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3A38F" w14:textId="77777777" w:rsidR="002E735D" w:rsidRPr="0006346A" w:rsidRDefault="00FD36C0">
      <w:pPr>
        <w:pStyle w:val="BodyText"/>
        <w:ind w:left="4237"/>
        <w:rPr>
          <w:rFonts w:ascii="Times New Roman"/>
          <w:sz w:val="20"/>
          <w:lang w:val="en-GB"/>
        </w:rPr>
      </w:pPr>
      <w:r w:rsidRPr="0006346A">
        <w:rPr>
          <w:noProof/>
          <w:lang w:val="nb-NO" w:eastAsia="nb-NO"/>
        </w:rPr>
        <mc:AlternateContent>
          <mc:Choice Requires="wpg">
            <w:drawing>
              <wp:anchor distT="0" distB="0" distL="114300" distR="114300" simplePos="0" relativeHeight="251649536" behindDoc="1" locked="0" layoutInCell="1" allowOverlap="1" wp14:anchorId="4F46D5E8" wp14:editId="6B891659">
                <wp:simplePos x="0" y="0"/>
                <wp:positionH relativeFrom="page">
                  <wp:posOffset>212090</wp:posOffset>
                </wp:positionH>
                <wp:positionV relativeFrom="page">
                  <wp:posOffset>1760855</wp:posOffset>
                </wp:positionV>
                <wp:extent cx="7107555" cy="1924685"/>
                <wp:effectExtent l="2540" t="0" r="0" b="635"/>
                <wp:wrapNone/>
                <wp:docPr id="6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4" y="2773"/>
                          <a:chExt cx="11193" cy="3031"/>
                        </a:xfrm>
                      </wpg:grpSpPr>
                      <pic:pic xmlns:pic="http://schemas.openxmlformats.org/drawingml/2006/picture">
                        <pic:nvPicPr>
                          <pic:cNvPr id="68"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33" y="2773"/>
                            <a:ext cx="11193" cy="3031"/>
                          </a:xfrm>
                          <a:prstGeom prst="rect">
                            <a:avLst/>
                          </a:prstGeom>
                          <a:noFill/>
                          <a:extLst>
                            <a:ext uri="{909E8E84-426E-40DD-AFC4-6F175D3DCCD1}">
                              <a14:hiddenFill xmlns:a14="http://schemas.microsoft.com/office/drawing/2010/main">
                                <a:solidFill>
                                  <a:srgbClr val="FFFFFF"/>
                                </a:solidFill>
                              </a14:hiddenFill>
                            </a:ext>
                          </a:extLst>
                        </pic:spPr>
                      </pic:pic>
                      <wps:wsp>
                        <wps:cNvPr id="69" name="Text Box 28"/>
                        <wps:cNvSpPr txBox="1">
                          <a:spLocks noChangeArrowheads="1"/>
                        </wps:cNvSpPr>
                        <wps:spPr bwMode="auto">
                          <a:xfrm>
                            <a:off x="1287" y="4095"/>
                            <a:ext cx="3338"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28EF7" w14:textId="77777777" w:rsidR="00622065" w:rsidRDefault="00622065">
                              <w:pPr>
                                <w:spacing w:line="500" w:lineRule="exact"/>
                                <w:rPr>
                                  <w:b/>
                                  <w:sz w:val="50"/>
                                </w:rPr>
                              </w:pPr>
                              <w:r>
                                <w:rPr>
                                  <w:b/>
                                  <w:color w:val="FFFFFF"/>
                                  <w:sz w:val="50"/>
                                </w:rPr>
                                <w:t>IALA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16.7pt;margin-top:138.65pt;width:559.65pt;height:151.55pt;z-index:-251666944;mso-position-horizontal-relative:page;mso-position-vertical-relative:page" coordorigin="334,2773"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left:333;top:2773;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">
                  <v:imagedata r:id="rId9" o:title=""/>
                </v:shape>
                <v:shapetype id="_x0000_t202" coordsize="21600,21600" o:spt="202" path="m,l,21600r21600,l21600,xe">
                  <v:stroke joinstyle="miter"/>
                  <v:path gradientshapeok="t" o:connecttype="rect"/>
                </v:shapetype>
                <v:shape id="Text Box 28" o:spid="_x0000_s1028" type="#_x0000_t202" style="position:absolute;left:1287;top:4095;width:3338;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rsidR="00622065" w:rsidRDefault="00622065">
                        <w:pPr>
                          <w:spacing w:line="500" w:lineRule="exact"/>
                          <w:rPr>
                            <w:b/>
                            <w:sz w:val="50"/>
                          </w:rPr>
                        </w:pPr>
                        <w:r>
                          <w:rPr>
                            <w:b/>
                            <w:color w:val="FFFFFF"/>
                            <w:sz w:val="50"/>
                          </w:rPr>
                          <w:t>IALA GUIDELINE</w:t>
                        </w:r>
                      </w:p>
                    </w:txbxContent>
                  </v:textbox>
                </v:shape>
                <w10:wrap anchorx="page" anchory="page"/>
              </v:group>
            </w:pict>
          </mc:Fallback>
        </mc:AlternateContent>
      </w:r>
      <w:r w:rsidRPr="0006346A">
        <w:rPr>
          <w:noProof/>
          <w:lang w:val="nb-NO" w:eastAsia="nb-NO"/>
        </w:rPr>
        <mc:AlternateContent>
          <mc:Choice Requires="wps">
            <w:drawing>
              <wp:anchor distT="0" distB="0" distL="114300" distR="114300" simplePos="0" relativeHeight="251650560" behindDoc="1" locked="0" layoutInCell="1" allowOverlap="1" wp14:anchorId="052B31D9" wp14:editId="6523F951">
                <wp:simplePos x="0" y="0"/>
                <wp:positionH relativeFrom="page">
                  <wp:posOffset>216535</wp:posOffset>
                </wp:positionH>
                <wp:positionV relativeFrom="page">
                  <wp:posOffset>9249410</wp:posOffset>
                </wp:positionV>
                <wp:extent cx="7127875" cy="0"/>
                <wp:effectExtent l="6985" t="10160" r="8890" b="8890"/>
                <wp:wrapNone/>
                <wp:docPr id="6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954">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48B23" id="Line 26"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5pt,728.3pt" to="578.3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" strokecolor="#00558c" strokeweight="1.02pt">
                <w10:wrap anchorx="page" anchory="page"/>
              </v:line>
            </w:pict>
          </mc:Fallback>
        </mc:AlternateContent>
      </w:r>
      <w:r w:rsidR="00AC2129" w:rsidRPr="0006346A">
        <w:rPr>
          <w:rFonts w:ascii="Times New Roman"/>
          <w:noProof/>
          <w:sz w:val="20"/>
          <w:lang w:val="nb-NO" w:eastAsia="nb-NO"/>
        </w:rPr>
        <w:drawing>
          <wp:inline distT="0" distB="0" distL="0" distR="0" wp14:anchorId="30208E11" wp14:editId="6BF6DC65">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0" cstate="print"/>
                    <a:stretch>
                      <a:fillRect/>
                    </a:stretch>
                  </pic:blipFill>
                  <pic:spPr>
                    <a:xfrm>
                      <a:off x="0" y="0"/>
                      <a:ext cx="1268902" cy="1365503"/>
                    </a:xfrm>
                    <a:prstGeom prst="rect">
                      <a:avLst/>
                    </a:prstGeom>
                  </pic:spPr>
                </pic:pic>
              </a:graphicData>
            </a:graphic>
          </wp:inline>
        </w:drawing>
      </w:r>
    </w:p>
    <w:p w14:paraId="6EC67EB6" w14:textId="77777777" w:rsidR="002E735D" w:rsidRPr="0006346A" w:rsidRDefault="002E735D">
      <w:pPr>
        <w:pStyle w:val="BodyText"/>
        <w:rPr>
          <w:rFonts w:ascii="Times New Roman"/>
          <w:sz w:val="20"/>
          <w:lang w:val="en-GB"/>
        </w:rPr>
      </w:pPr>
    </w:p>
    <w:p w14:paraId="4FF7FD2F" w14:textId="77777777" w:rsidR="002E735D" w:rsidRPr="0006346A" w:rsidRDefault="002E735D">
      <w:pPr>
        <w:pStyle w:val="BodyText"/>
        <w:rPr>
          <w:rFonts w:ascii="Times New Roman"/>
          <w:sz w:val="20"/>
          <w:lang w:val="en-GB"/>
        </w:rPr>
      </w:pPr>
    </w:p>
    <w:p w14:paraId="77B8D1A8" w14:textId="77777777" w:rsidR="002E735D" w:rsidRPr="0006346A" w:rsidRDefault="002E735D">
      <w:pPr>
        <w:pStyle w:val="BodyText"/>
        <w:rPr>
          <w:rFonts w:ascii="Times New Roman"/>
          <w:sz w:val="20"/>
          <w:lang w:val="en-GB"/>
        </w:rPr>
      </w:pPr>
    </w:p>
    <w:p w14:paraId="08501538" w14:textId="77777777" w:rsidR="002E735D" w:rsidRPr="0006346A" w:rsidRDefault="002E735D">
      <w:pPr>
        <w:pStyle w:val="BodyText"/>
        <w:rPr>
          <w:rFonts w:ascii="Times New Roman"/>
          <w:sz w:val="20"/>
          <w:lang w:val="en-GB"/>
        </w:rPr>
      </w:pPr>
    </w:p>
    <w:p w14:paraId="034AAA23" w14:textId="77777777" w:rsidR="002E735D" w:rsidRPr="0006346A" w:rsidRDefault="002E735D">
      <w:pPr>
        <w:pStyle w:val="BodyText"/>
        <w:rPr>
          <w:rFonts w:ascii="Times New Roman"/>
          <w:sz w:val="20"/>
          <w:lang w:val="en-GB"/>
        </w:rPr>
      </w:pPr>
    </w:p>
    <w:p w14:paraId="626DBB4F" w14:textId="77777777" w:rsidR="002E735D" w:rsidRPr="0006346A" w:rsidRDefault="002E735D">
      <w:pPr>
        <w:pStyle w:val="BodyText"/>
        <w:rPr>
          <w:rFonts w:ascii="Times New Roman"/>
          <w:sz w:val="20"/>
          <w:lang w:val="en-GB"/>
        </w:rPr>
      </w:pPr>
    </w:p>
    <w:p w14:paraId="26B7A131" w14:textId="77777777" w:rsidR="002E735D" w:rsidRPr="0006346A" w:rsidRDefault="002E735D">
      <w:pPr>
        <w:pStyle w:val="BodyText"/>
        <w:rPr>
          <w:rFonts w:ascii="Times New Roman"/>
          <w:sz w:val="20"/>
          <w:lang w:val="en-GB"/>
        </w:rPr>
      </w:pPr>
    </w:p>
    <w:p w14:paraId="6DAF96F6" w14:textId="77777777" w:rsidR="002E735D" w:rsidRPr="0006346A" w:rsidRDefault="002E735D">
      <w:pPr>
        <w:pStyle w:val="BodyText"/>
        <w:rPr>
          <w:rFonts w:ascii="Times New Roman"/>
          <w:sz w:val="20"/>
          <w:lang w:val="en-GB"/>
        </w:rPr>
      </w:pPr>
    </w:p>
    <w:p w14:paraId="043F441F" w14:textId="77777777" w:rsidR="002E735D" w:rsidRPr="0006346A" w:rsidRDefault="002E735D">
      <w:pPr>
        <w:pStyle w:val="BodyText"/>
        <w:rPr>
          <w:rFonts w:ascii="Times New Roman"/>
          <w:sz w:val="20"/>
          <w:lang w:val="en-GB"/>
        </w:rPr>
      </w:pPr>
    </w:p>
    <w:p w14:paraId="0A250A58" w14:textId="77777777" w:rsidR="002E735D" w:rsidRPr="0006346A" w:rsidRDefault="002E735D">
      <w:pPr>
        <w:pStyle w:val="BodyText"/>
        <w:rPr>
          <w:rFonts w:ascii="Times New Roman"/>
          <w:sz w:val="20"/>
          <w:lang w:val="en-GB"/>
        </w:rPr>
      </w:pPr>
    </w:p>
    <w:p w14:paraId="4A0A8478" w14:textId="77777777" w:rsidR="002E735D" w:rsidRPr="0006346A" w:rsidRDefault="002E735D">
      <w:pPr>
        <w:pStyle w:val="BodyText"/>
        <w:rPr>
          <w:rFonts w:ascii="Times New Roman"/>
          <w:sz w:val="20"/>
          <w:lang w:val="en-GB"/>
        </w:rPr>
      </w:pPr>
    </w:p>
    <w:p w14:paraId="1088D9C5" w14:textId="77777777" w:rsidR="002E735D" w:rsidRPr="0006346A" w:rsidRDefault="002E735D">
      <w:pPr>
        <w:pStyle w:val="BodyText"/>
        <w:rPr>
          <w:rFonts w:ascii="Times New Roman"/>
          <w:sz w:val="20"/>
          <w:lang w:val="en-GB"/>
        </w:rPr>
      </w:pPr>
    </w:p>
    <w:p w14:paraId="6D171CCD" w14:textId="77777777" w:rsidR="002E735D" w:rsidRPr="0006346A" w:rsidRDefault="002E735D">
      <w:pPr>
        <w:pStyle w:val="BodyText"/>
        <w:rPr>
          <w:rFonts w:ascii="Times New Roman"/>
          <w:sz w:val="20"/>
          <w:lang w:val="en-GB"/>
        </w:rPr>
      </w:pPr>
    </w:p>
    <w:p w14:paraId="2AB8D431" w14:textId="77777777" w:rsidR="002E735D" w:rsidRPr="0006346A" w:rsidRDefault="002E735D">
      <w:pPr>
        <w:pStyle w:val="BodyText"/>
        <w:rPr>
          <w:rFonts w:ascii="Times New Roman"/>
          <w:sz w:val="20"/>
          <w:lang w:val="en-GB"/>
        </w:rPr>
      </w:pPr>
    </w:p>
    <w:p w14:paraId="0FB12F0D" w14:textId="77777777" w:rsidR="002E735D" w:rsidRPr="0006346A" w:rsidRDefault="002E735D">
      <w:pPr>
        <w:pStyle w:val="BodyText"/>
        <w:rPr>
          <w:rFonts w:ascii="Times New Roman"/>
          <w:sz w:val="20"/>
          <w:lang w:val="en-GB"/>
        </w:rPr>
      </w:pPr>
    </w:p>
    <w:p w14:paraId="1B66B1A2" w14:textId="77777777" w:rsidR="002E735D" w:rsidRPr="0006346A" w:rsidRDefault="002E735D">
      <w:pPr>
        <w:pStyle w:val="BodyText"/>
        <w:rPr>
          <w:rFonts w:ascii="Times New Roman"/>
          <w:sz w:val="20"/>
          <w:lang w:val="en-GB"/>
        </w:rPr>
      </w:pPr>
    </w:p>
    <w:p w14:paraId="4DB95843" w14:textId="77777777" w:rsidR="002E735D" w:rsidRPr="0006346A" w:rsidRDefault="00AC2129">
      <w:pPr>
        <w:spacing w:before="122"/>
        <w:ind w:left="515"/>
        <w:rPr>
          <w:sz w:val="50"/>
          <w:lang w:val="en-GB"/>
        </w:rPr>
      </w:pPr>
      <w:r w:rsidRPr="0006346A">
        <w:rPr>
          <w:color w:val="00558D"/>
          <w:sz w:val="50"/>
          <w:lang w:val="en-GB"/>
        </w:rPr>
        <w:t>1116</w:t>
      </w:r>
    </w:p>
    <w:p w14:paraId="5A7BD5F5" w14:textId="77777777" w:rsidR="002E735D" w:rsidRPr="0006346A" w:rsidRDefault="00AC2129">
      <w:pPr>
        <w:spacing w:before="230" w:line="196" w:lineRule="auto"/>
        <w:ind w:left="515" w:right="1213"/>
        <w:jc w:val="both"/>
        <w:rPr>
          <w:sz w:val="50"/>
          <w:lang w:val="en-GB"/>
        </w:rPr>
      </w:pPr>
      <w:r w:rsidRPr="0006346A">
        <w:rPr>
          <w:color w:val="00558D"/>
          <w:sz w:val="50"/>
          <w:lang w:val="en-GB"/>
        </w:rPr>
        <w:t>SELECTION OF RHYTHMIC CHARACTERS AND SYNCHRONISATION OF LIGHTS FOR AIDS TO NAVIGATION</w:t>
      </w:r>
    </w:p>
    <w:p w14:paraId="5BCC0D1E" w14:textId="77777777" w:rsidR="002E735D" w:rsidRPr="0006346A" w:rsidRDefault="002E735D">
      <w:pPr>
        <w:pStyle w:val="BodyText"/>
        <w:rPr>
          <w:sz w:val="50"/>
          <w:lang w:val="en-GB"/>
        </w:rPr>
      </w:pPr>
    </w:p>
    <w:p w14:paraId="3E200E11" w14:textId="77777777" w:rsidR="002E735D" w:rsidRPr="0006346A" w:rsidRDefault="002E735D">
      <w:pPr>
        <w:pStyle w:val="BodyText"/>
        <w:rPr>
          <w:sz w:val="50"/>
          <w:lang w:val="en-GB"/>
        </w:rPr>
      </w:pPr>
    </w:p>
    <w:p w14:paraId="6EC877AB" w14:textId="77777777" w:rsidR="002E735D" w:rsidRPr="0006346A" w:rsidRDefault="002E735D">
      <w:pPr>
        <w:pStyle w:val="BodyText"/>
        <w:rPr>
          <w:sz w:val="50"/>
          <w:lang w:val="en-GB"/>
        </w:rPr>
      </w:pPr>
    </w:p>
    <w:p w14:paraId="1BA3BEA1" w14:textId="77777777" w:rsidR="002E735D" w:rsidRPr="0006346A" w:rsidRDefault="002E735D">
      <w:pPr>
        <w:pStyle w:val="BodyText"/>
        <w:rPr>
          <w:sz w:val="50"/>
          <w:lang w:val="en-GB"/>
        </w:rPr>
      </w:pPr>
    </w:p>
    <w:p w14:paraId="73D4E25A" w14:textId="77777777" w:rsidR="002E735D" w:rsidRPr="0006346A" w:rsidRDefault="002E735D">
      <w:pPr>
        <w:pStyle w:val="BodyText"/>
        <w:rPr>
          <w:sz w:val="50"/>
          <w:lang w:val="en-GB"/>
        </w:rPr>
      </w:pPr>
    </w:p>
    <w:p w14:paraId="48FC9BEB" w14:textId="77777777" w:rsidR="002E735D" w:rsidRPr="0006346A" w:rsidRDefault="002E735D">
      <w:pPr>
        <w:pStyle w:val="BodyText"/>
        <w:rPr>
          <w:sz w:val="50"/>
          <w:lang w:val="en-GB"/>
        </w:rPr>
      </w:pPr>
    </w:p>
    <w:p w14:paraId="1DF65EB7" w14:textId="77777777" w:rsidR="002E735D" w:rsidRPr="0006346A" w:rsidRDefault="002E735D">
      <w:pPr>
        <w:pStyle w:val="BodyText"/>
        <w:spacing w:before="1"/>
        <w:rPr>
          <w:sz w:val="41"/>
          <w:lang w:val="en-GB"/>
        </w:rPr>
      </w:pPr>
    </w:p>
    <w:p w14:paraId="0F9C4BE1" w14:textId="77777777" w:rsidR="002E735D" w:rsidRPr="0006346A" w:rsidRDefault="00AC2129">
      <w:pPr>
        <w:ind w:left="515"/>
        <w:jc w:val="both"/>
        <w:rPr>
          <w:b/>
          <w:sz w:val="50"/>
          <w:lang w:val="en-GB"/>
        </w:rPr>
      </w:pPr>
      <w:r w:rsidRPr="0006346A">
        <w:rPr>
          <w:b/>
          <w:color w:val="00558D"/>
          <w:sz w:val="50"/>
          <w:lang w:val="en-GB"/>
        </w:rPr>
        <w:t xml:space="preserve">Edition </w:t>
      </w:r>
      <w:r w:rsidR="00751562" w:rsidRPr="0006346A">
        <w:rPr>
          <w:b/>
          <w:color w:val="00558D"/>
          <w:sz w:val="50"/>
          <w:lang w:val="en-GB"/>
        </w:rPr>
        <w:t>X</w:t>
      </w:r>
      <w:r w:rsidRPr="0006346A">
        <w:rPr>
          <w:b/>
          <w:color w:val="00558D"/>
          <w:sz w:val="50"/>
          <w:lang w:val="en-GB"/>
        </w:rPr>
        <w:t>.</w:t>
      </w:r>
      <w:r w:rsidR="00751562" w:rsidRPr="0006346A">
        <w:rPr>
          <w:b/>
          <w:color w:val="00558D"/>
          <w:sz w:val="50"/>
          <w:lang w:val="en-GB"/>
        </w:rPr>
        <w:t>X</w:t>
      </w:r>
    </w:p>
    <w:p w14:paraId="7A17AF75" w14:textId="77777777" w:rsidR="002E735D" w:rsidRPr="0006346A" w:rsidRDefault="00AC2129">
      <w:pPr>
        <w:ind w:left="515"/>
        <w:jc w:val="both"/>
        <w:rPr>
          <w:b/>
          <w:sz w:val="28"/>
          <w:lang w:val="en-GB"/>
        </w:rPr>
      </w:pPr>
      <w:r w:rsidRPr="0006346A">
        <w:rPr>
          <w:b/>
          <w:color w:val="00558D"/>
          <w:sz w:val="28"/>
          <w:lang w:val="en-GB"/>
        </w:rPr>
        <w:t>December 20</w:t>
      </w:r>
      <w:r w:rsidR="00751562" w:rsidRPr="0006346A">
        <w:rPr>
          <w:b/>
          <w:color w:val="00558D"/>
          <w:sz w:val="28"/>
          <w:lang w:val="en-GB"/>
        </w:rPr>
        <w:t>XX</w:t>
      </w:r>
    </w:p>
    <w:p w14:paraId="79B30899" w14:textId="77777777" w:rsidR="002E735D" w:rsidRPr="0006346A" w:rsidDel="009F22B7" w:rsidRDefault="00AC2129">
      <w:pPr>
        <w:spacing w:before="245"/>
        <w:ind w:left="515"/>
        <w:jc w:val="both"/>
        <w:rPr>
          <w:del w:id="0" w:author="Westerlund, Johan" w:date="2019-04-03T10:22:00Z"/>
          <w:b/>
          <w:i/>
          <w:sz w:val="26"/>
          <w:lang w:val="en-GB"/>
        </w:rPr>
      </w:pPr>
      <w:del w:id="1" w:author="Westerlund, Johan" w:date="2019-04-03T10:22:00Z">
        <w:r w:rsidRPr="0006346A" w:rsidDel="009F22B7">
          <w:rPr>
            <w:b/>
            <w:i/>
            <w:color w:val="00558D"/>
            <w:sz w:val="26"/>
            <w:lang w:val="en-GB"/>
          </w:rPr>
          <w:delText>Revokes IALA Guideline 1069</w:delText>
        </w:r>
      </w:del>
    </w:p>
    <w:p w14:paraId="645DC167" w14:textId="77777777" w:rsidR="002E735D" w:rsidRPr="0006346A" w:rsidRDefault="002E735D">
      <w:pPr>
        <w:pStyle w:val="BodyText"/>
        <w:rPr>
          <w:b/>
          <w:i/>
          <w:sz w:val="20"/>
          <w:lang w:val="en-GB"/>
        </w:rPr>
      </w:pPr>
    </w:p>
    <w:p w14:paraId="7BD174F1" w14:textId="77777777" w:rsidR="002E735D" w:rsidRPr="0006346A" w:rsidRDefault="002E735D">
      <w:pPr>
        <w:pStyle w:val="BodyText"/>
        <w:rPr>
          <w:b/>
          <w:i/>
          <w:sz w:val="20"/>
          <w:lang w:val="en-GB"/>
        </w:rPr>
      </w:pPr>
    </w:p>
    <w:p w14:paraId="2D802A4D" w14:textId="77777777" w:rsidR="002E735D" w:rsidRPr="0006346A" w:rsidRDefault="002E735D">
      <w:pPr>
        <w:pStyle w:val="BodyText"/>
        <w:rPr>
          <w:b/>
          <w:i/>
          <w:sz w:val="20"/>
          <w:lang w:val="en-GB"/>
        </w:rPr>
      </w:pPr>
    </w:p>
    <w:p w14:paraId="28E3A36A" w14:textId="77777777" w:rsidR="002E735D" w:rsidRPr="0006346A" w:rsidRDefault="00AC2129">
      <w:pPr>
        <w:pStyle w:val="BodyText"/>
        <w:spacing w:before="6"/>
        <w:rPr>
          <w:b/>
          <w:i/>
          <w:sz w:val="25"/>
          <w:lang w:val="en-GB"/>
        </w:rPr>
      </w:pPr>
      <w:r w:rsidRPr="0006346A">
        <w:rPr>
          <w:noProof/>
          <w:lang w:val="nb-NO" w:eastAsia="nb-NO"/>
        </w:rPr>
        <w:lastRenderedPageBreak/>
        <w:drawing>
          <wp:anchor distT="0" distB="0" distL="0" distR="0" simplePos="0" relativeHeight="251646464" behindDoc="0" locked="0" layoutInCell="1" allowOverlap="1" wp14:anchorId="7871EDB3" wp14:editId="45B8D228">
            <wp:simplePos x="0" y="0"/>
            <wp:positionH relativeFrom="page">
              <wp:posOffset>810768</wp:posOffset>
            </wp:positionH>
            <wp:positionV relativeFrom="paragraph">
              <wp:posOffset>222850</wp:posOffset>
            </wp:positionV>
            <wp:extent cx="3038928"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3038928" cy="672084"/>
                    </a:xfrm>
                    <a:prstGeom prst="rect">
                      <a:avLst/>
                    </a:prstGeom>
                  </pic:spPr>
                </pic:pic>
              </a:graphicData>
            </a:graphic>
          </wp:anchor>
        </w:drawing>
      </w:r>
    </w:p>
    <w:p w14:paraId="4000F260" w14:textId="77777777" w:rsidR="002E735D" w:rsidRPr="0006346A" w:rsidRDefault="002E735D">
      <w:pPr>
        <w:rPr>
          <w:sz w:val="25"/>
          <w:lang w:val="en-GB"/>
        </w:rPr>
        <w:sectPr w:rsidR="002E735D" w:rsidRPr="0006346A">
          <w:headerReference w:type="even" r:id="rId12"/>
          <w:headerReference w:type="default" r:id="rId13"/>
          <w:footerReference w:type="even" r:id="rId14"/>
          <w:footerReference w:type="default" r:id="rId15"/>
          <w:headerReference w:type="first" r:id="rId16"/>
          <w:footerReference w:type="first" r:id="rId17"/>
          <w:type w:val="continuous"/>
          <w:pgSz w:w="11910" w:h="16840"/>
          <w:pgMar w:top="280" w:right="380" w:bottom="280" w:left="760" w:header="720" w:footer="720" w:gutter="0"/>
          <w:cols w:space="720"/>
        </w:sectPr>
      </w:pPr>
    </w:p>
    <w:p w14:paraId="7F5F10AE" w14:textId="77777777" w:rsidR="002E735D" w:rsidRPr="0006346A" w:rsidRDefault="002E735D">
      <w:pPr>
        <w:pStyle w:val="BodyText"/>
        <w:rPr>
          <w:b/>
          <w:i/>
          <w:sz w:val="20"/>
          <w:lang w:val="en-GB"/>
        </w:rPr>
      </w:pPr>
    </w:p>
    <w:p w14:paraId="7D0FF22C" w14:textId="77777777" w:rsidR="002E735D" w:rsidRPr="0006346A" w:rsidRDefault="002E735D">
      <w:pPr>
        <w:pStyle w:val="BodyText"/>
        <w:rPr>
          <w:b/>
          <w:i/>
          <w:sz w:val="20"/>
          <w:lang w:val="en-GB"/>
        </w:rPr>
      </w:pPr>
    </w:p>
    <w:p w14:paraId="67CA71B3" w14:textId="77777777" w:rsidR="002E735D" w:rsidRPr="0006346A" w:rsidRDefault="002E735D">
      <w:pPr>
        <w:pStyle w:val="BodyText"/>
        <w:rPr>
          <w:b/>
          <w:i/>
          <w:sz w:val="20"/>
          <w:lang w:val="en-GB"/>
        </w:rPr>
      </w:pPr>
    </w:p>
    <w:p w14:paraId="5C78D9A2" w14:textId="77777777" w:rsidR="002E735D" w:rsidRPr="0006346A" w:rsidRDefault="00AC2129">
      <w:pPr>
        <w:pStyle w:val="Heading1"/>
        <w:rPr>
          <w:lang w:val="en-GB"/>
        </w:rPr>
      </w:pPr>
      <w:r w:rsidRPr="0006346A">
        <w:rPr>
          <w:color w:val="009FE3"/>
          <w:lang w:val="en-GB"/>
        </w:rPr>
        <w:t>DOCUMENT REVISION</w:t>
      </w:r>
    </w:p>
    <w:p w14:paraId="2342147D" w14:textId="77777777" w:rsidR="002E735D" w:rsidRPr="0006346A" w:rsidRDefault="00FD36C0">
      <w:pPr>
        <w:pStyle w:val="BodyText"/>
        <w:spacing w:before="3"/>
        <w:rPr>
          <w:b/>
          <w:sz w:val="13"/>
          <w:lang w:val="en-GB"/>
        </w:rPr>
      </w:pPr>
      <w:r w:rsidRPr="0006346A">
        <w:rPr>
          <w:noProof/>
          <w:lang w:val="nb-NO" w:eastAsia="nb-NO"/>
        </w:rPr>
        <mc:AlternateContent>
          <mc:Choice Requires="wps">
            <w:drawing>
              <wp:anchor distT="0" distB="0" distL="0" distR="0" simplePos="0" relativeHeight="251651584" behindDoc="1" locked="0" layoutInCell="1" allowOverlap="1" wp14:anchorId="5E63122F" wp14:editId="19BD841F">
                <wp:simplePos x="0" y="0"/>
                <wp:positionH relativeFrom="page">
                  <wp:posOffset>556895</wp:posOffset>
                </wp:positionH>
                <wp:positionV relativeFrom="paragraph">
                  <wp:posOffset>134620</wp:posOffset>
                </wp:positionV>
                <wp:extent cx="6518275" cy="0"/>
                <wp:effectExtent l="13970" t="13335" r="11430" b="15240"/>
                <wp:wrapTopAndBottom/>
                <wp:docPr id="6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CF6F9" id="Line 25"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pt" to="557.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" strokecolor="#00558d" strokeweight=".96pt">
                <w10:wrap type="topAndBottom" anchorx="page"/>
              </v:line>
            </w:pict>
          </mc:Fallback>
        </mc:AlternateContent>
      </w:r>
    </w:p>
    <w:p w14:paraId="3918C3D2" w14:textId="77777777" w:rsidR="002E735D" w:rsidRPr="0006346A" w:rsidRDefault="002E735D">
      <w:pPr>
        <w:pStyle w:val="BodyText"/>
        <w:spacing w:before="2"/>
        <w:rPr>
          <w:b/>
          <w:sz w:val="24"/>
          <w:lang w:val="en-GB"/>
        </w:rPr>
      </w:pPr>
    </w:p>
    <w:p w14:paraId="061D22EA" w14:textId="77777777" w:rsidR="002E735D" w:rsidRPr="0006346A" w:rsidRDefault="00AC2129">
      <w:pPr>
        <w:pStyle w:val="BodyText"/>
        <w:spacing w:before="55"/>
        <w:ind w:left="147"/>
        <w:rPr>
          <w:lang w:val="en-GB"/>
        </w:rPr>
      </w:pPr>
      <w:r w:rsidRPr="0006346A">
        <w:rPr>
          <w:lang w:val="en-GB"/>
        </w:rPr>
        <w:t>Revisions to this IALA Document are to be noted in the table prior to the issue of a revised document.</w:t>
      </w:r>
    </w:p>
    <w:p w14:paraId="26D11365" w14:textId="77777777" w:rsidR="002E735D" w:rsidRPr="0006346A" w:rsidRDefault="002E735D">
      <w:pPr>
        <w:pStyle w:val="BodyText"/>
        <w:spacing w:before="11"/>
        <w:rPr>
          <w:sz w:val="9"/>
          <w:lang w:val="en-GB"/>
        </w:rPr>
      </w:pPr>
    </w:p>
    <w:tbl>
      <w:tblPr>
        <w:tblStyle w:val="TableNormal1"/>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3576"/>
        <w:gridCol w:w="5002"/>
      </w:tblGrid>
      <w:tr w:rsidR="002E735D" w:rsidRPr="0006346A" w14:paraId="4CD59352" w14:textId="77777777">
        <w:trPr>
          <w:trHeight w:val="363"/>
        </w:trPr>
        <w:tc>
          <w:tcPr>
            <w:tcW w:w="1908" w:type="dxa"/>
          </w:tcPr>
          <w:p w14:paraId="3DE1DFDC" w14:textId="77777777" w:rsidR="002E735D" w:rsidRPr="0006346A" w:rsidRDefault="00AC2129">
            <w:pPr>
              <w:pStyle w:val="TableParagraph"/>
              <w:spacing w:before="59"/>
              <w:ind w:left="220"/>
              <w:rPr>
                <w:b/>
                <w:sz w:val="20"/>
                <w:lang w:val="en-GB"/>
              </w:rPr>
            </w:pPr>
            <w:r w:rsidRPr="0006346A">
              <w:rPr>
                <w:b/>
                <w:color w:val="407DC9"/>
                <w:sz w:val="20"/>
                <w:lang w:val="en-GB"/>
              </w:rPr>
              <w:t>Date</w:t>
            </w:r>
          </w:p>
        </w:tc>
        <w:tc>
          <w:tcPr>
            <w:tcW w:w="3576" w:type="dxa"/>
          </w:tcPr>
          <w:p w14:paraId="1D55D06B" w14:textId="77777777" w:rsidR="002E735D" w:rsidRPr="0006346A" w:rsidRDefault="00AC2129">
            <w:pPr>
              <w:pStyle w:val="TableParagraph"/>
              <w:spacing w:before="59"/>
              <w:ind w:left="220"/>
              <w:rPr>
                <w:b/>
                <w:sz w:val="20"/>
                <w:lang w:val="en-GB"/>
              </w:rPr>
            </w:pPr>
            <w:r w:rsidRPr="0006346A">
              <w:rPr>
                <w:b/>
                <w:color w:val="407DC9"/>
                <w:sz w:val="20"/>
                <w:lang w:val="en-GB"/>
              </w:rPr>
              <w:t>Page / Section Revised</w:t>
            </w:r>
          </w:p>
        </w:tc>
        <w:tc>
          <w:tcPr>
            <w:tcW w:w="5002" w:type="dxa"/>
          </w:tcPr>
          <w:p w14:paraId="00295604" w14:textId="77777777" w:rsidR="002E735D" w:rsidRPr="0006346A" w:rsidRDefault="00AC2129">
            <w:pPr>
              <w:pStyle w:val="TableParagraph"/>
              <w:spacing w:before="59"/>
              <w:ind w:left="221"/>
              <w:rPr>
                <w:b/>
                <w:sz w:val="20"/>
                <w:lang w:val="en-GB"/>
              </w:rPr>
            </w:pPr>
            <w:r w:rsidRPr="0006346A">
              <w:rPr>
                <w:b/>
                <w:color w:val="407DC9"/>
                <w:sz w:val="20"/>
                <w:lang w:val="en-GB"/>
              </w:rPr>
              <w:t>Requirement for Revision</w:t>
            </w:r>
          </w:p>
        </w:tc>
      </w:tr>
      <w:tr w:rsidR="002E735D" w:rsidRPr="0006346A" w14:paraId="057E2157" w14:textId="77777777">
        <w:trPr>
          <w:trHeight w:val="851"/>
        </w:trPr>
        <w:tc>
          <w:tcPr>
            <w:tcW w:w="1908" w:type="dxa"/>
          </w:tcPr>
          <w:p w14:paraId="38818FA7" w14:textId="77777777" w:rsidR="002E735D" w:rsidRPr="0006346A" w:rsidRDefault="002E735D">
            <w:pPr>
              <w:pStyle w:val="TableParagraph"/>
              <w:rPr>
                <w:rFonts w:ascii="Times New Roman"/>
                <w:sz w:val="20"/>
                <w:lang w:val="en-GB"/>
              </w:rPr>
            </w:pPr>
          </w:p>
        </w:tc>
        <w:tc>
          <w:tcPr>
            <w:tcW w:w="3576" w:type="dxa"/>
          </w:tcPr>
          <w:p w14:paraId="5D70B9E1" w14:textId="77777777" w:rsidR="002E735D" w:rsidRPr="0006346A" w:rsidRDefault="002E735D">
            <w:pPr>
              <w:pStyle w:val="TableParagraph"/>
              <w:rPr>
                <w:rFonts w:ascii="Times New Roman"/>
                <w:sz w:val="20"/>
                <w:lang w:val="en-GB"/>
              </w:rPr>
            </w:pPr>
          </w:p>
        </w:tc>
        <w:tc>
          <w:tcPr>
            <w:tcW w:w="5002" w:type="dxa"/>
          </w:tcPr>
          <w:p w14:paraId="4897E021" w14:textId="77777777" w:rsidR="002E735D" w:rsidRPr="0006346A" w:rsidRDefault="002E735D">
            <w:pPr>
              <w:pStyle w:val="TableParagraph"/>
              <w:rPr>
                <w:rFonts w:ascii="Times New Roman"/>
                <w:sz w:val="20"/>
                <w:lang w:val="en-GB"/>
              </w:rPr>
            </w:pPr>
          </w:p>
        </w:tc>
      </w:tr>
      <w:tr w:rsidR="002E735D" w:rsidRPr="0006346A" w14:paraId="04829B1F" w14:textId="77777777">
        <w:trPr>
          <w:trHeight w:val="850"/>
        </w:trPr>
        <w:tc>
          <w:tcPr>
            <w:tcW w:w="1908" w:type="dxa"/>
          </w:tcPr>
          <w:p w14:paraId="52D1C7CB" w14:textId="77777777" w:rsidR="002E735D" w:rsidRPr="0006346A" w:rsidRDefault="002E735D">
            <w:pPr>
              <w:pStyle w:val="TableParagraph"/>
              <w:rPr>
                <w:rFonts w:ascii="Times New Roman"/>
                <w:sz w:val="20"/>
                <w:lang w:val="en-GB"/>
              </w:rPr>
            </w:pPr>
          </w:p>
        </w:tc>
        <w:tc>
          <w:tcPr>
            <w:tcW w:w="3576" w:type="dxa"/>
          </w:tcPr>
          <w:p w14:paraId="54EA91A2" w14:textId="77777777" w:rsidR="002E735D" w:rsidRPr="0006346A" w:rsidRDefault="002E735D">
            <w:pPr>
              <w:pStyle w:val="TableParagraph"/>
              <w:rPr>
                <w:rFonts w:ascii="Times New Roman"/>
                <w:sz w:val="20"/>
                <w:lang w:val="en-GB"/>
              </w:rPr>
            </w:pPr>
          </w:p>
        </w:tc>
        <w:tc>
          <w:tcPr>
            <w:tcW w:w="5002" w:type="dxa"/>
          </w:tcPr>
          <w:p w14:paraId="45E1DA5A" w14:textId="77777777" w:rsidR="002E735D" w:rsidRPr="0006346A" w:rsidRDefault="002E735D">
            <w:pPr>
              <w:pStyle w:val="TableParagraph"/>
              <w:rPr>
                <w:rFonts w:ascii="Times New Roman"/>
                <w:sz w:val="20"/>
                <w:lang w:val="en-GB"/>
              </w:rPr>
            </w:pPr>
          </w:p>
        </w:tc>
      </w:tr>
      <w:tr w:rsidR="002E735D" w:rsidRPr="0006346A" w14:paraId="6D45890E" w14:textId="77777777">
        <w:trPr>
          <w:trHeight w:val="851"/>
        </w:trPr>
        <w:tc>
          <w:tcPr>
            <w:tcW w:w="1908" w:type="dxa"/>
          </w:tcPr>
          <w:p w14:paraId="2185A15F" w14:textId="77777777" w:rsidR="002E735D" w:rsidRPr="0006346A" w:rsidRDefault="002E735D">
            <w:pPr>
              <w:pStyle w:val="TableParagraph"/>
              <w:rPr>
                <w:rFonts w:ascii="Times New Roman"/>
                <w:sz w:val="20"/>
                <w:lang w:val="en-GB"/>
              </w:rPr>
            </w:pPr>
          </w:p>
        </w:tc>
        <w:tc>
          <w:tcPr>
            <w:tcW w:w="3576" w:type="dxa"/>
          </w:tcPr>
          <w:p w14:paraId="1E8C7A54" w14:textId="77777777" w:rsidR="002E735D" w:rsidRPr="0006346A" w:rsidRDefault="002E735D">
            <w:pPr>
              <w:pStyle w:val="TableParagraph"/>
              <w:rPr>
                <w:rFonts w:ascii="Times New Roman"/>
                <w:sz w:val="20"/>
                <w:lang w:val="en-GB"/>
              </w:rPr>
            </w:pPr>
          </w:p>
        </w:tc>
        <w:tc>
          <w:tcPr>
            <w:tcW w:w="5002" w:type="dxa"/>
          </w:tcPr>
          <w:p w14:paraId="0E3DA091" w14:textId="77777777" w:rsidR="002E735D" w:rsidRPr="0006346A" w:rsidRDefault="002E735D">
            <w:pPr>
              <w:pStyle w:val="TableParagraph"/>
              <w:rPr>
                <w:rFonts w:ascii="Times New Roman"/>
                <w:sz w:val="20"/>
                <w:lang w:val="en-GB"/>
              </w:rPr>
            </w:pPr>
          </w:p>
        </w:tc>
      </w:tr>
      <w:tr w:rsidR="002E735D" w:rsidRPr="0006346A" w14:paraId="6C82AC3A" w14:textId="77777777">
        <w:trPr>
          <w:trHeight w:val="850"/>
        </w:trPr>
        <w:tc>
          <w:tcPr>
            <w:tcW w:w="1908" w:type="dxa"/>
          </w:tcPr>
          <w:p w14:paraId="1FA7C8A3" w14:textId="77777777" w:rsidR="002E735D" w:rsidRPr="0006346A" w:rsidRDefault="002E735D">
            <w:pPr>
              <w:pStyle w:val="TableParagraph"/>
              <w:rPr>
                <w:rFonts w:ascii="Times New Roman"/>
                <w:sz w:val="20"/>
                <w:lang w:val="en-GB"/>
              </w:rPr>
            </w:pPr>
          </w:p>
        </w:tc>
        <w:tc>
          <w:tcPr>
            <w:tcW w:w="3576" w:type="dxa"/>
          </w:tcPr>
          <w:p w14:paraId="02C8D415" w14:textId="77777777" w:rsidR="002E735D" w:rsidRPr="0006346A" w:rsidRDefault="002E735D">
            <w:pPr>
              <w:pStyle w:val="TableParagraph"/>
              <w:rPr>
                <w:rFonts w:ascii="Times New Roman"/>
                <w:sz w:val="20"/>
                <w:lang w:val="en-GB"/>
              </w:rPr>
            </w:pPr>
          </w:p>
        </w:tc>
        <w:tc>
          <w:tcPr>
            <w:tcW w:w="5002" w:type="dxa"/>
          </w:tcPr>
          <w:p w14:paraId="6D7CEC50" w14:textId="77777777" w:rsidR="002E735D" w:rsidRPr="0006346A" w:rsidRDefault="002E735D">
            <w:pPr>
              <w:pStyle w:val="TableParagraph"/>
              <w:rPr>
                <w:rFonts w:ascii="Times New Roman"/>
                <w:sz w:val="20"/>
                <w:lang w:val="en-GB"/>
              </w:rPr>
            </w:pPr>
          </w:p>
        </w:tc>
      </w:tr>
      <w:tr w:rsidR="002E735D" w:rsidRPr="0006346A" w14:paraId="5B930104" w14:textId="77777777">
        <w:trPr>
          <w:trHeight w:val="851"/>
        </w:trPr>
        <w:tc>
          <w:tcPr>
            <w:tcW w:w="1908" w:type="dxa"/>
          </w:tcPr>
          <w:p w14:paraId="6C1624E1" w14:textId="77777777" w:rsidR="002E735D" w:rsidRPr="0006346A" w:rsidRDefault="002E735D">
            <w:pPr>
              <w:pStyle w:val="TableParagraph"/>
              <w:rPr>
                <w:rFonts w:ascii="Times New Roman"/>
                <w:sz w:val="20"/>
                <w:lang w:val="en-GB"/>
              </w:rPr>
            </w:pPr>
          </w:p>
        </w:tc>
        <w:tc>
          <w:tcPr>
            <w:tcW w:w="3576" w:type="dxa"/>
          </w:tcPr>
          <w:p w14:paraId="2891B6AA" w14:textId="77777777" w:rsidR="002E735D" w:rsidRPr="0006346A" w:rsidRDefault="002E735D">
            <w:pPr>
              <w:pStyle w:val="TableParagraph"/>
              <w:rPr>
                <w:rFonts w:ascii="Times New Roman"/>
                <w:sz w:val="20"/>
                <w:lang w:val="en-GB"/>
              </w:rPr>
            </w:pPr>
          </w:p>
        </w:tc>
        <w:tc>
          <w:tcPr>
            <w:tcW w:w="5002" w:type="dxa"/>
          </w:tcPr>
          <w:p w14:paraId="79195306" w14:textId="77777777" w:rsidR="002E735D" w:rsidRPr="0006346A" w:rsidRDefault="002E735D">
            <w:pPr>
              <w:pStyle w:val="TableParagraph"/>
              <w:rPr>
                <w:rFonts w:ascii="Times New Roman"/>
                <w:sz w:val="20"/>
                <w:lang w:val="en-GB"/>
              </w:rPr>
            </w:pPr>
          </w:p>
        </w:tc>
      </w:tr>
      <w:tr w:rsidR="002E735D" w:rsidRPr="0006346A" w14:paraId="5BF27A3A" w14:textId="77777777">
        <w:trPr>
          <w:trHeight w:val="850"/>
        </w:trPr>
        <w:tc>
          <w:tcPr>
            <w:tcW w:w="1908" w:type="dxa"/>
          </w:tcPr>
          <w:p w14:paraId="319AEFC3" w14:textId="77777777" w:rsidR="002E735D" w:rsidRPr="0006346A" w:rsidRDefault="002E735D">
            <w:pPr>
              <w:pStyle w:val="TableParagraph"/>
              <w:rPr>
                <w:rFonts w:ascii="Times New Roman"/>
                <w:sz w:val="20"/>
                <w:lang w:val="en-GB"/>
              </w:rPr>
            </w:pPr>
          </w:p>
        </w:tc>
        <w:tc>
          <w:tcPr>
            <w:tcW w:w="3576" w:type="dxa"/>
          </w:tcPr>
          <w:p w14:paraId="1FECE89A" w14:textId="77777777" w:rsidR="002E735D" w:rsidRPr="0006346A" w:rsidRDefault="002E735D">
            <w:pPr>
              <w:pStyle w:val="TableParagraph"/>
              <w:rPr>
                <w:rFonts w:ascii="Times New Roman"/>
                <w:sz w:val="20"/>
                <w:lang w:val="en-GB"/>
              </w:rPr>
            </w:pPr>
          </w:p>
        </w:tc>
        <w:tc>
          <w:tcPr>
            <w:tcW w:w="5002" w:type="dxa"/>
          </w:tcPr>
          <w:p w14:paraId="5EA430D6" w14:textId="77777777" w:rsidR="002E735D" w:rsidRPr="0006346A" w:rsidRDefault="002E735D">
            <w:pPr>
              <w:pStyle w:val="TableParagraph"/>
              <w:rPr>
                <w:rFonts w:ascii="Times New Roman"/>
                <w:sz w:val="20"/>
                <w:lang w:val="en-GB"/>
              </w:rPr>
            </w:pPr>
          </w:p>
        </w:tc>
      </w:tr>
      <w:tr w:rsidR="002E735D" w:rsidRPr="0006346A" w14:paraId="00222AA7" w14:textId="77777777">
        <w:trPr>
          <w:trHeight w:val="851"/>
        </w:trPr>
        <w:tc>
          <w:tcPr>
            <w:tcW w:w="1908" w:type="dxa"/>
          </w:tcPr>
          <w:p w14:paraId="0047DFE9" w14:textId="77777777" w:rsidR="002E735D" w:rsidRPr="0006346A" w:rsidRDefault="002E735D">
            <w:pPr>
              <w:pStyle w:val="TableParagraph"/>
              <w:rPr>
                <w:rFonts w:ascii="Times New Roman"/>
                <w:sz w:val="20"/>
                <w:lang w:val="en-GB"/>
              </w:rPr>
            </w:pPr>
          </w:p>
        </w:tc>
        <w:tc>
          <w:tcPr>
            <w:tcW w:w="3576" w:type="dxa"/>
          </w:tcPr>
          <w:p w14:paraId="6065A324" w14:textId="77777777" w:rsidR="002E735D" w:rsidRPr="0006346A" w:rsidRDefault="002E735D">
            <w:pPr>
              <w:pStyle w:val="TableParagraph"/>
              <w:rPr>
                <w:rFonts w:ascii="Times New Roman"/>
                <w:sz w:val="20"/>
                <w:lang w:val="en-GB"/>
              </w:rPr>
            </w:pPr>
          </w:p>
        </w:tc>
        <w:tc>
          <w:tcPr>
            <w:tcW w:w="5002" w:type="dxa"/>
          </w:tcPr>
          <w:p w14:paraId="36309072" w14:textId="77777777" w:rsidR="002E735D" w:rsidRPr="0006346A" w:rsidRDefault="002E735D">
            <w:pPr>
              <w:pStyle w:val="TableParagraph"/>
              <w:rPr>
                <w:rFonts w:ascii="Times New Roman"/>
                <w:sz w:val="20"/>
                <w:lang w:val="en-GB"/>
              </w:rPr>
            </w:pPr>
          </w:p>
        </w:tc>
      </w:tr>
    </w:tbl>
    <w:p w14:paraId="39CAF5DA" w14:textId="77777777" w:rsidR="002E735D" w:rsidRPr="0006346A" w:rsidRDefault="002E735D">
      <w:pPr>
        <w:pStyle w:val="BodyText"/>
        <w:rPr>
          <w:sz w:val="20"/>
          <w:lang w:val="en-GB"/>
        </w:rPr>
      </w:pPr>
    </w:p>
    <w:p w14:paraId="3A4673FB" w14:textId="77777777" w:rsidR="002E735D" w:rsidRPr="0006346A" w:rsidRDefault="002E735D">
      <w:pPr>
        <w:pStyle w:val="BodyText"/>
        <w:rPr>
          <w:sz w:val="20"/>
          <w:lang w:val="en-GB"/>
        </w:rPr>
      </w:pPr>
    </w:p>
    <w:p w14:paraId="3BDC267F" w14:textId="77777777" w:rsidR="002E735D" w:rsidRPr="0006346A" w:rsidRDefault="002E735D">
      <w:pPr>
        <w:pStyle w:val="BodyText"/>
        <w:rPr>
          <w:sz w:val="20"/>
          <w:lang w:val="en-GB"/>
        </w:rPr>
      </w:pPr>
    </w:p>
    <w:p w14:paraId="07BDA677" w14:textId="77777777" w:rsidR="002E735D" w:rsidRPr="0006346A" w:rsidRDefault="002E735D">
      <w:pPr>
        <w:pStyle w:val="BodyText"/>
        <w:rPr>
          <w:sz w:val="20"/>
          <w:lang w:val="en-GB"/>
        </w:rPr>
      </w:pPr>
    </w:p>
    <w:p w14:paraId="11A7CBEB" w14:textId="77777777" w:rsidR="002E735D" w:rsidRPr="0006346A" w:rsidRDefault="002E735D">
      <w:pPr>
        <w:pStyle w:val="BodyText"/>
        <w:rPr>
          <w:sz w:val="20"/>
          <w:lang w:val="en-GB"/>
        </w:rPr>
      </w:pPr>
    </w:p>
    <w:p w14:paraId="6D46C20C" w14:textId="77777777" w:rsidR="002E735D" w:rsidRPr="0006346A" w:rsidRDefault="002E735D">
      <w:pPr>
        <w:pStyle w:val="BodyText"/>
        <w:rPr>
          <w:sz w:val="20"/>
          <w:lang w:val="en-GB"/>
        </w:rPr>
      </w:pPr>
    </w:p>
    <w:p w14:paraId="4E8F31BB" w14:textId="77777777" w:rsidR="002E735D" w:rsidRPr="0006346A" w:rsidRDefault="002E735D">
      <w:pPr>
        <w:pStyle w:val="BodyText"/>
        <w:rPr>
          <w:sz w:val="20"/>
          <w:lang w:val="en-GB"/>
        </w:rPr>
      </w:pPr>
    </w:p>
    <w:p w14:paraId="6673B803" w14:textId="77777777" w:rsidR="002E735D" w:rsidRPr="0006346A" w:rsidRDefault="002E735D">
      <w:pPr>
        <w:pStyle w:val="BodyText"/>
        <w:rPr>
          <w:sz w:val="20"/>
          <w:lang w:val="en-GB"/>
        </w:rPr>
      </w:pPr>
    </w:p>
    <w:p w14:paraId="00672635" w14:textId="77777777" w:rsidR="002E735D" w:rsidRPr="0006346A" w:rsidRDefault="002E735D">
      <w:pPr>
        <w:pStyle w:val="BodyText"/>
        <w:rPr>
          <w:sz w:val="20"/>
          <w:lang w:val="en-GB"/>
        </w:rPr>
      </w:pPr>
    </w:p>
    <w:p w14:paraId="10316DF0" w14:textId="77777777" w:rsidR="002E735D" w:rsidRPr="0006346A" w:rsidRDefault="002E735D">
      <w:pPr>
        <w:pStyle w:val="BodyText"/>
        <w:rPr>
          <w:sz w:val="20"/>
          <w:lang w:val="en-GB"/>
        </w:rPr>
      </w:pPr>
    </w:p>
    <w:p w14:paraId="535349E2" w14:textId="77777777" w:rsidR="002E735D" w:rsidRPr="0006346A" w:rsidRDefault="002E735D">
      <w:pPr>
        <w:pStyle w:val="BodyText"/>
        <w:rPr>
          <w:sz w:val="20"/>
          <w:lang w:val="en-GB"/>
        </w:rPr>
      </w:pPr>
    </w:p>
    <w:p w14:paraId="3D464610" w14:textId="77777777" w:rsidR="002E735D" w:rsidRPr="0006346A" w:rsidRDefault="002E735D">
      <w:pPr>
        <w:pStyle w:val="BodyText"/>
        <w:rPr>
          <w:sz w:val="20"/>
          <w:lang w:val="en-GB"/>
        </w:rPr>
      </w:pPr>
    </w:p>
    <w:p w14:paraId="4BFAB37F" w14:textId="77777777" w:rsidR="002E735D" w:rsidRPr="0006346A" w:rsidRDefault="002E735D">
      <w:pPr>
        <w:pStyle w:val="BodyText"/>
        <w:rPr>
          <w:sz w:val="20"/>
          <w:lang w:val="en-GB"/>
        </w:rPr>
      </w:pPr>
    </w:p>
    <w:p w14:paraId="6BC4E740" w14:textId="77777777" w:rsidR="002E735D" w:rsidRPr="0006346A" w:rsidRDefault="002E735D">
      <w:pPr>
        <w:pStyle w:val="BodyText"/>
        <w:rPr>
          <w:sz w:val="20"/>
          <w:lang w:val="en-GB"/>
        </w:rPr>
      </w:pPr>
    </w:p>
    <w:p w14:paraId="7BE87377" w14:textId="77777777" w:rsidR="002E735D" w:rsidRPr="0006346A" w:rsidRDefault="002E735D">
      <w:pPr>
        <w:pStyle w:val="BodyText"/>
        <w:rPr>
          <w:sz w:val="20"/>
          <w:lang w:val="en-GB"/>
        </w:rPr>
      </w:pPr>
    </w:p>
    <w:p w14:paraId="1FA287C1" w14:textId="77777777" w:rsidR="002E735D" w:rsidRPr="0006346A" w:rsidRDefault="002E735D">
      <w:pPr>
        <w:pStyle w:val="BodyText"/>
        <w:rPr>
          <w:sz w:val="20"/>
          <w:lang w:val="en-GB"/>
        </w:rPr>
      </w:pPr>
    </w:p>
    <w:p w14:paraId="393EC3C4" w14:textId="77777777" w:rsidR="002E735D" w:rsidRPr="0006346A" w:rsidRDefault="002E735D">
      <w:pPr>
        <w:pStyle w:val="BodyText"/>
        <w:rPr>
          <w:sz w:val="20"/>
          <w:lang w:val="en-GB"/>
        </w:rPr>
      </w:pPr>
    </w:p>
    <w:p w14:paraId="37E90913" w14:textId="77777777" w:rsidR="002E735D" w:rsidRPr="0006346A" w:rsidRDefault="002E735D">
      <w:pPr>
        <w:pStyle w:val="BodyText"/>
        <w:rPr>
          <w:sz w:val="20"/>
          <w:lang w:val="en-GB"/>
        </w:rPr>
      </w:pPr>
    </w:p>
    <w:p w14:paraId="020DF3B3" w14:textId="77777777" w:rsidR="002E735D" w:rsidRPr="0006346A" w:rsidRDefault="002E735D">
      <w:pPr>
        <w:pStyle w:val="BodyText"/>
        <w:rPr>
          <w:sz w:val="20"/>
          <w:lang w:val="en-GB"/>
        </w:rPr>
      </w:pPr>
    </w:p>
    <w:p w14:paraId="6C4ACCAD" w14:textId="77777777" w:rsidR="002E735D" w:rsidRPr="0006346A" w:rsidRDefault="002E735D">
      <w:pPr>
        <w:pStyle w:val="BodyText"/>
        <w:rPr>
          <w:sz w:val="20"/>
          <w:lang w:val="en-GB"/>
        </w:rPr>
      </w:pPr>
    </w:p>
    <w:p w14:paraId="0C9B00F7" w14:textId="77777777" w:rsidR="002E735D" w:rsidRPr="0006346A" w:rsidRDefault="002E735D">
      <w:pPr>
        <w:pStyle w:val="BodyText"/>
        <w:rPr>
          <w:sz w:val="20"/>
          <w:lang w:val="en-GB"/>
        </w:rPr>
      </w:pPr>
    </w:p>
    <w:p w14:paraId="3180AE5E" w14:textId="77777777" w:rsidR="002E735D" w:rsidRPr="0006346A" w:rsidRDefault="00FD36C0">
      <w:pPr>
        <w:pStyle w:val="BodyText"/>
        <w:spacing w:before="8"/>
        <w:rPr>
          <w:lang w:val="en-GB"/>
        </w:rPr>
      </w:pPr>
      <w:r w:rsidRPr="0006346A">
        <w:rPr>
          <w:noProof/>
          <w:lang w:val="nb-NO" w:eastAsia="nb-NO"/>
        </w:rPr>
        <mc:AlternateContent>
          <mc:Choice Requires="wps">
            <w:drawing>
              <wp:anchor distT="0" distB="0" distL="0" distR="0" simplePos="0" relativeHeight="251652608" behindDoc="1" locked="0" layoutInCell="1" allowOverlap="1" wp14:anchorId="16825415" wp14:editId="20E073A9">
                <wp:simplePos x="0" y="0"/>
                <wp:positionH relativeFrom="page">
                  <wp:posOffset>556895</wp:posOffset>
                </wp:positionH>
                <wp:positionV relativeFrom="paragraph">
                  <wp:posOffset>203835</wp:posOffset>
                </wp:positionV>
                <wp:extent cx="6518275" cy="0"/>
                <wp:effectExtent l="13970" t="8255" r="11430" b="10795"/>
                <wp:wrapTopAndBottom/>
                <wp:docPr id="6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7F54C" id="Line 2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6.05pt" to="5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y2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" strokeweight=".48pt">
                <w10:wrap type="topAndBottom" anchorx="page"/>
              </v:line>
            </w:pict>
          </mc:Fallback>
        </mc:AlternateContent>
      </w:r>
    </w:p>
    <w:p w14:paraId="30AE0D30" w14:textId="77777777" w:rsidR="002E735D" w:rsidRPr="0006346A" w:rsidRDefault="002E735D">
      <w:pPr>
        <w:pStyle w:val="BodyText"/>
        <w:spacing w:before="7"/>
        <w:rPr>
          <w:sz w:val="19"/>
          <w:lang w:val="en-GB"/>
        </w:rPr>
      </w:pPr>
    </w:p>
    <w:p w14:paraId="203CB764" w14:textId="77777777" w:rsidR="002E735D" w:rsidRPr="0006346A" w:rsidRDefault="00AC2129">
      <w:pPr>
        <w:ind w:left="147"/>
        <w:rPr>
          <w:b/>
          <w:sz w:val="15"/>
          <w:lang w:val="en-GB"/>
        </w:rPr>
      </w:pPr>
      <w:r w:rsidRPr="0006346A">
        <w:rPr>
          <w:b/>
          <w:color w:val="00558D"/>
          <w:sz w:val="15"/>
          <w:lang w:val="en-GB"/>
        </w:rPr>
        <w:t>IALA Guideline 1116 – Selection of Rhythmic Characters and Synchronisation of Lights for Aids to Navigation</w:t>
      </w:r>
    </w:p>
    <w:p w14:paraId="54543FB5" w14:textId="77777777" w:rsidR="002E735D" w:rsidRPr="0006346A" w:rsidRDefault="00AC2129">
      <w:pPr>
        <w:tabs>
          <w:tab w:val="left" w:pos="10162"/>
        </w:tabs>
        <w:spacing w:before="33"/>
        <w:ind w:left="147"/>
        <w:rPr>
          <w:b/>
          <w:sz w:val="15"/>
          <w:lang w:val="en-GB"/>
        </w:rPr>
      </w:pPr>
      <w:r w:rsidRPr="0006346A">
        <w:rPr>
          <w:b/>
          <w:color w:val="00558D"/>
          <w:sz w:val="15"/>
          <w:lang w:val="en-GB"/>
        </w:rPr>
        <w:t xml:space="preserve">Edition </w:t>
      </w:r>
      <w:proofErr w:type="gramStart"/>
      <w:r w:rsidRPr="0006346A">
        <w:rPr>
          <w:b/>
          <w:color w:val="00558D"/>
          <w:sz w:val="15"/>
          <w:lang w:val="en-GB"/>
        </w:rPr>
        <w:t>1.0  Revokes</w:t>
      </w:r>
      <w:proofErr w:type="gramEnd"/>
      <w:r w:rsidRPr="0006346A">
        <w:rPr>
          <w:b/>
          <w:color w:val="00558D"/>
          <w:sz w:val="15"/>
          <w:lang w:val="en-GB"/>
        </w:rPr>
        <w:t xml:space="preserve"> IALA</w:t>
      </w:r>
      <w:r w:rsidRPr="0006346A">
        <w:rPr>
          <w:b/>
          <w:color w:val="00558D"/>
          <w:spacing w:val="-15"/>
          <w:sz w:val="15"/>
          <w:lang w:val="en-GB"/>
        </w:rPr>
        <w:t xml:space="preserve"> </w:t>
      </w:r>
      <w:r w:rsidRPr="0006346A">
        <w:rPr>
          <w:b/>
          <w:color w:val="00558D"/>
          <w:sz w:val="15"/>
          <w:lang w:val="en-GB"/>
        </w:rPr>
        <w:t>Guideline</w:t>
      </w:r>
      <w:r w:rsidRPr="0006346A">
        <w:rPr>
          <w:b/>
          <w:color w:val="00558D"/>
          <w:spacing w:val="-3"/>
          <w:sz w:val="15"/>
          <w:lang w:val="en-GB"/>
        </w:rPr>
        <w:t xml:space="preserve"> </w:t>
      </w:r>
      <w:r w:rsidRPr="0006346A">
        <w:rPr>
          <w:b/>
          <w:color w:val="00558D"/>
          <w:sz w:val="15"/>
          <w:lang w:val="en-GB"/>
        </w:rPr>
        <w:t>1069</w:t>
      </w:r>
      <w:r w:rsidRPr="0006346A">
        <w:rPr>
          <w:b/>
          <w:color w:val="00558D"/>
          <w:sz w:val="15"/>
          <w:lang w:val="en-GB"/>
        </w:rPr>
        <w:tab/>
        <w:t>P 2</w:t>
      </w:r>
    </w:p>
    <w:p w14:paraId="3F1CEE6D" w14:textId="77777777" w:rsidR="002E735D" w:rsidRPr="0006346A" w:rsidRDefault="002E735D">
      <w:pPr>
        <w:rPr>
          <w:sz w:val="15"/>
          <w:lang w:val="en-GB"/>
        </w:rPr>
        <w:sectPr w:rsidR="002E735D" w:rsidRPr="0006346A">
          <w:headerReference w:type="even" r:id="rId18"/>
          <w:headerReference w:type="default" r:id="rId19"/>
          <w:headerReference w:type="first" r:id="rId20"/>
          <w:pgSz w:w="11910" w:h="16840"/>
          <w:pgMar w:top="920" w:right="380" w:bottom="280" w:left="760" w:header="462" w:footer="0" w:gutter="0"/>
          <w:cols w:space="720"/>
        </w:sectPr>
      </w:pPr>
    </w:p>
    <w:p w14:paraId="53F3A61C" w14:textId="77777777" w:rsidR="002E735D" w:rsidRPr="0006346A" w:rsidRDefault="002E735D">
      <w:pPr>
        <w:pStyle w:val="BodyText"/>
        <w:rPr>
          <w:b/>
          <w:sz w:val="20"/>
          <w:lang w:val="en-GB"/>
        </w:rPr>
      </w:pPr>
    </w:p>
    <w:p w14:paraId="45386A32" w14:textId="77777777" w:rsidR="002E735D" w:rsidRPr="0006346A" w:rsidRDefault="002E735D">
      <w:pPr>
        <w:pStyle w:val="BodyText"/>
        <w:rPr>
          <w:b/>
          <w:sz w:val="20"/>
          <w:lang w:val="en-GB"/>
        </w:rPr>
      </w:pPr>
    </w:p>
    <w:p w14:paraId="204EDAD4" w14:textId="77777777" w:rsidR="002E735D" w:rsidRPr="0006346A" w:rsidRDefault="002E735D">
      <w:pPr>
        <w:pStyle w:val="BodyText"/>
        <w:rPr>
          <w:b/>
          <w:sz w:val="20"/>
          <w:lang w:val="en-GB"/>
        </w:rPr>
      </w:pPr>
    </w:p>
    <w:p w14:paraId="0C2DC89E" w14:textId="77777777" w:rsidR="002E735D" w:rsidRPr="0006346A" w:rsidRDefault="002E735D">
      <w:pPr>
        <w:pStyle w:val="BodyText"/>
        <w:rPr>
          <w:b/>
          <w:sz w:val="20"/>
          <w:lang w:val="en-GB"/>
        </w:rPr>
      </w:pPr>
    </w:p>
    <w:p w14:paraId="53760175" w14:textId="77777777" w:rsidR="002E735D" w:rsidRPr="0006346A" w:rsidRDefault="00AC2129">
      <w:pPr>
        <w:pStyle w:val="Heading1"/>
        <w:spacing w:before="165"/>
        <w:rPr>
          <w:lang w:val="en-GB"/>
        </w:rPr>
      </w:pPr>
      <w:r w:rsidRPr="0006346A">
        <w:rPr>
          <w:color w:val="009FE3"/>
          <w:lang w:val="en-GB"/>
        </w:rPr>
        <w:t>CONTENTS</w:t>
      </w:r>
    </w:p>
    <w:p w14:paraId="7122B7D9" w14:textId="77777777" w:rsidR="002E735D" w:rsidRPr="0006346A" w:rsidRDefault="00FD36C0">
      <w:pPr>
        <w:pStyle w:val="BodyText"/>
        <w:spacing w:before="4"/>
        <w:rPr>
          <w:b/>
          <w:sz w:val="13"/>
          <w:lang w:val="en-GB"/>
        </w:rPr>
      </w:pPr>
      <w:r w:rsidRPr="0006346A">
        <w:rPr>
          <w:noProof/>
          <w:lang w:val="nb-NO" w:eastAsia="nb-NO"/>
        </w:rPr>
        <mc:AlternateContent>
          <mc:Choice Requires="wps">
            <w:drawing>
              <wp:anchor distT="0" distB="0" distL="0" distR="0" simplePos="0" relativeHeight="251653632" behindDoc="1" locked="0" layoutInCell="1" allowOverlap="1" wp14:anchorId="5DC1DF8D" wp14:editId="71AA1729">
                <wp:simplePos x="0" y="0"/>
                <wp:positionH relativeFrom="page">
                  <wp:posOffset>556895</wp:posOffset>
                </wp:positionH>
                <wp:positionV relativeFrom="paragraph">
                  <wp:posOffset>135255</wp:posOffset>
                </wp:positionV>
                <wp:extent cx="6518275" cy="0"/>
                <wp:effectExtent l="13970" t="11430" r="11430" b="7620"/>
                <wp:wrapTopAndBottom/>
                <wp:docPr id="6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372B1" id="Line 23"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5pt" to="557.1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" strokecolor="#00558d" strokeweight=".96pt">
                <w10:wrap type="topAndBottom" anchorx="page"/>
              </v:line>
            </w:pict>
          </mc:Fallback>
        </mc:AlternateContent>
      </w:r>
    </w:p>
    <w:p w14:paraId="5BF3F192" w14:textId="77777777" w:rsidR="002E735D" w:rsidRPr="0006346A" w:rsidRDefault="002E735D">
      <w:pPr>
        <w:pStyle w:val="BodyText"/>
        <w:rPr>
          <w:b/>
          <w:sz w:val="20"/>
          <w:lang w:val="en-GB"/>
        </w:rPr>
      </w:pPr>
    </w:p>
    <w:p w14:paraId="3887640D" w14:textId="77777777" w:rsidR="002E735D" w:rsidRPr="0006346A" w:rsidRDefault="002E735D">
      <w:pPr>
        <w:pStyle w:val="BodyText"/>
        <w:spacing w:before="5"/>
        <w:rPr>
          <w:b/>
          <w:sz w:val="26"/>
          <w:lang w:val="en-GB"/>
        </w:rPr>
      </w:pPr>
    </w:p>
    <w:sdt>
      <w:sdtPr>
        <w:rPr>
          <w:b w:val="0"/>
          <w:bCs w:val="0"/>
          <w:i/>
          <w:lang w:val="en-GB"/>
        </w:rPr>
        <w:id w:val="-1423791076"/>
        <w:docPartObj>
          <w:docPartGallery w:val="Table of Contents"/>
          <w:docPartUnique/>
        </w:docPartObj>
      </w:sdtPr>
      <w:sdtEndPr/>
      <w:sdtContent>
        <w:p w14:paraId="3D1623C9" w14:textId="77777777" w:rsidR="002E735D" w:rsidRPr="0006346A" w:rsidRDefault="002B7A49">
          <w:pPr>
            <w:pStyle w:val="TOC2"/>
            <w:numPr>
              <w:ilvl w:val="0"/>
              <w:numId w:val="6"/>
            </w:numPr>
            <w:tabs>
              <w:tab w:val="left" w:pos="571"/>
              <w:tab w:val="left" w:pos="572"/>
              <w:tab w:val="right" w:leader="dot" w:pos="9927"/>
            </w:tabs>
            <w:spacing w:before="56"/>
            <w:rPr>
              <w:lang w:val="en-GB"/>
            </w:rPr>
          </w:pPr>
          <w:hyperlink w:anchor="_TOC_250015" w:history="1">
            <w:r w:rsidR="00AC2129" w:rsidRPr="0006346A">
              <w:rPr>
                <w:color w:val="00558D"/>
                <w:lang w:val="en-GB"/>
              </w:rPr>
              <w:t>INTRODUCTION</w:t>
            </w:r>
            <w:r w:rsidR="00AC2129" w:rsidRPr="0006346A">
              <w:rPr>
                <w:color w:val="00558D"/>
                <w:lang w:val="en-GB"/>
              </w:rPr>
              <w:tab/>
              <w:t>4</w:t>
            </w:r>
          </w:hyperlink>
        </w:p>
        <w:p w14:paraId="1567A06D" w14:textId="77777777" w:rsidR="002E735D" w:rsidRPr="0006346A" w:rsidRDefault="002B7A49">
          <w:pPr>
            <w:pStyle w:val="TOC2"/>
            <w:numPr>
              <w:ilvl w:val="0"/>
              <w:numId w:val="6"/>
            </w:numPr>
            <w:tabs>
              <w:tab w:val="left" w:pos="571"/>
              <w:tab w:val="left" w:pos="572"/>
              <w:tab w:val="right" w:leader="dot" w:pos="9927"/>
            </w:tabs>
            <w:rPr>
              <w:lang w:val="en-GB"/>
            </w:rPr>
          </w:pPr>
          <w:hyperlink w:anchor="_TOC_250014" w:history="1">
            <w:r w:rsidR="00AC2129" w:rsidRPr="0006346A">
              <w:rPr>
                <w:color w:val="00558D"/>
                <w:lang w:val="en-GB"/>
              </w:rPr>
              <w:t>BACKGROUND</w:t>
            </w:r>
            <w:r w:rsidR="00AC2129" w:rsidRPr="0006346A">
              <w:rPr>
                <w:color w:val="00558D"/>
                <w:lang w:val="en-GB"/>
              </w:rPr>
              <w:tab/>
              <w:t>4</w:t>
            </w:r>
          </w:hyperlink>
        </w:p>
        <w:p w14:paraId="4382373C" w14:textId="77777777" w:rsidR="002E735D" w:rsidRPr="0006346A" w:rsidRDefault="002B7A49">
          <w:pPr>
            <w:pStyle w:val="TOC2"/>
            <w:numPr>
              <w:ilvl w:val="0"/>
              <w:numId w:val="6"/>
            </w:numPr>
            <w:tabs>
              <w:tab w:val="left" w:pos="571"/>
              <w:tab w:val="left" w:pos="572"/>
              <w:tab w:val="right" w:leader="dot" w:pos="9927"/>
            </w:tabs>
            <w:rPr>
              <w:lang w:val="en-GB"/>
            </w:rPr>
          </w:pPr>
          <w:hyperlink w:anchor="_TOC_250013" w:history="1">
            <w:r w:rsidR="00AC2129" w:rsidRPr="0006346A">
              <w:rPr>
                <w:color w:val="00558D"/>
                <w:lang w:val="en-GB"/>
              </w:rPr>
              <w:t>SCOPE</w:t>
            </w:r>
            <w:r w:rsidR="00AC2129" w:rsidRPr="0006346A">
              <w:rPr>
                <w:color w:val="00558D"/>
                <w:spacing w:val="-1"/>
                <w:lang w:val="en-GB"/>
              </w:rPr>
              <w:t xml:space="preserve"> </w:t>
            </w:r>
            <w:r w:rsidR="00AC2129" w:rsidRPr="0006346A">
              <w:rPr>
                <w:color w:val="00558D"/>
                <w:lang w:val="en-GB"/>
              </w:rPr>
              <w:t>AND PURPOSE</w:t>
            </w:r>
            <w:r w:rsidR="00AC2129" w:rsidRPr="0006346A">
              <w:rPr>
                <w:color w:val="00558D"/>
                <w:lang w:val="en-GB"/>
              </w:rPr>
              <w:tab/>
              <w:t>4</w:t>
            </w:r>
          </w:hyperlink>
        </w:p>
        <w:p w14:paraId="758DD721" w14:textId="77777777" w:rsidR="002E735D" w:rsidRPr="0006346A" w:rsidRDefault="002B7A49">
          <w:pPr>
            <w:pStyle w:val="TOC2"/>
            <w:numPr>
              <w:ilvl w:val="0"/>
              <w:numId w:val="6"/>
            </w:numPr>
            <w:tabs>
              <w:tab w:val="left" w:pos="571"/>
              <w:tab w:val="left" w:pos="572"/>
              <w:tab w:val="right" w:leader="dot" w:pos="9927"/>
            </w:tabs>
            <w:spacing w:before="72"/>
            <w:rPr>
              <w:lang w:val="en-GB"/>
            </w:rPr>
          </w:pPr>
          <w:hyperlink w:anchor="_TOC_250012" w:history="1">
            <w:r w:rsidR="00AC2129" w:rsidRPr="0006346A">
              <w:rPr>
                <w:color w:val="00558D"/>
                <w:lang w:val="en-GB"/>
              </w:rPr>
              <w:t>GENERAL</w:t>
            </w:r>
            <w:r w:rsidR="00AC2129" w:rsidRPr="0006346A">
              <w:rPr>
                <w:color w:val="00558D"/>
                <w:spacing w:val="-1"/>
                <w:lang w:val="en-GB"/>
              </w:rPr>
              <w:t xml:space="preserve"> </w:t>
            </w:r>
            <w:r w:rsidR="00AC2129" w:rsidRPr="0006346A">
              <w:rPr>
                <w:color w:val="00558D"/>
                <w:lang w:val="en-GB"/>
              </w:rPr>
              <w:t>TEMPORAL</w:t>
            </w:r>
            <w:r w:rsidR="00AC2129" w:rsidRPr="0006346A">
              <w:rPr>
                <w:color w:val="00558D"/>
                <w:spacing w:val="-1"/>
                <w:lang w:val="en-GB"/>
              </w:rPr>
              <w:t xml:space="preserve"> </w:t>
            </w:r>
            <w:r w:rsidR="00AC2129" w:rsidRPr="0006346A">
              <w:rPr>
                <w:color w:val="00558D"/>
                <w:lang w:val="en-GB"/>
              </w:rPr>
              <w:t>CONSIDERATIONS</w:t>
            </w:r>
            <w:r w:rsidR="00AC2129" w:rsidRPr="0006346A">
              <w:rPr>
                <w:color w:val="00558D"/>
                <w:lang w:val="en-GB"/>
              </w:rPr>
              <w:tab/>
              <w:t>4</w:t>
            </w:r>
          </w:hyperlink>
        </w:p>
        <w:p w14:paraId="5D830120" w14:textId="77777777" w:rsidR="002E735D" w:rsidRPr="0006346A" w:rsidRDefault="002B7A49">
          <w:pPr>
            <w:pStyle w:val="TOC3"/>
            <w:numPr>
              <w:ilvl w:val="1"/>
              <w:numId w:val="6"/>
            </w:numPr>
            <w:tabs>
              <w:tab w:val="left" w:pos="856"/>
              <w:tab w:val="left" w:pos="857"/>
              <w:tab w:val="right" w:leader="dot" w:pos="9925"/>
            </w:tabs>
            <w:ind w:hanging="709"/>
            <w:rPr>
              <w:lang w:val="en-GB"/>
            </w:rPr>
          </w:pPr>
          <w:hyperlink w:anchor="_TOC_250011" w:history="1">
            <w:r w:rsidR="00AC2129" w:rsidRPr="0006346A">
              <w:rPr>
                <w:color w:val="00558D"/>
                <w:lang w:val="en-GB"/>
              </w:rPr>
              <w:t>Considerations for</w:t>
            </w:r>
            <w:r w:rsidR="00AC2129" w:rsidRPr="0006346A">
              <w:rPr>
                <w:color w:val="00558D"/>
                <w:spacing w:val="-1"/>
                <w:lang w:val="en-GB"/>
              </w:rPr>
              <w:t xml:space="preserve"> </w:t>
            </w:r>
            <w:r w:rsidR="00AC2129" w:rsidRPr="0006346A">
              <w:rPr>
                <w:color w:val="00558D"/>
                <w:lang w:val="en-GB"/>
              </w:rPr>
              <w:t>period</w:t>
            </w:r>
            <w:r w:rsidR="00AC2129" w:rsidRPr="0006346A">
              <w:rPr>
                <w:color w:val="00558D"/>
                <w:spacing w:val="-1"/>
                <w:lang w:val="en-GB"/>
              </w:rPr>
              <w:t xml:space="preserve"> </w:t>
            </w:r>
            <w:r w:rsidR="00AC2129" w:rsidRPr="0006346A">
              <w:rPr>
                <w:color w:val="00558D"/>
                <w:lang w:val="en-GB"/>
              </w:rPr>
              <w:t>selection</w:t>
            </w:r>
            <w:r w:rsidR="00AC2129" w:rsidRPr="0006346A">
              <w:rPr>
                <w:color w:val="00558D"/>
                <w:lang w:val="en-GB"/>
              </w:rPr>
              <w:tab/>
              <w:t>4</w:t>
            </w:r>
          </w:hyperlink>
        </w:p>
        <w:p w14:paraId="05CF1773" w14:textId="77777777" w:rsidR="002E735D" w:rsidRPr="0006346A" w:rsidRDefault="002B7A49">
          <w:pPr>
            <w:pStyle w:val="TOC3"/>
            <w:numPr>
              <w:ilvl w:val="1"/>
              <w:numId w:val="6"/>
            </w:numPr>
            <w:tabs>
              <w:tab w:val="left" w:pos="856"/>
              <w:tab w:val="left" w:pos="857"/>
              <w:tab w:val="right" w:leader="dot" w:pos="9925"/>
            </w:tabs>
            <w:ind w:hanging="709"/>
            <w:rPr>
              <w:lang w:val="en-GB"/>
            </w:rPr>
          </w:pPr>
          <w:hyperlink w:anchor="_TOC_250010" w:history="1">
            <w:r w:rsidR="00AC2129" w:rsidRPr="0006346A">
              <w:rPr>
                <w:color w:val="00558D"/>
                <w:lang w:val="en-GB"/>
              </w:rPr>
              <w:t>Considerations for flash</w:t>
            </w:r>
            <w:r w:rsidR="00AC2129" w:rsidRPr="0006346A">
              <w:rPr>
                <w:color w:val="00558D"/>
                <w:spacing w:val="-4"/>
                <w:lang w:val="en-GB"/>
              </w:rPr>
              <w:t xml:space="preserve"> </w:t>
            </w:r>
            <w:r w:rsidR="00AC2129" w:rsidRPr="0006346A">
              <w:rPr>
                <w:color w:val="00558D"/>
                <w:lang w:val="en-GB"/>
              </w:rPr>
              <w:t>length</w:t>
            </w:r>
            <w:r w:rsidR="00AC2129" w:rsidRPr="0006346A">
              <w:rPr>
                <w:color w:val="00558D"/>
                <w:spacing w:val="-1"/>
                <w:lang w:val="en-GB"/>
              </w:rPr>
              <w:t xml:space="preserve"> </w:t>
            </w:r>
            <w:r w:rsidR="00AC2129" w:rsidRPr="0006346A">
              <w:rPr>
                <w:color w:val="00558D"/>
                <w:lang w:val="en-GB"/>
              </w:rPr>
              <w:t>selection</w:t>
            </w:r>
            <w:r w:rsidR="00AC2129" w:rsidRPr="0006346A">
              <w:rPr>
                <w:color w:val="00558D"/>
                <w:lang w:val="en-GB"/>
              </w:rPr>
              <w:tab/>
              <w:t>5</w:t>
            </w:r>
          </w:hyperlink>
        </w:p>
        <w:p w14:paraId="74C33CB0" w14:textId="77777777" w:rsidR="002E735D" w:rsidRPr="0006346A" w:rsidRDefault="002B7A49">
          <w:pPr>
            <w:pStyle w:val="TOC3"/>
            <w:numPr>
              <w:ilvl w:val="1"/>
              <w:numId w:val="6"/>
            </w:numPr>
            <w:tabs>
              <w:tab w:val="left" w:pos="856"/>
              <w:tab w:val="left" w:pos="857"/>
              <w:tab w:val="right" w:leader="dot" w:pos="9925"/>
            </w:tabs>
            <w:spacing w:before="73"/>
            <w:ind w:hanging="709"/>
            <w:rPr>
              <w:lang w:val="en-GB"/>
            </w:rPr>
          </w:pPr>
          <w:hyperlink w:anchor="_TOC_250009" w:history="1">
            <w:r w:rsidR="00AC2129" w:rsidRPr="0006346A">
              <w:rPr>
                <w:color w:val="00558D"/>
                <w:lang w:val="en-GB"/>
              </w:rPr>
              <w:t>Considerations for flash</w:t>
            </w:r>
            <w:r w:rsidR="00AC2129" w:rsidRPr="0006346A">
              <w:rPr>
                <w:color w:val="00558D"/>
                <w:spacing w:val="-2"/>
                <w:lang w:val="en-GB"/>
              </w:rPr>
              <w:t xml:space="preserve"> </w:t>
            </w:r>
            <w:r w:rsidR="00AC2129" w:rsidRPr="0006346A">
              <w:rPr>
                <w:color w:val="00558D"/>
                <w:lang w:val="en-GB"/>
              </w:rPr>
              <w:t>shape</w:t>
            </w:r>
            <w:r w:rsidR="00AC2129" w:rsidRPr="0006346A">
              <w:rPr>
                <w:color w:val="00558D"/>
                <w:spacing w:val="-1"/>
                <w:lang w:val="en-GB"/>
              </w:rPr>
              <w:t xml:space="preserve"> </w:t>
            </w:r>
            <w:r w:rsidR="00AC2129" w:rsidRPr="0006346A">
              <w:rPr>
                <w:color w:val="00558D"/>
                <w:lang w:val="en-GB"/>
              </w:rPr>
              <w:t>selection</w:t>
            </w:r>
            <w:r w:rsidR="00AC2129" w:rsidRPr="0006346A">
              <w:rPr>
                <w:color w:val="00558D"/>
                <w:lang w:val="en-GB"/>
              </w:rPr>
              <w:tab/>
              <w:t>5</w:t>
            </w:r>
          </w:hyperlink>
        </w:p>
        <w:p w14:paraId="00FC28B3" w14:textId="77777777" w:rsidR="002E735D" w:rsidRPr="0006346A" w:rsidRDefault="002B7A49">
          <w:pPr>
            <w:pStyle w:val="TOC2"/>
            <w:numPr>
              <w:ilvl w:val="0"/>
              <w:numId w:val="6"/>
            </w:numPr>
            <w:tabs>
              <w:tab w:val="left" w:pos="571"/>
              <w:tab w:val="left" w:pos="572"/>
              <w:tab w:val="right" w:leader="dot" w:pos="9927"/>
            </w:tabs>
            <w:rPr>
              <w:lang w:val="en-GB"/>
            </w:rPr>
          </w:pPr>
          <w:hyperlink w:anchor="_TOC_250008" w:history="1">
            <w:r w:rsidR="00AC2129" w:rsidRPr="0006346A">
              <w:rPr>
                <w:color w:val="00558D"/>
                <w:lang w:val="en-GB"/>
              </w:rPr>
              <w:t>SELECTION</w:t>
            </w:r>
            <w:r w:rsidR="00AC2129" w:rsidRPr="0006346A">
              <w:rPr>
                <w:color w:val="00558D"/>
                <w:spacing w:val="-1"/>
                <w:lang w:val="en-GB"/>
              </w:rPr>
              <w:t xml:space="preserve"> </w:t>
            </w:r>
            <w:r w:rsidR="00AC2129" w:rsidRPr="0006346A">
              <w:rPr>
                <w:color w:val="00558D"/>
                <w:lang w:val="en-GB"/>
              </w:rPr>
              <w:t>OF COLOUR</w:t>
            </w:r>
            <w:r w:rsidR="00AC2129" w:rsidRPr="0006346A">
              <w:rPr>
                <w:color w:val="00558D"/>
                <w:lang w:val="en-GB"/>
              </w:rPr>
              <w:tab/>
              <w:t>6</w:t>
            </w:r>
          </w:hyperlink>
        </w:p>
        <w:p w14:paraId="64B1F8C6" w14:textId="77777777" w:rsidR="002E735D" w:rsidRPr="0006346A" w:rsidRDefault="002B7A49">
          <w:pPr>
            <w:pStyle w:val="TOC2"/>
            <w:numPr>
              <w:ilvl w:val="0"/>
              <w:numId w:val="6"/>
            </w:numPr>
            <w:tabs>
              <w:tab w:val="left" w:pos="571"/>
              <w:tab w:val="left" w:pos="572"/>
              <w:tab w:val="right" w:leader="dot" w:pos="9927"/>
            </w:tabs>
            <w:rPr>
              <w:lang w:val="en-GB"/>
            </w:rPr>
          </w:pPr>
          <w:hyperlink w:anchor="_TOC_250007" w:history="1">
            <w:r w:rsidR="00AC2129" w:rsidRPr="0006346A">
              <w:rPr>
                <w:color w:val="00558D"/>
                <w:lang w:val="en-GB"/>
              </w:rPr>
              <w:t>USE OF FIXED and</w:t>
            </w:r>
            <w:r w:rsidR="00AC2129" w:rsidRPr="0006346A">
              <w:rPr>
                <w:color w:val="00558D"/>
                <w:spacing w:val="-1"/>
                <w:lang w:val="en-GB"/>
              </w:rPr>
              <w:t xml:space="preserve"> </w:t>
            </w:r>
            <w:r w:rsidR="00AC2129" w:rsidRPr="0006346A">
              <w:rPr>
                <w:color w:val="00558D"/>
                <w:lang w:val="en-GB"/>
              </w:rPr>
              <w:t>FLASHING SIGNALS</w:t>
            </w:r>
            <w:r w:rsidR="00AC2129" w:rsidRPr="0006346A">
              <w:rPr>
                <w:color w:val="00558D"/>
                <w:lang w:val="en-GB"/>
              </w:rPr>
              <w:tab/>
              <w:t>6</w:t>
            </w:r>
          </w:hyperlink>
        </w:p>
        <w:p w14:paraId="1AA1A20B" w14:textId="77777777" w:rsidR="002E735D" w:rsidRPr="0006346A" w:rsidRDefault="002B7A49">
          <w:pPr>
            <w:pStyle w:val="TOC2"/>
            <w:numPr>
              <w:ilvl w:val="0"/>
              <w:numId w:val="6"/>
            </w:numPr>
            <w:tabs>
              <w:tab w:val="left" w:pos="571"/>
              <w:tab w:val="left" w:pos="572"/>
              <w:tab w:val="right" w:leader="dot" w:pos="9926"/>
            </w:tabs>
            <w:spacing w:before="72"/>
            <w:rPr>
              <w:lang w:val="en-GB"/>
            </w:rPr>
          </w:pPr>
          <w:hyperlink w:anchor="_TOC_250006" w:history="1">
            <w:r w:rsidR="00AC2129" w:rsidRPr="0006346A">
              <w:rPr>
                <w:color w:val="00558D"/>
                <w:lang w:val="en-GB"/>
              </w:rPr>
              <w:t>SYNCHRONISATION AND SEQUENCING OF</w:t>
            </w:r>
            <w:r w:rsidR="00AC2129" w:rsidRPr="0006346A">
              <w:rPr>
                <w:color w:val="00558D"/>
                <w:spacing w:val="-1"/>
                <w:lang w:val="en-GB"/>
              </w:rPr>
              <w:t xml:space="preserve"> </w:t>
            </w:r>
            <w:proofErr w:type="spellStart"/>
            <w:r w:rsidR="00AC2129" w:rsidRPr="0006346A">
              <w:rPr>
                <w:color w:val="00558D"/>
                <w:lang w:val="en-GB"/>
              </w:rPr>
              <w:t>AtoN</w:t>
            </w:r>
            <w:proofErr w:type="spellEnd"/>
            <w:r w:rsidR="00AC2129" w:rsidRPr="0006346A">
              <w:rPr>
                <w:color w:val="00558D"/>
                <w:lang w:val="en-GB"/>
              </w:rPr>
              <w:t xml:space="preserve"> LIGHTS</w:t>
            </w:r>
            <w:r w:rsidR="00AC2129" w:rsidRPr="0006346A">
              <w:rPr>
                <w:color w:val="00558D"/>
                <w:lang w:val="en-GB"/>
              </w:rPr>
              <w:tab/>
              <w:t>8</w:t>
            </w:r>
          </w:hyperlink>
        </w:p>
        <w:p w14:paraId="45D24455" w14:textId="77777777" w:rsidR="002E735D" w:rsidRPr="0006346A" w:rsidRDefault="002B7A49">
          <w:pPr>
            <w:pStyle w:val="TOC3"/>
            <w:numPr>
              <w:ilvl w:val="1"/>
              <w:numId w:val="6"/>
            </w:numPr>
            <w:tabs>
              <w:tab w:val="left" w:pos="856"/>
              <w:tab w:val="left" w:pos="857"/>
              <w:tab w:val="right" w:leader="dot" w:pos="9927"/>
            </w:tabs>
            <w:ind w:hanging="709"/>
            <w:rPr>
              <w:lang w:val="en-GB"/>
            </w:rPr>
          </w:pPr>
          <w:hyperlink w:anchor="_TOC_250005" w:history="1">
            <w:r w:rsidR="00AC2129" w:rsidRPr="0006346A">
              <w:rPr>
                <w:color w:val="00558D"/>
                <w:lang w:val="en-GB"/>
              </w:rPr>
              <w:t>Introduction to synchronisation</w:t>
            </w:r>
            <w:r w:rsidR="00AC2129" w:rsidRPr="0006346A">
              <w:rPr>
                <w:color w:val="00558D"/>
                <w:spacing w:val="-4"/>
                <w:lang w:val="en-GB"/>
              </w:rPr>
              <w:t xml:space="preserve"> </w:t>
            </w:r>
            <w:r w:rsidR="00AC2129" w:rsidRPr="0006346A">
              <w:rPr>
                <w:color w:val="00558D"/>
                <w:lang w:val="en-GB"/>
              </w:rPr>
              <w:t>and sequencing</w:t>
            </w:r>
            <w:r w:rsidR="00AC2129" w:rsidRPr="0006346A">
              <w:rPr>
                <w:color w:val="00558D"/>
                <w:lang w:val="en-GB"/>
              </w:rPr>
              <w:tab/>
              <w:t>8</w:t>
            </w:r>
          </w:hyperlink>
        </w:p>
        <w:p w14:paraId="2E943D88" w14:textId="77777777" w:rsidR="002E735D" w:rsidRPr="0006346A" w:rsidRDefault="002B7A49">
          <w:pPr>
            <w:pStyle w:val="TOC3"/>
            <w:numPr>
              <w:ilvl w:val="1"/>
              <w:numId w:val="6"/>
            </w:numPr>
            <w:tabs>
              <w:tab w:val="left" w:pos="856"/>
              <w:tab w:val="left" w:pos="857"/>
              <w:tab w:val="right" w:leader="dot" w:pos="9926"/>
            </w:tabs>
            <w:ind w:hanging="709"/>
            <w:rPr>
              <w:lang w:val="en-GB"/>
            </w:rPr>
          </w:pPr>
          <w:hyperlink w:anchor="_TOC_250004" w:history="1">
            <w:r w:rsidR="00AC2129" w:rsidRPr="0006346A">
              <w:rPr>
                <w:color w:val="00558D"/>
                <w:lang w:val="en-GB"/>
              </w:rPr>
              <w:t>Application of synchronisation</w:t>
            </w:r>
            <w:r w:rsidR="00AC2129" w:rsidRPr="0006346A">
              <w:rPr>
                <w:color w:val="00558D"/>
                <w:spacing w:val="-4"/>
                <w:lang w:val="en-GB"/>
              </w:rPr>
              <w:t xml:space="preserve"> </w:t>
            </w:r>
            <w:r w:rsidR="00AC2129" w:rsidRPr="0006346A">
              <w:rPr>
                <w:color w:val="00558D"/>
                <w:lang w:val="en-GB"/>
              </w:rPr>
              <w:t>and</w:t>
            </w:r>
            <w:r w:rsidR="00AC2129" w:rsidRPr="0006346A">
              <w:rPr>
                <w:color w:val="00558D"/>
                <w:spacing w:val="-1"/>
                <w:lang w:val="en-GB"/>
              </w:rPr>
              <w:t xml:space="preserve"> </w:t>
            </w:r>
            <w:r w:rsidR="00AC2129" w:rsidRPr="0006346A">
              <w:rPr>
                <w:color w:val="00558D"/>
                <w:lang w:val="en-GB"/>
              </w:rPr>
              <w:t>sequencing</w:t>
            </w:r>
            <w:r w:rsidR="00AC2129" w:rsidRPr="0006346A">
              <w:rPr>
                <w:color w:val="00558D"/>
                <w:lang w:val="en-GB"/>
              </w:rPr>
              <w:tab/>
              <w:t>8</w:t>
            </w:r>
          </w:hyperlink>
        </w:p>
        <w:p w14:paraId="08095D48" w14:textId="77777777" w:rsidR="002E735D" w:rsidRPr="0006346A" w:rsidRDefault="002B7A49">
          <w:pPr>
            <w:pStyle w:val="TOC3"/>
            <w:numPr>
              <w:ilvl w:val="1"/>
              <w:numId w:val="6"/>
            </w:numPr>
            <w:tabs>
              <w:tab w:val="left" w:pos="856"/>
              <w:tab w:val="left" w:pos="857"/>
              <w:tab w:val="right" w:leader="dot" w:pos="9927"/>
            </w:tabs>
            <w:spacing w:before="72"/>
            <w:ind w:hanging="709"/>
            <w:rPr>
              <w:lang w:val="en-GB"/>
            </w:rPr>
          </w:pPr>
          <w:hyperlink w:anchor="_TOC_250003" w:history="1">
            <w:r w:rsidR="00AC2129" w:rsidRPr="0006346A">
              <w:rPr>
                <w:color w:val="00558D"/>
                <w:lang w:val="en-GB"/>
              </w:rPr>
              <w:t>Considerations for implementation</w:t>
            </w:r>
            <w:r w:rsidR="00AC2129" w:rsidRPr="0006346A">
              <w:rPr>
                <w:color w:val="00558D"/>
                <w:spacing w:val="-5"/>
                <w:lang w:val="en-GB"/>
              </w:rPr>
              <w:t xml:space="preserve"> </w:t>
            </w:r>
            <w:r w:rsidR="00AC2129" w:rsidRPr="0006346A">
              <w:rPr>
                <w:color w:val="00558D"/>
                <w:lang w:val="en-GB"/>
              </w:rPr>
              <w:t>of</w:t>
            </w:r>
            <w:r w:rsidR="00AC2129" w:rsidRPr="0006346A">
              <w:rPr>
                <w:color w:val="00558D"/>
                <w:spacing w:val="-1"/>
                <w:lang w:val="en-GB"/>
              </w:rPr>
              <w:t xml:space="preserve"> </w:t>
            </w:r>
            <w:r w:rsidR="00AC2129" w:rsidRPr="0006346A">
              <w:rPr>
                <w:color w:val="00558D"/>
                <w:lang w:val="en-GB"/>
              </w:rPr>
              <w:t>synchronisation</w:t>
            </w:r>
            <w:r w:rsidR="00AC2129" w:rsidRPr="0006346A">
              <w:rPr>
                <w:color w:val="00558D"/>
                <w:lang w:val="en-GB"/>
              </w:rPr>
              <w:tab/>
              <w:t>9</w:t>
            </w:r>
          </w:hyperlink>
        </w:p>
        <w:p w14:paraId="6A4C4295" w14:textId="77777777" w:rsidR="002E735D" w:rsidRPr="0006346A" w:rsidRDefault="00AC2129">
          <w:pPr>
            <w:pStyle w:val="TOC5"/>
            <w:numPr>
              <w:ilvl w:val="2"/>
              <w:numId w:val="6"/>
            </w:numPr>
            <w:tabs>
              <w:tab w:val="left" w:pos="1281"/>
              <w:tab w:val="left" w:pos="1282"/>
              <w:tab w:val="right" w:leader="dot" w:pos="10335"/>
            </w:tabs>
            <w:spacing w:before="40"/>
            <w:ind w:hanging="709"/>
            <w:rPr>
              <w:lang w:val="en-GB"/>
            </w:rPr>
          </w:pPr>
          <w:r w:rsidRPr="0006346A">
            <w:rPr>
              <w:lang w:val="en-GB"/>
            </w:rPr>
            <w:t>Testing configuration for</w:t>
          </w:r>
          <w:r w:rsidRPr="0006346A">
            <w:rPr>
              <w:spacing w:val="-3"/>
              <w:lang w:val="en-GB"/>
            </w:rPr>
            <w:t xml:space="preserve"> </w:t>
          </w:r>
          <w:r w:rsidRPr="0006346A">
            <w:rPr>
              <w:lang w:val="en-GB"/>
            </w:rPr>
            <w:t xml:space="preserve">optimum </w:t>
          </w:r>
          <w:proofErr w:type="spellStart"/>
          <w:r w:rsidRPr="0006346A">
            <w:rPr>
              <w:lang w:val="en-GB"/>
            </w:rPr>
            <w:t>conspicuity</w:t>
          </w:r>
          <w:proofErr w:type="spellEnd"/>
          <w:r w:rsidRPr="0006346A">
            <w:rPr>
              <w:lang w:val="en-GB"/>
            </w:rPr>
            <w:tab/>
            <w:t>9</w:t>
          </w:r>
        </w:p>
        <w:p w14:paraId="0AA34D83" w14:textId="77777777" w:rsidR="002E735D" w:rsidRPr="0006346A" w:rsidRDefault="00AC2129">
          <w:pPr>
            <w:pStyle w:val="TOC5"/>
            <w:numPr>
              <w:ilvl w:val="2"/>
              <w:numId w:val="6"/>
            </w:numPr>
            <w:tabs>
              <w:tab w:val="left" w:pos="1281"/>
              <w:tab w:val="left" w:pos="1282"/>
              <w:tab w:val="right" w:leader="dot" w:pos="10333"/>
            </w:tabs>
            <w:ind w:hanging="709"/>
            <w:rPr>
              <w:lang w:val="en-GB"/>
            </w:rPr>
          </w:pPr>
          <w:r w:rsidRPr="0006346A">
            <w:rPr>
              <w:lang w:val="en-GB"/>
            </w:rPr>
            <w:t>Logical grouping</w:t>
          </w:r>
          <w:r w:rsidRPr="0006346A">
            <w:rPr>
              <w:spacing w:val="-1"/>
              <w:lang w:val="en-GB"/>
            </w:rPr>
            <w:t xml:space="preserve"> </w:t>
          </w:r>
          <w:r w:rsidRPr="0006346A">
            <w:rPr>
              <w:lang w:val="en-GB"/>
            </w:rPr>
            <w:t>of lights</w:t>
          </w:r>
          <w:r w:rsidRPr="0006346A">
            <w:rPr>
              <w:lang w:val="en-GB"/>
            </w:rPr>
            <w:tab/>
            <w:t>9</w:t>
          </w:r>
        </w:p>
        <w:p w14:paraId="35E145F9" w14:textId="77777777" w:rsidR="002E735D" w:rsidRPr="0006346A" w:rsidRDefault="00AC2129">
          <w:pPr>
            <w:pStyle w:val="TOC5"/>
            <w:numPr>
              <w:ilvl w:val="2"/>
              <w:numId w:val="6"/>
            </w:numPr>
            <w:tabs>
              <w:tab w:val="left" w:pos="1281"/>
              <w:tab w:val="left" w:pos="1282"/>
              <w:tab w:val="right" w:leader="dot" w:pos="10333"/>
            </w:tabs>
            <w:ind w:hanging="709"/>
            <w:rPr>
              <w:lang w:val="en-GB"/>
            </w:rPr>
          </w:pPr>
          <w:r w:rsidRPr="0006346A">
            <w:rPr>
              <w:lang w:val="en-GB"/>
            </w:rPr>
            <w:t>Use of</w:t>
          </w:r>
          <w:r w:rsidRPr="0006346A">
            <w:rPr>
              <w:spacing w:val="-1"/>
              <w:lang w:val="en-GB"/>
            </w:rPr>
            <w:t xml:space="preserve"> </w:t>
          </w:r>
          <w:r w:rsidRPr="0006346A">
            <w:rPr>
              <w:lang w:val="en-GB"/>
            </w:rPr>
            <w:t>different characters</w:t>
          </w:r>
          <w:r w:rsidRPr="0006346A">
            <w:rPr>
              <w:lang w:val="en-GB"/>
            </w:rPr>
            <w:tab/>
            <w:t>9</w:t>
          </w:r>
        </w:p>
        <w:p w14:paraId="1E4641D1" w14:textId="77777777" w:rsidR="002E735D" w:rsidRPr="0006346A" w:rsidRDefault="00AC2129">
          <w:pPr>
            <w:pStyle w:val="TOC5"/>
            <w:numPr>
              <w:ilvl w:val="2"/>
              <w:numId w:val="6"/>
            </w:numPr>
            <w:tabs>
              <w:tab w:val="left" w:pos="1281"/>
              <w:tab w:val="left" w:pos="1282"/>
              <w:tab w:val="right" w:leader="dot" w:pos="10333"/>
            </w:tabs>
            <w:spacing w:before="59"/>
            <w:ind w:hanging="709"/>
            <w:rPr>
              <w:lang w:val="en-GB"/>
            </w:rPr>
          </w:pPr>
          <w:r w:rsidRPr="0006346A">
            <w:rPr>
              <w:lang w:val="en-GB"/>
            </w:rPr>
            <w:t>Sequential</w:t>
          </w:r>
          <w:r w:rsidRPr="0006346A">
            <w:rPr>
              <w:spacing w:val="-1"/>
              <w:lang w:val="en-GB"/>
            </w:rPr>
            <w:t xml:space="preserve"> </w:t>
          </w:r>
          <w:r w:rsidRPr="0006346A">
            <w:rPr>
              <w:lang w:val="en-GB"/>
            </w:rPr>
            <w:t>flashing</w:t>
          </w:r>
          <w:r w:rsidRPr="0006346A">
            <w:rPr>
              <w:lang w:val="en-GB"/>
            </w:rPr>
            <w:tab/>
            <w:t>9</w:t>
          </w:r>
        </w:p>
        <w:p w14:paraId="0857B909" w14:textId="77777777" w:rsidR="002E735D" w:rsidRPr="0006346A" w:rsidRDefault="00AC2129">
          <w:pPr>
            <w:pStyle w:val="TOC5"/>
            <w:numPr>
              <w:ilvl w:val="2"/>
              <w:numId w:val="6"/>
            </w:numPr>
            <w:tabs>
              <w:tab w:val="left" w:pos="1281"/>
              <w:tab w:val="left" w:pos="1282"/>
              <w:tab w:val="right" w:leader="dot" w:pos="10342"/>
            </w:tabs>
            <w:ind w:hanging="709"/>
            <w:rPr>
              <w:lang w:val="en-GB"/>
            </w:rPr>
          </w:pPr>
          <w:r w:rsidRPr="0006346A">
            <w:rPr>
              <w:lang w:val="en-GB"/>
            </w:rPr>
            <w:t>Leading Lights</w:t>
          </w:r>
          <w:r w:rsidRPr="0006346A">
            <w:rPr>
              <w:lang w:val="en-GB"/>
            </w:rPr>
            <w:tab/>
            <w:t>9</w:t>
          </w:r>
        </w:p>
        <w:p w14:paraId="28623409" w14:textId="77777777" w:rsidR="002E735D" w:rsidRPr="0006346A" w:rsidRDefault="00AC2129">
          <w:pPr>
            <w:pStyle w:val="TOC5"/>
            <w:numPr>
              <w:ilvl w:val="2"/>
              <w:numId w:val="6"/>
            </w:numPr>
            <w:tabs>
              <w:tab w:val="left" w:pos="1281"/>
              <w:tab w:val="left" w:pos="1282"/>
              <w:tab w:val="right" w:leader="dot" w:pos="10334"/>
            </w:tabs>
            <w:spacing w:before="61"/>
            <w:ind w:hanging="709"/>
            <w:rPr>
              <w:lang w:val="en-GB"/>
            </w:rPr>
          </w:pPr>
          <w:r w:rsidRPr="0006346A">
            <w:rPr>
              <w:lang w:val="en-GB"/>
            </w:rPr>
            <w:t>Other considerations</w:t>
          </w:r>
          <w:r w:rsidRPr="0006346A">
            <w:rPr>
              <w:lang w:val="en-GB"/>
            </w:rPr>
            <w:tab/>
            <w:t>10</w:t>
          </w:r>
        </w:p>
        <w:p w14:paraId="5A7305B9" w14:textId="77777777" w:rsidR="002E735D" w:rsidRPr="0006346A" w:rsidRDefault="002B7A49">
          <w:pPr>
            <w:pStyle w:val="TOC3"/>
            <w:numPr>
              <w:ilvl w:val="1"/>
              <w:numId w:val="6"/>
            </w:numPr>
            <w:tabs>
              <w:tab w:val="left" w:pos="856"/>
              <w:tab w:val="left" w:pos="857"/>
              <w:tab w:val="right" w:leader="dot" w:pos="9925"/>
            </w:tabs>
            <w:spacing w:before="92"/>
            <w:ind w:hanging="709"/>
            <w:rPr>
              <w:lang w:val="en-GB"/>
            </w:rPr>
          </w:pPr>
          <w:hyperlink w:anchor="_TOC_250002" w:history="1">
            <w:r w:rsidR="00AC2129" w:rsidRPr="0006346A">
              <w:rPr>
                <w:color w:val="00558D"/>
                <w:lang w:val="en-GB"/>
              </w:rPr>
              <w:t>Limitations of</w:t>
            </w:r>
            <w:r w:rsidR="00AC2129" w:rsidRPr="0006346A">
              <w:rPr>
                <w:color w:val="00558D"/>
                <w:spacing w:val="-1"/>
                <w:lang w:val="en-GB"/>
              </w:rPr>
              <w:t xml:space="preserve"> </w:t>
            </w:r>
            <w:r w:rsidR="00AC2129" w:rsidRPr="0006346A">
              <w:rPr>
                <w:color w:val="00558D"/>
                <w:lang w:val="en-GB"/>
              </w:rPr>
              <w:t>synchronisation</w:t>
            </w:r>
            <w:r w:rsidR="00AC2129" w:rsidRPr="0006346A">
              <w:rPr>
                <w:color w:val="00558D"/>
                <w:lang w:val="en-GB"/>
              </w:rPr>
              <w:tab/>
              <w:t>10</w:t>
            </w:r>
          </w:hyperlink>
        </w:p>
        <w:p w14:paraId="09AF7CDA" w14:textId="77777777" w:rsidR="002E735D" w:rsidRPr="0006346A" w:rsidRDefault="00AC2129">
          <w:pPr>
            <w:pStyle w:val="TOC5"/>
            <w:numPr>
              <w:ilvl w:val="2"/>
              <w:numId w:val="6"/>
            </w:numPr>
            <w:tabs>
              <w:tab w:val="left" w:pos="1281"/>
              <w:tab w:val="left" w:pos="1282"/>
              <w:tab w:val="right" w:leader="dot" w:pos="10334"/>
            </w:tabs>
            <w:spacing w:before="39"/>
            <w:ind w:hanging="709"/>
            <w:rPr>
              <w:lang w:val="en-GB"/>
            </w:rPr>
          </w:pPr>
          <w:r w:rsidRPr="0006346A">
            <w:rPr>
              <w:lang w:val="en-GB"/>
            </w:rPr>
            <w:t>Environmental</w:t>
          </w:r>
          <w:r w:rsidRPr="0006346A">
            <w:rPr>
              <w:spacing w:val="-1"/>
              <w:lang w:val="en-GB"/>
            </w:rPr>
            <w:t xml:space="preserve"> </w:t>
          </w:r>
          <w:r w:rsidRPr="0006346A">
            <w:rPr>
              <w:lang w:val="en-GB"/>
            </w:rPr>
            <w:t>limitations</w:t>
          </w:r>
          <w:r w:rsidRPr="0006346A">
            <w:rPr>
              <w:lang w:val="en-GB"/>
            </w:rPr>
            <w:tab/>
            <w:t>10</w:t>
          </w:r>
        </w:p>
        <w:p w14:paraId="2C55673A" w14:textId="77777777" w:rsidR="002E735D" w:rsidRPr="0006346A" w:rsidRDefault="00AC2129">
          <w:pPr>
            <w:pStyle w:val="TOC5"/>
            <w:numPr>
              <w:ilvl w:val="2"/>
              <w:numId w:val="6"/>
            </w:numPr>
            <w:tabs>
              <w:tab w:val="left" w:pos="1281"/>
              <w:tab w:val="left" w:pos="1282"/>
              <w:tab w:val="right" w:leader="dot" w:pos="10334"/>
            </w:tabs>
            <w:ind w:hanging="709"/>
            <w:rPr>
              <w:lang w:val="en-GB"/>
            </w:rPr>
          </w:pPr>
          <w:r w:rsidRPr="0006346A">
            <w:rPr>
              <w:lang w:val="en-GB"/>
            </w:rPr>
            <w:t>Maximum slippage time</w:t>
          </w:r>
          <w:r w:rsidRPr="0006346A">
            <w:rPr>
              <w:lang w:val="en-GB"/>
            </w:rPr>
            <w:tab/>
            <w:t>10</w:t>
          </w:r>
        </w:p>
        <w:p w14:paraId="6365E01A" w14:textId="77777777" w:rsidR="002E735D" w:rsidRPr="0006346A" w:rsidRDefault="00AC2129">
          <w:pPr>
            <w:pStyle w:val="TOC5"/>
            <w:numPr>
              <w:ilvl w:val="2"/>
              <w:numId w:val="6"/>
            </w:numPr>
            <w:tabs>
              <w:tab w:val="left" w:pos="1281"/>
              <w:tab w:val="left" w:pos="1282"/>
              <w:tab w:val="right" w:leader="dot" w:pos="10335"/>
            </w:tabs>
            <w:ind w:hanging="709"/>
            <w:rPr>
              <w:lang w:val="en-GB"/>
            </w:rPr>
          </w:pPr>
          <w:r w:rsidRPr="0006346A">
            <w:rPr>
              <w:lang w:val="en-GB"/>
            </w:rPr>
            <w:t>Minimum angular separation</w:t>
          </w:r>
          <w:r w:rsidRPr="0006346A">
            <w:rPr>
              <w:lang w:val="en-GB"/>
            </w:rPr>
            <w:tab/>
            <w:t>10</w:t>
          </w:r>
        </w:p>
        <w:p w14:paraId="565342F3" w14:textId="77777777" w:rsidR="002E735D" w:rsidRPr="0006346A" w:rsidRDefault="002B7A49">
          <w:pPr>
            <w:pStyle w:val="TOC2"/>
            <w:numPr>
              <w:ilvl w:val="0"/>
              <w:numId w:val="6"/>
            </w:numPr>
            <w:tabs>
              <w:tab w:val="left" w:pos="571"/>
              <w:tab w:val="left" w:pos="572"/>
              <w:tab w:val="right" w:leader="dot" w:pos="9927"/>
            </w:tabs>
            <w:spacing w:before="91"/>
            <w:rPr>
              <w:lang w:val="en-GB"/>
            </w:rPr>
          </w:pPr>
          <w:hyperlink w:anchor="_TOC_250001" w:history="1">
            <w:r w:rsidR="00AC2129" w:rsidRPr="0006346A">
              <w:rPr>
                <w:color w:val="00558D"/>
                <w:lang w:val="en-GB"/>
              </w:rPr>
              <w:t>ACRONYMS</w:t>
            </w:r>
            <w:r w:rsidR="00AC2129" w:rsidRPr="0006346A">
              <w:rPr>
                <w:color w:val="00558D"/>
                <w:lang w:val="en-GB"/>
              </w:rPr>
              <w:tab/>
              <w:t>10</w:t>
            </w:r>
          </w:hyperlink>
        </w:p>
        <w:p w14:paraId="533C47A2" w14:textId="77777777" w:rsidR="002E735D" w:rsidRPr="0006346A" w:rsidRDefault="002B7A49">
          <w:pPr>
            <w:pStyle w:val="TOC2"/>
            <w:numPr>
              <w:ilvl w:val="0"/>
              <w:numId w:val="6"/>
            </w:numPr>
            <w:tabs>
              <w:tab w:val="left" w:pos="571"/>
              <w:tab w:val="left" w:pos="572"/>
              <w:tab w:val="right" w:leader="dot" w:pos="9927"/>
            </w:tabs>
            <w:spacing w:before="73"/>
            <w:rPr>
              <w:lang w:val="en-GB"/>
            </w:rPr>
          </w:pPr>
          <w:hyperlink w:anchor="_TOC_250000" w:history="1">
            <w:r w:rsidR="00AC2129" w:rsidRPr="0006346A">
              <w:rPr>
                <w:color w:val="00558D"/>
                <w:lang w:val="en-GB"/>
              </w:rPr>
              <w:t>REFERENCES</w:t>
            </w:r>
            <w:r w:rsidR="00AC2129" w:rsidRPr="0006346A">
              <w:rPr>
                <w:color w:val="00558D"/>
                <w:lang w:val="en-GB"/>
              </w:rPr>
              <w:tab/>
              <w:t>11</w:t>
            </w:r>
          </w:hyperlink>
        </w:p>
        <w:p w14:paraId="4A94E625" w14:textId="77777777" w:rsidR="006B4A35" w:rsidRPr="0006346A" w:rsidRDefault="006B4A35" w:rsidP="006B4A35">
          <w:pPr>
            <w:pStyle w:val="TOC1"/>
            <w:rPr>
              <w:color w:val="009FE3"/>
              <w:lang w:val="en-GB"/>
            </w:rPr>
          </w:pPr>
          <w:r w:rsidRPr="0006346A">
            <w:rPr>
              <w:color w:val="009FE3"/>
              <w:lang w:val="en-GB"/>
            </w:rPr>
            <w:t xml:space="preserve">List of </w:t>
          </w:r>
          <w:r w:rsidR="00981C86" w:rsidRPr="0006346A">
            <w:rPr>
              <w:color w:val="009FE3"/>
              <w:lang w:val="en-GB"/>
            </w:rPr>
            <w:t>Tables</w:t>
          </w:r>
        </w:p>
        <w:p w14:paraId="4D4E008B" w14:textId="77777777" w:rsidR="006B4A35" w:rsidRPr="0006346A" w:rsidRDefault="006B4A35" w:rsidP="006B4A35">
          <w:pPr>
            <w:pStyle w:val="TOC4"/>
            <w:tabs>
              <w:tab w:val="left" w:pos="1422"/>
              <w:tab w:val="right" w:leader="dot" w:pos="9921"/>
            </w:tabs>
            <w:spacing w:before="240"/>
            <w:ind w:left="1422" w:right="840"/>
            <w:rPr>
              <w:lang w:val="en-GB"/>
            </w:rPr>
          </w:pPr>
          <w:r w:rsidRPr="0006346A">
            <w:rPr>
              <w:lang w:val="en-GB"/>
            </w:rPr>
            <w:t>Table 1</w:t>
          </w:r>
          <w:r w:rsidRPr="0006346A">
            <w:rPr>
              <w:lang w:val="en-GB"/>
            </w:rPr>
            <w:tab/>
            <w:t>Maximum periods</w:t>
          </w:r>
        </w:p>
        <w:p w14:paraId="4477ABF0" w14:textId="77777777" w:rsidR="006B4A35" w:rsidRPr="0006346A" w:rsidRDefault="006B4A35" w:rsidP="006B4A35">
          <w:pPr>
            <w:pStyle w:val="TOC4"/>
            <w:tabs>
              <w:tab w:val="left" w:pos="1422"/>
              <w:tab w:val="right" w:leader="dot" w:pos="9921"/>
            </w:tabs>
            <w:spacing w:before="240"/>
            <w:ind w:left="1422" w:right="840"/>
            <w:rPr>
              <w:lang w:val="en-GB"/>
            </w:rPr>
          </w:pPr>
          <w:r w:rsidRPr="0006346A">
            <w:rPr>
              <w:lang w:val="en-GB"/>
            </w:rPr>
            <w:t>Table 2</w:t>
          </w:r>
          <w:r w:rsidRPr="0006346A">
            <w:rPr>
              <w:lang w:val="en-GB"/>
            </w:rPr>
            <w:tab/>
            <w:t>Rhythmic character of lights</w:t>
          </w:r>
        </w:p>
        <w:p w14:paraId="3E0BEF0E" w14:textId="77777777" w:rsidR="006B4A35" w:rsidRPr="0006346A" w:rsidRDefault="00981C86" w:rsidP="006B4A35">
          <w:pPr>
            <w:pStyle w:val="TOC1"/>
            <w:rPr>
              <w:b w:val="0"/>
              <w:bCs w:val="0"/>
              <w:i/>
              <w:sz w:val="22"/>
              <w:szCs w:val="22"/>
              <w:lang w:val="en-GB"/>
            </w:rPr>
          </w:pPr>
          <w:r w:rsidRPr="0006346A">
            <w:rPr>
              <w:b w:val="0"/>
              <w:bCs w:val="0"/>
              <w:i/>
              <w:sz w:val="22"/>
              <w:szCs w:val="22"/>
              <w:lang w:val="en-GB"/>
            </w:rPr>
            <w:t>Table 3</w:t>
          </w:r>
          <w:r w:rsidRPr="0006346A">
            <w:rPr>
              <w:b w:val="0"/>
              <w:bCs w:val="0"/>
              <w:i/>
              <w:sz w:val="22"/>
              <w:szCs w:val="22"/>
              <w:lang w:val="en-GB"/>
            </w:rPr>
            <w:tab/>
            <w:t>Rhythmic characters of the lights in the IALA Maritime Buoyage System</w:t>
          </w:r>
        </w:p>
        <w:p w14:paraId="6ADEAFE5" w14:textId="77777777" w:rsidR="002E735D" w:rsidRPr="0006346A" w:rsidRDefault="00AC2129">
          <w:pPr>
            <w:pStyle w:val="TOC1"/>
            <w:rPr>
              <w:lang w:val="en-GB"/>
            </w:rPr>
          </w:pPr>
          <w:r w:rsidRPr="0006346A">
            <w:rPr>
              <w:color w:val="009FE3"/>
              <w:lang w:val="en-GB"/>
            </w:rPr>
            <w:t>List of Figures</w:t>
          </w:r>
        </w:p>
        <w:p w14:paraId="7C0ECCCA" w14:textId="77777777" w:rsidR="002E735D" w:rsidRPr="0006346A" w:rsidRDefault="00AC2129">
          <w:pPr>
            <w:pStyle w:val="TOC4"/>
            <w:tabs>
              <w:tab w:val="left" w:pos="1422"/>
              <w:tab w:val="right" w:leader="dot" w:pos="9921"/>
            </w:tabs>
            <w:spacing w:before="240"/>
            <w:ind w:left="1422" w:right="840"/>
            <w:rPr>
              <w:lang w:val="en-GB"/>
            </w:rPr>
          </w:pPr>
          <w:r w:rsidRPr="0006346A">
            <w:rPr>
              <w:lang w:val="en-GB"/>
            </w:rPr>
            <w:t>Figure</w:t>
          </w:r>
          <w:r w:rsidRPr="0006346A">
            <w:rPr>
              <w:spacing w:val="-3"/>
              <w:lang w:val="en-GB"/>
            </w:rPr>
            <w:t xml:space="preserve"> </w:t>
          </w:r>
          <w:r w:rsidRPr="0006346A">
            <w:rPr>
              <w:lang w:val="en-GB"/>
            </w:rPr>
            <w:t>1</w:t>
          </w:r>
          <w:r w:rsidRPr="0006346A">
            <w:rPr>
              <w:lang w:val="en-GB"/>
            </w:rPr>
            <w:tab/>
            <w:t>Typical flash shapes (pulse profiles) produced by flashing incandescent light sources (left), any light sources in rotating optics (middle), and rectangular LED</w:t>
          </w:r>
          <w:r w:rsidRPr="0006346A">
            <w:rPr>
              <w:spacing w:val="-10"/>
              <w:lang w:val="en-GB"/>
            </w:rPr>
            <w:t xml:space="preserve"> </w:t>
          </w:r>
          <w:r w:rsidRPr="0006346A">
            <w:rPr>
              <w:lang w:val="en-GB"/>
            </w:rPr>
            <w:t>pulse</w:t>
          </w:r>
          <w:r w:rsidRPr="0006346A">
            <w:rPr>
              <w:spacing w:val="-2"/>
              <w:lang w:val="en-GB"/>
            </w:rPr>
            <w:t xml:space="preserve"> </w:t>
          </w:r>
          <w:r w:rsidRPr="0006346A">
            <w:rPr>
              <w:lang w:val="en-GB"/>
            </w:rPr>
            <w:t>(right)</w:t>
          </w:r>
          <w:r w:rsidRPr="0006346A">
            <w:rPr>
              <w:lang w:val="en-GB"/>
            </w:rPr>
            <w:tab/>
            <w:t>6</w:t>
          </w:r>
        </w:p>
        <w:p w14:paraId="5ED35119" w14:textId="77777777" w:rsidR="002E735D" w:rsidRPr="0006346A" w:rsidRDefault="00AC2129">
          <w:pPr>
            <w:pStyle w:val="TOC4"/>
            <w:tabs>
              <w:tab w:val="left" w:pos="1422"/>
              <w:tab w:val="right" w:leader="dot" w:pos="9924"/>
            </w:tabs>
            <w:ind w:firstLine="0"/>
            <w:rPr>
              <w:lang w:val="en-GB"/>
            </w:rPr>
          </w:pPr>
          <w:r w:rsidRPr="0006346A">
            <w:rPr>
              <w:lang w:val="en-GB"/>
            </w:rPr>
            <w:t>Figure</w:t>
          </w:r>
          <w:r w:rsidRPr="0006346A">
            <w:rPr>
              <w:spacing w:val="-3"/>
              <w:lang w:val="en-GB"/>
            </w:rPr>
            <w:t xml:space="preserve"> </w:t>
          </w:r>
          <w:r w:rsidRPr="0006346A">
            <w:rPr>
              <w:lang w:val="en-GB"/>
            </w:rPr>
            <w:t>2</w:t>
          </w:r>
          <w:r w:rsidRPr="0006346A">
            <w:rPr>
              <w:lang w:val="en-GB"/>
            </w:rPr>
            <w:tab/>
            <w:t xml:space="preserve">Chart fragment showing a 15 NM </w:t>
          </w:r>
          <w:proofErr w:type="spellStart"/>
          <w:r w:rsidRPr="0006346A">
            <w:rPr>
              <w:lang w:val="en-GB"/>
            </w:rPr>
            <w:t>FFl</w:t>
          </w:r>
          <w:proofErr w:type="spellEnd"/>
          <w:r w:rsidRPr="0006346A">
            <w:rPr>
              <w:lang w:val="en-GB"/>
            </w:rPr>
            <w:t xml:space="preserve"> light (Estonian </w:t>
          </w:r>
          <w:proofErr w:type="spellStart"/>
          <w:r w:rsidRPr="0006346A">
            <w:rPr>
              <w:lang w:val="en-GB"/>
            </w:rPr>
            <w:t>AtoN</w:t>
          </w:r>
          <w:proofErr w:type="spellEnd"/>
          <w:r w:rsidRPr="0006346A">
            <w:rPr>
              <w:lang w:val="en-GB"/>
            </w:rPr>
            <w:t xml:space="preserve"> 935,</w:t>
          </w:r>
          <w:r w:rsidRPr="0006346A">
            <w:rPr>
              <w:spacing w:val="-11"/>
              <w:lang w:val="en-GB"/>
            </w:rPr>
            <w:t xml:space="preserve"> </w:t>
          </w:r>
          <w:proofErr w:type="spellStart"/>
          <w:r w:rsidRPr="0006346A">
            <w:rPr>
              <w:lang w:val="en-GB"/>
            </w:rPr>
            <w:t>Sõrve</w:t>
          </w:r>
          <w:proofErr w:type="spellEnd"/>
          <w:r w:rsidRPr="0006346A">
            <w:rPr>
              <w:spacing w:val="-2"/>
              <w:lang w:val="en-GB"/>
            </w:rPr>
            <w:t xml:space="preserve"> </w:t>
          </w:r>
          <w:r w:rsidRPr="0006346A">
            <w:rPr>
              <w:lang w:val="en-GB"/>
            </w:rPr>
            <w:t>Lighthouse)</w:t>
          </w:r>
          <w:r w:rsidRPr="0006346A">
            <w:rPr>
              <w:lang w:val="en-GB"/>
            </w:rPr>
            <w:tab/>
            <w:t>7</w:t>
          </w:r>
        </w:p>
      </w:sdtContent>
    </w:sdt>
    <w:p w14:paraId="6BDB25B0" w14:textId="77777777" w:rsidR="002E735D" w:rsidRPr="0006346A" w:rsidRDefault="002E735D">
      <w:pPr>
        <w:pStyle w:val="BodyText"/>
        <w:rPr>
          <w:i/>
          <w:sz w:val="20"/>
          <w:lang w:val="en-GB"/>
        </w:rPr>
      </w:pPr>
    </w:p>
    <w:p w14:paraId="5141C992" w14:textId="77777777" w:rsidR="002E735D" w:rsidRPr="0006346A" w:rsidRDefault="002E735D">
      <w:pPr>
        <w:pStyle w:val="BodyText"/>
        <w:rPr>
          <w:i/>
          <w:sz w:val="20"/>
          <w:lang w:val="en-GB"/>
        </w:rPr>
      </w:pPr>
    </w:p>
    <w:p w14:paraId="63DED0F6" w14:textId="77777777" w:rsidR="002E735D" w:rsidRPr="0006346A" w:rsidRDefault="002E735D">
      <w:pPr>
        <w:pStyle w:val="BodyText"/>
        <w:rPr>
          <w:i/>
          <w:sz w:val="20"/>
          <w:lang w:val="en-GB"/>
        </w:rPr>
      </w:pPr>
    </w:p>
    <w:p w14:paraId="76034EEC" w14:textId="77777777" w:rsidR="002E735D" w:rsidRPr="0006346A" w:rsidRDefault="002E735D">
      <w:pPr>
        <w:pStyle w:val="BodyText"/>
        <w:rPr>
          <w:i/>
          <w:sz w:val="20"/>
          <w:lang w:val="en-GB"/>
        </w:rPr>
      </w:pPr>
    </w:p>
    <w:p w14:paraId="77F7A09A" w14:textId="77777777" w:rsidR="002E735D" w:rsidRPr="0006346A" w:rsidRDefault="002E735D">
      <w:pPr>
        <w:pStyle w:val="BodyText"/>
        <w:rPr>
          <w:i/>
          <w:sz w:val="20"/>
          <w:lang w:val="en-GB"/>
        </w:rPr>
      </w:pPr>
    </w:p>
    <w:p w14:paraId="71D9314C" w14:textId="77777777" w:rsidR="002E735D" w:rsidRPr="0006346A" w:rsidRDefault="002E735D">
      <w:pPr>
        <w:pStyle w:val="BodyText"/>
        <w:rPr>
          <w:i/>
          <w:sz w:val="20"/>
          <w:lang w:val="en-GB"/>
        </w:rPr>
      </w:pPr>
    </w:p>
    <w:p w14:paraId="34452C78" w14:textId="77777777" w:rsidR="002E735D" w:rsidRPr="0006346A" w:rsidRDefault="002E735D">
      <w:pPr>
        <w:pStyle w:val="BodyText"/>
        <w:rPr>
          <w:i/>
          <w:sz w:val="20"/>
          <w:lang w:val="en-GB"/>
        </w:rPr>
      </w:pPr>
    </w:p>
    <w:p w14:paraId="5CC7B4CF" w14:textId="77777777" w:rsidR="002E735D" w:rsidRPr="0006346A" w:rsidRDefault="002E735D">
      <w:pPr>
        <w:pStyle w:val="BodyText"/>
        <w:rPr>
          <w:i/>
          <w:sz w:val="20"/>
          <w:lang w:val="en-GB"/>
        </w:rPr>
      </w:pPr>
    </w:p>
    <w:p w14:paraId="74705265" w14:textId="77777777" w:rsidR="002E735D" w:rsidRPr="0006346A" w:rsidRDefault="00FD36C0">
      <w:pPr>
        <w:pStyle w:val="BodyText"/>
        <w:spacing w:before="8"/>
        <w:rPr>
          <w:i/>
          <w:sz w:val="19"/>
          <w:lang w:val="en-GB"/>
        </w:rPr>
      </w:pPr>
      <w:r w:rsidRPr="0006346A">
        <w:rPr>
          <w:noProof/>
          <w:lang w:val="nb-NO" w:eastAsia="nb-NO"/>
        </w:rPr>
        <mc:AlternateContent>
          <mc:Choice Requires="wps">
            <w:drawing>
              <wp:anchor distT="0" distB="0" distL="0" distR="0" simplePos="0" relativeHeight="251654656" behindDoc="1" locked="0" layoutInCell="1" allowOverlap="1" wp14:anchorId="2547722A" wp14:editId="40F368E2">
                <wp:simplePos x="0" y="0"/>
                <wp:positionH relativeFrom="page">
                  <wp:posOffset>556895</wp:posOffset>
                </wp:positionH>
                <wp:positionV relativeFrom="paragraph">
                  <wp:posOffset>180340</wp:posOffset>
                </wp:positionV>
                <wp:extent cx="6518275" cy="0"/>
                <wp:effectExtent l="13970" t="6350" r="11430" b="12700"/>
                <wp:wrapTopAndBottom/>
                <wp:docPr id="6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3FC78D" id="Line 22"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4.2pt" to="557.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K0aEw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" strokeweight=".48pt">
                <w10:wrap type="topAndBottom" anchorx="page"/>
              </v:line>
            </w:pict>
          </mc:Fallback>
        </mc:AlternateContent>
      </w:r>
    </w:p>
    <w:p w14:paraId="1415EDCC" w14:textId="77777777" w:rsidR="002E735D" w:rsidRPr="0006346A" w:rsidRDefault="002E735D">
      <w:pPr>
        <w:pStyle w:val="BodyText"/>
        <w:spacing w:before="7"/>
        <w:rPr>
          <w:i/>
          <w:sz w:val="19"/>
          <w:lang w:val="en-GB"/>
        </w:rPr>
      </w:pPr>
    </w:p>
    <w:p w14:paraId="28505D63" w14:textId="77777777" w:rsidR="002E735D" w:rsidRPr="0006346A" w:rsidRDefault="00AC2129">
      <w:pPr>
        <w:ind w:left="147"/>
        <w:rPr>
          <w:b/>
          <w:sz w:val="15"/>
          <w:lang w:val="en-GB"/>
        </w:rPr>
      </w:pPr>
      <w:r w:rsidRPr="0006346A">
        <w:rPr>
          <w:b/>
          <w:color w:val="00558D"/>
          <w:sz w:val="15"/>
          <w:lang w:val="en-GB"/>
        </w:rPr>
        <w:t>IALA Guideline 1116 – Selection of Rhythmic Characters and Synchronisation of Lights for Aids to Navigation</w:t>
      </w:r>
    </w:p>
    <w:p w14:paraId="2E1B743C" w14:textId="77777777" w:rsidR="002E735D" w:rsidRPr="0006346A" w:rsidRDefault="00AC2129">
      <w:pPr>
        <w:tabs>
          <w:tab w:val="left" w:pos="10162"/>
        </w:tabs>
        <w:spacing w:before="33"/>
        <w:ind w:left="147"/>
        <w:rPr>
          <w:b/>
          <w:sz w:val="15"/>
          <w:lang w:val="en-GB"/>
        </w:rPr>
      </w:pPr>
      <w:r w:rsidRPr="0006346A">
        <w:rPr>
          <w:b/>
          <w:color w:val="00558D"/>
          <w:sz w:val="15"/>
          <w:lang w:val="en-GB"/>
        </w:rPr>
        <w:t>Edition</w:t>
      </w:r>
      <w:r w:rsidRPr="0006346A">
        <w:rPr>
          <w:b/>
          <w:color w:val="00558D"/>
          <w:spacing w:val="-1"/>
          <w:sz w:val="15"/>
          <w:lang w:val="en-GB"/>
        </w:rPr>
        <w:t xml:space="preserve"> </w:t>
      </w:r>
      <w:r w:rsidRPr="0006346A">
        <w:rPr>
          <w:b/>
          <w:color w:val="00558D"/>
          <w:sz w:val="15"/>
          <w:lang w:val="en-GB"/>
        </w:rPr>
        <w:t>1.0</w:t>
      </w:r>
      <w:r w:rsidRPr="0006346A">
        <w:rPr>
          <w:b/>
          <w:color w:val="00558D"/>
          <w:sz w:val="15"/>
          <w:lang w:val="en-GB"/>
        </w:rPr>
        <w:tab/>
        <w:t>P 3</w:t>
      </w:r>
    </w:p>
    <w:p w14:paraId="6E46F065" w14:textId="77777777" w:rsidR="002E735D" w:rsidRPr="0006346A" w:rsidRDefault="002E735D">
      <w:pPr>
        <w:rPr>
          <w:sz w:val="15"/>
          <w:lang w:val="en-GB"/>
        </w:rPr>
        <w:sectPr w:rsidR="002E735D" w:rsidRPr="0006346A">
          <w:pgSz w:w="11910" w:h="16840"/>
          <w:pgMar w:top="920" w:right="380" w:bottom="280" w:left="760" w:header="462" w:footer="0" w:gutter="0"/>
          <w:cols w:space="720"/>
        </w:sectPr>
      </w:pPr>
    </w:p>
    <w:p w14:paraId="32814149" w14:textId="77777777" w:rsidR="002E735D" w:rsidRPr="0006346A" w:rsidRDefault="002E735D">
      <w:pPr>
        <w:pStyle w:val="BodyText"/>
        <w:spacing w:before="9"/>
        <w:rPr>
          <w:b/>
          <w:sz w:val="29"/>
          <w:lang w:val="en-GB"/>
        </w:rPr>
      </w:pPr>
    </w:p>
    <w:p w14:paraId="23B26B42" w14:textId="77777777" w:rsidR="002E735D" w:rsidRPr="0006346A" w:rsidRDefault="00FD36C0">
      <w:pPr>
        <w:pStyle w:val="Heading2"/>
        <w:numPr>
          <w:ilvl w:val="0"/>
          <w:numId w:val="5"/>
        </w:numPr>
        <w:tabs>
          <w:tab w:val="left" w:pos="856"/>
          <w:tab w:val="left" w:pos="857"/>
        </w:tabs>
        <w:spacing w:before="43"/>
        <w:ind w:hanging="709"/>
        <w:rPr>
          <w:lang w:val="en-GB"/>
        </w:rPr>
      </w:pPr>
      <w:r w:rsidRPr="0006346A">
        <w:rPr>
          <w:noProof/>
          <w:lang w:val="nb-NO" w:eastAsia="nb-NO"/>
        </w:rPr>
        <mc:AlternateContent>
          <mc:Choice Requires="wps">
            <w:drawing>
              <wp:anchor distT="0" distB="0" distL="0" distR="0" simplePos="0" relativeHeight="251655680" behindDoc="1" locked="0" layoutInCell="1" allowOverlap="1" wp14:anchorId="550B85B6" wp14:editId="36156844">
                <wp:simplePos x="0" y="0"/>
                <wp:positionH relativeFrom="page">
                  <wp:posOffset>556895</wp:posOffset>
                </wp:positionH>
                <wp:positionV relativeFrom="paragraph">
                  <wp:posOffset>321310</wp:posOffset>
                </wp:positionV>
                <wp:extent cx="937260" cy="0"/>
                <wp:effectExtent l="13970" t="12065" r="10795" b="6985"/>
                <wp:wrapTopAndBottom/>
                <wp:docPr id="6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41963" id="Line 19"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" strokecolor="#00558d" strokeweight=".33864mm">
                <w10:wrap type="topAndBottom" anchorx="page"/>
              </v:line>
            </w:pict>
          </mc:Fallback>
        </mc:AlternateContent>
      </w:r>
      <w:bookmarkStart w:id="3" w:name="_TOC_250015"/>
      <w:bookmarkEnd w:id="3"/>
      <w:r w:rsidR="00AC2129" w:rsidRPr="0006346A">
        <w:rPr>
          <w:color w:val="407DC9"/>
          <w:lang w:val="en-GB"/>
        </w:rPr>
        <w:t>INTRODUCTION</w:t>
      </w:r>
    </w:p>
    <w:p w14:paraId="0EC97F5F" w14:textId="77777777" w:rsidR="002E735D" w:rsidRPr="0006346A" w:rsidRDefault="00AC2129">
      <w:pPr>
        <w:pStyle w:val="BodyText"/>
        <w:spacing w:before="90"/>
        <w:ind w:left="147" w:right="444"/>
        <w:rPr>
          <w:lang w:val="en-GB"/>
        </w:rPr>
      </w:pPr>
      <w:r w:rsidRPr="0006346A">
        <w:rPr>
          <w:lang w:val="en-GB"/>
        </w:rPr>
        <w:t>This document is intended for the provision of guidance to the technical aspects of selecting the rhythmic characters as defined in Recommendation E‐110 [1]. It includes temporal considerations, selection of colours, the use of the fixed and flashing character, user considerations, synchronisation and sequencing.</w:t>
      </w:r>
    </w:p>
    <w:p w14:paraId="6328226C" w14:textId="77777777" w:rsidR="002E735D" w:rsidRPr="0006346A" w:rsidRDefault="00AC2129">
      <w:pPr>
        <w:pStyle w:val="BodyText"/>
        <w:spacing w:before="120"/>
        <w:ind w:left="147" w:right="475"/>
        <w:rPr>
          <w:lang w:val="en-GB"/>
        </w:rPr>
      </w:pPr>
      <w:r w:rsidRPr="0006346A">
        <w:rPr>
          <w:lang w:val="en-GB"/>
        </w:rPr>
        <w:t xml:space="preserve">While the selection of a rhythmic character for floating </w:t>
      </w:r>
      <w:proofErr w:type="spellStart"/>
      <w:r w:rsidRPr="0006346A">
        <w:rPr>
          <w:lang w:val="en-GB"/>
        </w:rPr>
        <w:t>AtoN</w:t>
      </w:r>
      <w:proofErr w:type="spellEnd"/>
      <w:r w:rsidRPr="0006346A">
        <w:rPr>
          <w:lang w:val="en-GB"/>
        </w:rPr>
        <w:t xml:space="preserve"> is a straightforward process strictly guided by E‐110, there are many options for selection of a rhythmic character for a fixed </w:t>
      </w:r>
      <w:proofErr w:type="spellStart"/>
      <w:r w:rsidRPr="0006346A">
        <w:rPr>
          <w:lang w:val="en-GB"/>
        </w:rPr>
        <w:t>AtoN</w:t>
      </w:r>
      <w:proofErr w:type="spellEnd"/>
      <w:r w:rsidRPr="0006346A">
        <w:rPr>
          <w:lang w:val="en-GB"/>
        </w:rPr>
        <w:t xml:space="preserve">. When selecting a rhythmic character for a fixed </w:t>
      </w:r>
      <w:proofErr w:type="spellStart"/>
      <w:r w:rsidRPr="0006346A">
        <w:rPr>
          <w:lang w:val="en-GB"/>
        </w:rPr>
        <w:t>AtoN</w:t>
      </w:r>
      <w:proofErr w:type="spellEnd"/>
      <w:r w:rsidRPr="0006346A">
        <w:rPr>
          <w:lang w:val="en-GB"/>
        </w:rPr>
        <w:t xml:space="preserve">, one should first consider the navigational aspects (significant difference from nearby marks; </w:t>
      </w:r>
      <w:proofErr w:type="spellStart"/>
      <w:r w:rsidRPr="0006346A">
        <w:rPr>
          <w:lang w:val="en-GB"/>
        </w:rPr>
        <w:t>conspicuity</w:t>
      </w:r>
      <w:proofErr w:type="spellEnd"/>
      <w:r w:rsidRPr="0006346A">
        <w:rPr>
          <w:lang w:val="en-GB"/>
        </w:rPr>
        <w:t>, terrain and the background lighting, etc.). Then the technical aspects, such as, power requirements must be considered which may require a second iteration of the character selection.</w:t>
      </w:r>
    </w:p>
    <w:p w14:paraId="15BD6AF2" w14:textId="77777777" w:rsidR="002E735D" w:rsidRPr="0006346A" w:rsidRDefault="002E735D">
      <w:pPr>
        <w:pStyle w:val="BodyText"/>
        <w:spacing w:before="8"/>
        <w:rPr>
          <w:sz w:val="19"/>
          <w:lang w:val="en-GB"/>
        </w:rPr>
      </w:pPr>
    </w:p>
    <w:p w14:paraId="1EBC73FF" w14:textId="77777777" w:rsidR="002E735D" w:rsidRPr="0006346A" w:rsidRDefault="00FD36C0">
      <w:pPr>
        <w:pStyle w:val="Heading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56704" behindDoc="1" locked="0" layoutInCell="1" allowOverlap="1" wp14:anchorId="6E4DC7AD" wp14:editId="38F222EC">
                <wp:simplePos x="0" y="0"/>
                <wp:positionH relativeFrom="page">
                  <wp:posOffset>556895</wp:posOffset>
                </wp:positionH>
                <wp:positionV relativeFrom="paragraph">
                  <wp:posOffset>294005</wp:posOffset>
                </wp:positionV>
                <wp:extent cx="937260" cy="0"/>
                <wp:effectExtent l="13970" t="15240" r="10795" b="13335"/>
                <wp:wrapTopAndBottom/>
                <wp:docPr id="60"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28A30" id="Line 1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" strokecolor="#00558d" strokeweight=".96pt">
                <w10:wrap type="topAndBottom" anchorx="page"/>
              </v:line>
            </w:pict>
          </mc:Fallback>
        </mc:AlternateContent>
      </w:r>
      <w:bookmarkStart w:id="4" w:name="_TOC_250014"/>
      <w:bookmarkEnd w:id="4"/>
      <w:r w:rsidR="00AC2129" w:rsidRPr="0006346A">
        <w:rPr>
          <w:color w:val="407DC9"/>
          <w:lang w:val="en-GB"/>
        </w:rPr>
        <w:t>BACKGROUND</w:t>
      </w:r>
    </w:p>
    <w:p w14:paraId="3EBACC50" w14:textId="77777777" w:rsidR="002E735D" w:rsidRPr="0006346A" w:rsidRDefault="00AC2129">
      <w:pPr>
        <w:pStyle w:val="BodyText"/>
        <w:spacing w:before="90"/>
        <w:ind w:left="147" w:right="427"/>
        <w:rPr>
          <w:lang w:val="en-GB"/>
        </w:rPr>
      </w:pPr>
      <w:r w:rsidRPr="0006346A">
        <w:rPr>
          <w:lang w:val="en-GB"/>
        </w:rPr>
        <w:t xml:space="preserve">Historically, there were technical limitations in the achieving the characters available in E‐110. However, in the foreseeable future the majority of </w:t>
      </w:r>
      <w:proofErr w:type="spellStart"/>
      <w:r w:rsidRPr="0006346A">
        <w:rPr>
          <w:lang w:val="en-GB"/>
        </w:rPr>
        <w:t>AtoN</w:t>
      </w:r>
      <w:proofErr w:type="spellEnd"/>
      <w:r w:rsidRPr="0006346A">
        <w:rPr>
          <w:lang w:val="en-GB"/>
        </w:rPr>
        <w:t xml:space="preserve"> lights on fixed and floating </w:t>
      </w:r>
      <w:proofErr w:type="spellStart"/>
      <w:r w:rsidRPr="0006346A">
        <w:rPr>
          <w:lang w:val="en-GB"/>
        </w:rPr>
        <w:t>AtoN</w:t>
      </w:r>
      <w:proofErr w:type="spellEnd"/>
      <w:r w:rsidRPr="0006346A">
        <w:rPr>
          <w:lang w:val="en-GB"/>
        </w:rPr>
        <w:t xml:space="preserve"> will be converted to Light‐Emitting Diode (LED) or other emerging light sources.  There is much more scope in the selection of rhythmic characters to exploit with these new</w:t>
      </w:r>
      <w:r w:rsidRPr="0006346A">
        <w:rPr>
          <w:spacing w:val="1"/>
          <w:lang w:val="en-GB"/>
        </w:rPr>
        <w:t xml:space="preserve"> </w:t>
      </w:r>
      <w:r w:rsidRPr="0006346A">
        <w:rPr>
          <w:lang w:val="en-GB"/>
        </w:rPr>
        <w:t>technologies.</w:t>
      </w:r>
    </w:p>
    <w:p w14:paraId="1F3CE844" w14:textId="77777777" w:rsidR="002E735D" w:rsidRPr="0006346A" w:rsidRDefault="002E735D">
      <w:pPr>
        <w:pStyle w:val="BodyText"/>
        <w:spacing w:before="7"/>
        <w:rPr>
          <w:sz w:val="19"/>
          <w:lang w:val="en-GB"/>
        </w:rPr>
      </w:pPr>
    </w:p>
    <w:p w14:paraId="7EA72BF3" w14:textId="77777777" w:rsidR="002E735D" w:rsidRPr="0006346A" w:rsidRDefault="00FD36C0">
      <w:pPr>
        <w:pStyle w:val="Heading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57728" behindDoc="1" locked="0" layoutInCell="1" allowOverlap="1" wp14:anchorId="3C3280F1" wp14:editId="788962C8">
                <wp:simplePos x="0" y="0"/>
                <wp:positionH relativeFrom="page">
                  <wp:posOffset>556895</wp:posOffset>
                </wp:positionH>
                <wp:positionV relativeFrom="paragraph">
                  <wp:posOffset>294005</wp:posOffset>
                </wp:positionV>
                <wp:extent cx="937260" cy="0"/>
                <wp:effectExtent l="13970" t="10795" r="10795" b="8255"/>
                <wp:wrapTopAndBottom/>
                <wp:docPr id="5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ADEB2" id="Line 17"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" strokecolor="#00558d" strokeweight=".96pt">
                <w10:wrap type="topAndBottom" anchorx="page"/>
              </v:line>
            </w:pict>
          </mc:Fallback>
        </mc:AlternateContent>
      </w:r>
      <w:bookmarkStart w:id="5" w:name="_TOC_250013"/>
      <w:r w:rsidR="00AC2129" w:rsidRPr="0006346A">
        <w:rPr>
          <w:color w:val="407DC9"/>
          <w:lang w:val="en-GB"/>
        </w:rPr>
        <w:t>SCOPE AND</w:t>
      </w:r>
      <w:r w:rsidR="00AC2129" w:rsidRPr="0006346A">
        <w:rPr>
          <w:color w:val="407DC9"/>
          <w:spacing w:val="-1"/>
          <w:lang w:val="en-GB"/>
        </w:rPr>
        <w:t xml:space="preserve"> </w:t>
      </w:r>
      <w:bookmarkEnd w:id="5"/>
      <w:r w:rsidR="00AC2129" w:rsidRPr="0006346A">
        <w:rPr>
          <w:color w:val="407DC9"/>
          <w:lang w:val="en-GB"/>
        </w:rPr>
        <w:t>PURPOSE</w:t>
      </w:r>
    </w:p>
    <w:p w14:paraId="6E4E12C5" w14:textId="77777777" w:rsidR="002E735D" w:rsidRPr="0006346A" w:rsidRDefault="00AC2129">
      <w:pPr>
        <w:pStyle w:val="BodyText"/>
        <w:spacing w:before="90"/>
        <w:ind w:left="147" w:right="660"/>
        <w:rPr>
          <w:lang w:val="en-GB"/>
        </w:rPr>
      </w:pPr>
      <w:r w:rsidRPr="0006346A">
        <w:rPr>
          <w:lang w:val="en-GB"/>
        </w:rPr>
        <w:t>This document applies to marine aids to navigation signal lights on fixed and floating applications. It is intended for provision of integrated guidance on the following topics:</w:t>
      </w:r>
    </w:p>
    <w:p w14:paraId="4432F565" w14:textId="77777777" w:rsidR="002E735D" w:rsidRPr="0006346A" w:rsidRDefault="00AC2129">
      <w:pPr>
        <w:pStyle w:val="ListParagraph"/>
        <w:numPr>
          <w:ilvl w:val="0"/>
          <w:numId w:val="4"/>
        </w:numPr>
        <w:tabs>
          <w:tab w:val="left" w:pos="571"/>
          <w:tab w:val="left" w:pos="572"/>
        </w:tabs>
        <w:rPr>
          <w:lang w:val="en-GB"/>
        </w:rPr>
      </w:pPr>
      <w:r w:rsidRPr="0006346A">
        <w:rPr>
          <w:lang w:val="en-GB"/>
        </w:rPr>
        <w:t>general temporal</w:t>
      </w:r>
      <w:r w:rsidRPr="0006346A">
        <w:rPr>
          <w:spacing w:val="-2"/>
          <w:lang w:val="en-GB"/>
        </w:rPr>
        <w:t xml:space="preserve"> </w:t>
      </w:r>
      <w:r w:rsidRPr="0006346A">
        <w:rPr>
          <w:lang w:val="en-GB"/>
        </w:rPr>
        <w:t>considerations;</w:t>
      </w:r>
    </w:p>
    <w:p w14:paraId="71FCF7D5" w14:textId="77777777" w:rsidR="002E735D" w:rsidRPr="0006346A" w:rsidRDefault="00AC2129">
      <w:pPr>
        <w:pStyle w:val="ListParagraph"/>
        <w:numPr>
          <w:ilvl w:val="0"/>
          <w:numId w:val="4"/>
        </w:numPr>
        <w:tabs>
          <w:tab w:val="left" w:pos="571"/>
          <w:tab w:val="left" w:pos="572"/>
        </w:tabs>
        <w:spacing w:before="121"/>
        <w:rPr>
          <w:lang w:val="en-GB"/>
        </w:rPr>
      </w:pPr>
      <w:r w:rsidRPr="0006346A">
        <w:rPr>
          <w:lang w:val="en-GB"/>
        </w:rPr>
        <w:t>selection of</w:t>
      </w:r>
      <w:r w:rsidRPr="0006346A">
        <w:rPr>
          <w:spacing w:val="-1"/>
          <w:lang w:val="en-GB"/>
        </w:rPr>
        <w:t xml:space="preserve"> </w:t>
      </w:r>
      <w:r w:rsidRPr="0006346A">
        <w:rPr>
          <w:lang w:val="en-GB"/>
        </w:rPr>
        <w:t>colours;</w:t>
      </w:r>
    </w:p>
    <w:p w14:paraId="10BCA5E9" w14:textId="77777777" w:rsidR="002E735D" w:rsidRPr="0006346A" w:rsidRDefault="00AC2129">
      <w:pPr>
        <w:pStyle w:val="ListParagraph"/>
        <w:numPr>
          <w:ilvl w:val="0"/>
          <w:numId w:val="4"/>
        </w:numPr>
        <w:tabs>
          <w:tab w:val="left" w:pos="571"/>
          <w:tab w:val="left" w:pos="572"/>
        </w:tabs>
        <w:spacing w:before="119"/>
        <w:rPr>
          <w:lang w:val="en-GB"/>
        </w:rPr>
      </w:pPr>
      <w:r w:rsidRPr="0006346A">
        <w:rPr>
          <w:lang w:val="en-GB"/>
        </w:rPr>
        <w:t>flash</w:t>
      </w:r>
      <w:r w:rsidRPr="0006346A">
        <w:rPr>
          <w:spacing w:val="-2"/>
          <w:lang w:val="en-GB"/>
        </w:rPr>
        <w:t xml:space="preserve"> </w:t>
      </w:r>
      <w:r w:rsidRPr="0006346A">
        <w:rPr>
          <w:lang w:val="en-GB"/>
        </w:rPr>
        <w:t>duration;</w:t>
      </w:r>
    </w:p>
    <w:p w14:paraId="3035951E" w14:textId="77777777" w:rsidR="002E735D" w:rsidRPr="0006346A" w:rsidRDefault="00AC2129">
      <w:pPr>
        <w:pStyle w:val="ListParagraph"/>
        <w:numPr>
          <w:ilvl w:val="0"/>
          <w:numId w:val="4"/>
        </w:numPr>
        <w:tabs>
          <w:tab w:val="left" w:pos="571"/>
          <w:tab w:val="left" w:pos="572"/>
        </w:tabs>
        <w:spacing w:before="121"/>
        <w:rPr>
          <w:lang w:val="en-GB"/>
        </w:rPr>
      </w:pPr>
      <w:r w:rsidRPr="0006346A">
        <w:rPr>
          <w:lang w:val="en-GB"/>
        </w:rPr>
        <w:t>character</w:t>
      </w:r>
      <w:r w:rsidRPr="0006346A">
        <w:rPr>
          <w:spacing w:val="-1"/>
          <w:lang w:val="en-GB"/>
        </w:rPr>
        <w:t xml:space="preserve"> </w:t>
      </w:r>
      <w:r w:rsidRPr="0006346A">
        <w:rPr>
          <w:lang w:val="en-GB"/>
        </w:rPr>
        <w:t>length;</w:t>
      </w:r>
    </w:p>
    <w:p w14:paraId="12A65F97" w14:textId="77777777" w:rsidR="002E735D" w:rsidRPr="0006346A" w:rsidRDefault="00AC2129">
      <w:pPr>
        <w:pStyle w:val="ListParagraph"/>
        <w:numPr>
          <w:ilvl w:val="0"/>
          <w:numId w:val="4"/>
        </w:numPr>
        <w:tabs>
          <w:tab w:val="left" w:pos="571"/>
          <w:tab w:val="left" w:pos="572"/>
        </w:tabs>
        <w:spacing w:before="119"/>
        <w:rPr>
          <w:lang w:val="en-GB"/>
        </w:rPr>
      </w:pPr>
      <w:r w:rsidRPr="0006346A">
        <w:rPr>
          <w:lang w:val="en-GB"/>
        </w:rPr>
        <w:t>use of simultaneous fixed and flashing</w:t>
      </w:r>
      <w:r w:rsidRPr="0006346A">
        <w:rPr>
          <w:spacing w:val="-5"/>
          <w:lang w:val="en-GB"/>
        </w:rPr>
        <w:t xml:space="preserve"> </w:t>
      </w:r>
      <w:r w:rsidRPr="0006346A">
        <w:rPr>
          <w:lang w:val="en-GB"/>
        </w:rPr>
        <w:t>signals;</w:t>
      </w:r>
    </w:p>
    <w:p w14:paraId="13ADE678" w14:textId="77777777" w:rsidR="002E735D" w:rsidRPr="0006346A" w:rsidRDefault="00AC2129">
      <w:pPr>
        <w:pStyle w:val="ListParagraph"/>
        <w:numPr>
          <w:ilvl w:val="0"/>
          <w:numId w:val="4"/>
        </w:numPr>
        <w:tabs>
          <w:tab w:val="left" w:pos="571"/>
          <w:tab w:val="left" w:pos="572"/>
        </w:tabs>
        <w:spacing w:before="121"/>
        <w:rPr>
          <w:lang w:val="en-GB"/>
        </w:rPr>
      </w:pPr>
      <w:r w:rsidRPr="0006346A">
        <w:rPr>
          <w:lang w:val="en-GB"/>
        </w:rPr>
        <w:t>synchronisation and</w:t>
      </w:r>
      <w:r w:rsidRPr="0006346A">
        <w:rPr>
          <w:spacing w:val="-3"/>
          <w:lang w:val="en-GB"/>
        </w:rPr>
        <w:t xml:space="preserve"> </w:t>
      </w:r>
      <w:r w:rsidRPr="0006346A">
        <w:rPr>
          <w:lang w:val="en-GB"/>
        </w:rPr>
        <w:t>sequencing;</w:t>
      </w:r>
    </w:p>
    <w:p w14:paraId="116F4F6E" w14:textId="77777777" w:rsidR="002E735D" w:rsidRPr="0006346A" w:rsidRDefault="00AC2129">
      <w:pPr>
        <w:pStyle w:val="ListParagraph"/>
        <w:numPr>
          <w:ilvl w:val="0"/>
          <w:numId w:val="4"/>
        </w:numPr>
        <w:tabs>
          <w:tab w:val="left" w:pos="571"/>
          <w:tab w:val="left" w:pos="572"/>
        </w:tabs>
        <w:spacing w:before="119"/>
        <w:rPr>
          <w:lang w:val="en-GB"/>
        </w:rPr>
      </w:pPr>
      <w:r w:rsidRPr="0006346A">
        <w:rPr>
          <w:lang w:val="en-GB"/>
        </w:rPr>
        <w:t>sharing of good practice by inclusion of examples in</w:t>
      </w:r>
      <w:r w:rsidRPr="0006346A">
        <w:rPr>
          <w:spacing w:val="-9"/>
          <w:lang w:val="en-GB"/>
        </w:rPr>
        <w:t xml:space="preserve"> </w:t>
      </w:r>
      <w:r w:rsidRPr="0006346A">
        <w:rPr>
          <w:lang w:val="en-GB"/>
        </w:rPr>
        <w:t>appendices.</w:t>
      </w:r>
    </w:p>
    <w:p w14:paraId="7646ED86" w14:textId="77777777" w:rsidR="002E735D" w:rsidRPr="0006346A" w:rsidRDefault="00FD36C0">
      <w:pPr>
        <w:pStyle w:val="Heading2"/>
        <w:numPr>
          <w:ilvl w:val="0"/>
          <w:numId w:val="5"/>
        </w:numPr>
        <w:tabs>
          <w:tab w:val="left" w:pos="856"/>
          <w:tab w:val="left" w:pos="857"/>
        </w:tabs>
        <w:spacing w:before="240"/>
        <w:ind w:hanging="709"/>
        <w:rPr>
          <w:lang w:val="en-GB"/>
        </w:rPr>
      </w:pPr>
      <w:r w:rsidRPr="0006346A">
        <w:rPr>
          <w:noProof/>
          <w:lang w:val="nb-NO" w:eastAsia="nb-NO"/>
        </w:rPr>
        <mc:AlternateContent>
          <mc:Choice Requires="wps">
            <w:drawing>
              <wp:anchor distT="0" distB="0" distL="0" distR="0" simplePos="0" relativeHeight="251658752" behindDoc="1" locked="0" layoutInCell="1" allowOverlap="1" wp14:anchorId="499F8C90" wp14:editId="08E05E89">
                <wp:simplePos x="0" y="0"/>
                <wp:positionH relativeFrom="page">
                  <wp:posOffset>556895</wp:posOffset>
                </wp:positionH>
                <wp:positionV relativeFrom="paragraph">
                  <wp:posOffset>446405</wp:posOffset>
                </wp:positionV>
                <wp:extent cx="937260" cy="0"/>
                <wp:effectExtent l="13970" t="6985" r="10795" b="12065"/>
                <wp:wrapTopAndBottom/>
                <wp:docPr id="5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2B687" id="Line 16"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15pt" to="117.6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" strokecolor="#00558d" strokeweight=".96pt">
                <w10:wrap type="topAndBottom" anchorx="page"/>
              </v:line>
            </w:pict>
          </mc:Fallback>
        </mc:AlternateContent>
      </w:r>
      <w:bookmarkStart w:id="6" w:name="_TOC_250012"/>
      <w:r w:rsidR="00AC2129" w:rsidRPr="0006346A">
        <w:rPr>
          <w:color w:val="407DC9"/>
          <w:lang w:val="en-GB"/>
        </w:rPr>
        <w:t>GENERAL TEMPORAL</w:t>
      </w:r>
      <w:r w:rsidR="00AC2129" w:rsidRPr="0006346A">
        <w:rPr>
          <w:color w:val="407DC9"/>
          <w:spacing w:val="-2"/>
          <w:lang w:val="en-GB"/>
        </w:rPr>
        <w:t xml:space="preserve"> </w:t>
      </w:r>
      <w:bookmarkEnd w:id="6"/>
      <w:r w:rsidR="00AC2129" w:rsidRPr="0006346A">
        <w:rPr>
          <w:color w:val="407DC9"/>
          <w:lang w:val="en-GB"/>
        </w:rPr>
        <w:t>CONSIDERATIONS</w:t>
      </w:r>
    </w:p>
    <w:p w14:paraId="1A132139" w14:textId="77777777" w:rsidR="002E735D" w:rsidRPr="0006346A" w:rsidRDefault="00AC2129">
      <w:pPr>
        <w:pStyle w:val="Heading3"/>
        <w:numPr>
          <w:ilvl w:val="1"/>
          <w:numId w:val="5"/>
        </w:numPr>
        <w:tabs>
          <w:tab w:val="left" w:pos="997"/>
          <w:tab w:val="left" w:pos="998"/>
        </w:tabs>
        <w:spacing w:before="90" w:after="131"/>
        <w:rPr>
          <w:lang w:val="en-GB"/>
        </w:rPr>
      </w:pPr>
      <w:bookmarkStart w:id="7" w:name="_TOC_250011"/>
      <w:r w:rsidRPr="0006346A">
        <w:rPr>
          <w:color w:val="407DC9"/>
          <w:lang w:val="en-GB"/>
        </w:rPr>
        <w:t>CONSIDERATIONS FOR PERIOD</w:t>
      </w:r>
      <w:r w:rsidRPr="0006346A">
        <w:rPr>
          <w:color w:val="407DC9"/>
          <w:spacing w:val="-4"/>
          <w:lang w:val="en-GB"/>
        </w:rPr>
        <w:t xml:space="preserve"> </w:t>
      </w:r>
      <w:bookmarkEnd w:id="7"/>
      <w:r w:rsidRPr="0006346A">
        <w:rPr>
          <w:color w:val="407DC9"/>
          <w:lang w:val="en-GB"/>
        </w:rPr>
        <w:t>SELECTION</w:t>
      </w:r>
    </w:p>
    <w:p w14:paraId="6AEE3EC7" w14:textId="77777777" w:rsidR="002E735D" w:rsidRPr="0006346A" w:rsidRDefault="00FD36C0">
      <w:pPr>
        <w:pStyle w:val="BodyText"/>
        <w:spacing w:line="20" w:lineRule="exact"/>
        <w:ind w:left="112"/>
        <w:rPr>
          <w:sz w:val="2"/>
          <w:lang w:val="en-GB"/>
        </w:rPr>
      </w:pPr>
      <w:r w:rsidRPr="0006346A">
        <w:rPr>
          <w:noProof/>
          <w:sz w:val="2"/>
          <w:lang w:val="nb-NO" w:eastAsia="nb-NO"/>
        </w:rPr>
        <mc:AlternateContent>
          <mc:Choice Requires="wpg">
            <w:drawing>
              <wp:inline distT="0" distB="0" distL="0" distR="0" wp14:anchorId="229768AA" wp14:editId="259712C2">
                <wp:extent cx="939165" cy="6350"/>
                <wp:effectExtent l="10795" t="1905" r="12065" b="10795"/>
                <wp:docPr id="5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57" name="Line 15"/>
                        <wps:cNvCnPr>
                          <a:cxnSpLocks noChangeShapeType="1"/>
                        </wps:cNvCnPr>
                        <wps:spPr bwMode="auto">
                          <a:xfrm>
                            <a:off x="0" y="5"/>
                            <a:ext cx="1478"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8703DD" id="Group 14"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">
                <v:line id="Line 15"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" strokecolor="#575756" strokeweight=".48pt"/>
                <w10:anchorlock/>
              </v:group>
            </w:pict>
          </mc:Fallback>
        </mc:AlternateContent>
      </w:r>
    </w:p>
    <w:p w14:paraId="50EB458A" w14:textId="77777777" w:rsidR="002E735D" w:rsidRPr="0006346A" w:rsidRDefault="00AC2129">
      <w:pPr>
        <w:pStyle w:val="BodyText"/>
        <w:spacing w:before="49"/>
        <w:ind w:left="147" w:right="619"/>
        <w:rPr>
          <w:lang w:val="en-GB"/>
        </w:rPr>
      </w:pPr>
      <w:r w:rsidRPr="0006346A">
        <w:rPr>
          <w:lang w:val="en-GB"/>
        </w:rPr>
        <w:t xml:space="preserve">The persistence of vision of a light, after extinction of the light, can reach 0.15 second. If the duration of an interval of darkness in a rhythmic character is made too short, the flashes may merge, obstructing identification of an </w:t>
      </w:r>
      <w:proofErr w:type="spellStart"/>
      <w:r w:rsidRPr="0006346A">
        <w:rPr>
          <w:lang w:val="en-GB"/>
        </w:rPr>
        <w:t>AtoN</w:t>
      </w:r>
      <w:proofErr w:type="spellEnd"/>
      <w:r w:rsidRPr="0006346A">
        <w:rPr>
          <w:lang w:val="en-GB"/>
        </w:rPr>
        <w:t>. Therefore, duration of an eclipse should not be reduced to under 0.15 second.</w:t>
      </w:r>
    </w:p>
    <w:p w14:paraId="6CD792AD" w14:textId="77777777" w:rsidR="002E735D" w:rsidRPr="0006346A" w:rsidRDefault="00AC2129">
      <w:pPr>
        <w:pStyle w:val="BodyText"/>
        <w:spacing w:before="119"/>
        <w:ind w:left="147" w:right="444"/>
        <w:rPr>
          <w:lang w:val="en-GB"/>
        </w:rPr>
      </w:pPr>
      <w:r w:rsidRPr="0006346A">
        <w:rPr>
          <w:lang w:val="en-GB"/>
        </w:rPr>
        <w:t>The periods of the characters of rhythmic lights should be selected in accordance with location specific navigational requirements and results of corresponding risk assessments. Restricted areas, heavier traffic and higher vessel speeds need shorter periods and longer or more flashes in characters allowing more rapid and frequent identification. In less demanding areas with little traffic and slower speeds, it is more acceptable to use longer characters.</w:t>
      </w:r>
    </w:p>
    <w:p w14:paraId="2522E4FF" w14:textId="77777777" w:rsidR="002E735D" w:rsidRPr="0006346A" w:rsidRDefault="00AC2129">
      <w:pPr>
        <w:pStyle w:val="BodyText"/>
        <w:spacing w:before="120"/>
        <w:ind w:left="147" w:right="722"/>
        <w:rPr>
          <w:lang w:val="en-GB"/>
        </w:rPr>
      </w:pPr>
      <w:r w:rsidRPr="0006346A">
        <w:rPr>
          <w:lang w:val="en-GB"/>
        </w:rPr>
        <w:t xml:space="preserve">Historically, periods of up to 30 seconds have been used for major landfall lights. Where possible in new installations, a shorter period should be considered in order to reduce the time necessary to identify the </w:t>
      </w:r>
      <w:proofErr w:type="spellStart"/>
      <w:r w:rsidRPr="0006346A">
        <w:rPr>
          <w:lang w:val="en-GB"/>
        </w:rPr>
        <w:t>AtoN</w:t>
      </w:r>
      <w:proofErr w:type="spellEnd"/>
      <w:r w:rsidRPr="0006346A">
        <w:rPr>
          <w:lang w:val="en-GB"/>
        </w:rPr>
        <w:t>.</w:t>
      </w:r>
    </w:p>
    <w:p w14:paraId="46B7BEB6" w14:textId="77777777" w:rsidR="002E735D" w:rsidRPr="0006346A" w:rsidRDefault="002E735D">
      <w:pPr>
        <w:rPr>
          <w:lang w:val="en-GB"/>
        </w:rPr>
        <w:sectPr w:rsidR="002E735D" w:rsidRPr="0006346A">
          <w:headerReference w:type="even" r:id="rId21"/>
          <w:headerReference w:type="default" r:id="rId22"/>
          <w:footerReference w:type="default" r:id="rId23"/>
          <w:headerReference w:type="first" r:id="rId24"/>
          <w:pgSz w:w="11910" w:h="16840"/>
          <w:pgMar w:top="920" w:right="380" w:bottom="1440" w:left="760" w:header="462" w:footer="1250" w:gutter="0"/>
          <w:pgNumType w:start="4"/>
          <w:cols w:space="720"/>
        </w:sectPr>
      </w:pPr>
    </w:p>
    <w:p w14:paraId="121C2F2D" w14:textId="77777777" w:rsidR="002E735D" w:rsidRPr="0006346A" w:rsidRDefault="002E735D">
      <w:pPr>
        <w:pStyle w:val="BodyText"/>
        <w:spacing w:before="2"/>
        <w:rPr>
          <w:sz w:val="9"/>
          <w:lang w:val="en-GB"/>
        </w:rPr>
      </w:pPr>
    </w:p>
    <w:p w14:paraId="5E4A89C4" w14:textId="77777777" w:rsidR="002E735D" w:rsidRPr="0006346A" w:rsidRDefault="00AC2129">
      <w:pPr>
        <w:pStyle w:val="BodyText"/>
        <w:spacing w:before="55"/>
        <w:ind w:left="147" w:right="609"/>
        <w:rPr>
          <w:lang w:val="en-GB"/>
        </w:rPr>
      </w:pPr>
      <w:r w:rsidRPr="0006346A">
        <w:rPr>
          <w:lang w:val="en-GB"/>
        </w:rPr>
        <w:t>In order to maintain spatial awareness in demanding areas, consideration should be given to limiting the eclipse length. Trials have shown that limiting the eclipse length to 8 seconds has proved to be effective [23]. When longer eclipse is required to avoid confusion with other lights, introduction of a fixed and flashing character can be used to retain spatial awareness at close ranges. Fixed flashing can also be considered for shorter eclipses when high‐speed craft or close manoeuvring to the aid to navigation is expected.</w:t>
      </w:r>
    </w:p>
    <w:p w14:paraId="6C941BC9" w14:textId="77777777" w:rsidR="002E735D" w:rsidRPr="0006346A" w:rsidRDefault="00FD36C0">
      <w:pPr>
        <w:pStyle w:val="Heading3"/>
        <w:numPr>
          <w:ilvl w:val="1"/>
          <w:numId w:val="5"/>
        </w:numPr>
        <w:tabs>
          <w:tab w:val="left" w:pos="997"/>
          <w:tab w:val="left" w:pos="998"/>
        </w:tabs>
        <w:rPr>
          <w:lang w:val="en-GB"/>
        </w:rPr>
      </w:pPr>
      <w:r w:rsidRPr="0006346A">
        <w:rPr>
          <w:noProof/>
          <w:lang w:val="nb-NO" w:eastAsia="nb-NO"/>
        </w:rPr>
        <mc:AlternateContent>
          <mc:Choice Requires="wps">
            <w:drawing>
              <wp:anchor distT="0" distB="0" distL="0" distR="0" simplePos="0" relativeHeight="251659776" behindDoc="1" locked="0" layoutInCell="1" allowOverlap="1" wp14:anchorId="2FB75D84" wp14:editId="288B5DE8">
                <wp:simplePos x="0" y="0"/>
                <wp:positionH relativeFrom="page">
                  <wp:posOffset>556895</wp:posOffset>
                </wp:positionH>
                <wp:positionV relativeFrom="paragraph">
                  <wp:posOffset>348615</wp:posOffset>
                </wp:positionV>
                <wp:extent cx="939165" cy="0"/>
                <wp:effectExtent l="13970" t="5715" r="8890" b="13335"/>
                <wp:wrapTopAndBottom/>
                <wp:docPr id="5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1E961" id="Line 13"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" strokecolor="#575756" strokeweight=".48pt">
                <w10:wrap type="topAndBottom" anchorx="page"/>
              </v:line>
            </w:pict>
          </mc:Fallback>
        </mc:AlternateContent>
      </w:r>
      <w:bookmarkStart w:id="8" w:name="_TOC_250010"/>
      <w:r w:rsidR="00AC2129" w:rsidRPr="0006346A">
        <w:rPr>
          <w:color w:val="407DC9"/>
          <w:lang w:val="en-GB"/>
        </w:rPr>
        <w:t>CONSIDERATIONS FOR FLASH LENGTH</w:t>
      </w:r>
      <w:r w:rsidR="00AC2129" w:rsidRPr="0006346A">
        <w:rPr>
          <w:color w:val="407DC9"/>
          <w:spacing w:val="-2"/>
          <w:lang w:val="en-GB"/>
        </w:rPr>
        <w:t xml:space="preserve"> </w:t>
      </w:r>
      <w:bookmarkEnd w:id="8"/>
      <w:r w:rsidR="00AC2129" w:rsidRPr="0006346A">
        <w:rPr>
          <w:color w:val="407DC9"/>
          <w:lang w:val="en-GB"/>
        </w:rPr>
        <w:t>SELECTION</w:t>
      </w:r>
    </w:p>
    <w:p w14:paraId="08FAEA54" w14:textId="77777777" w:rsidR="002E735D" w:rsidRPr="0006346A" w:rsidRDefault="00AC2129">
      <w:pPr>
        <w:pStyle w:val="BodyText"/>
        <w:spacing w:before="30"/>
        <w:ind w:left="147" w:right="521"/>
        <w:rPr>
          <w:lang w:val="en-GB"/>
        </w:rPr>
      </w:pPr>
      <w:r w:rsidRPr="0006346A">
        <w:rPr>
          <w:lang w:val="en-GB"/>
        </w:rPr>
        <w:t>To ensure that their quick lights can be discriminated, an authority should preferably choose the rates for all its quick lights to be 60, very quick lights 120, and ultra‐quick lights 240 flashes per minute. The repetition rate for ultra‐quick lights should not exceed 300 flashes per minute because at faster rates the sequence of flashes might resemble appearances of steady light in some circumstances.</w:t>
      </w:r>
    </w:p>
    <w:p w14:paraId="1CFC592E" w14:textId="77777777" w:rsidR="002E735D" w:rsidRPr="0006346A" w:rsidRDefault="00AC2129">
      <w:pPr>
        <w:pStyle w:val="BodyText"/>
        <w:spacing w:before="120"/>
        <w:ind w:left="147" w:right="542"/>
        <w:rPr>
          <w:lang w:val="en-GB"/>
        </w:rPr>
      </w:pPr>
      <w:r w:rsidRPr="0006346A">
        <w:rPr>
          <w:lang w:val="en-GB"/>
        </w:rPr>
        <w:t>Discrimination of different rates of flashing is not immediately easy unless there is a ratio of at least three to one between the rates. If this ratio cannot be attained, particular care will be required if flashing, quick, very quick and ultra‐quick lights of the same colour in the same area are to be correctly and readily identified. Other distinctions should be made, if possible, between the characters, such as making periods clearly dissimilar or the numbers in groups different.</w:t>
      </w:r>
    </w:p>
    <w:p w14:paraId="17F60A30" w14:textId="77777777" w:rsidR="002E735D" w:rsidRPr="0006346A" w:rsidRDefault="00AC2129">
      <w:pPr>
        <w:pStyle w:val="BodyText"/>
        <w:spacing w:before="120"/>
        <w:ind w:left="147" w:right="444"/>
        <w:rPr>
          <w:lang w:val="en-GB"/>
        </w:rPr>
      </w:pPr>
      <w:r w:rsidRPr="0006346A">
        <w:rPr>
          <w:lang w:val="en-GB"/>
        </w:rPr>
        <w:t>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[1].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but its length is no more than one third of the duration of the longer flash.</w:t>
      </w:r>
    </w:p>
    <w:p w14:paraId="54F18A0F" w14:textId="77777777" w:rsidR="002E735D" w:rsidRPr="0006346A" w:rsidRDefault="00AC2129">
      <w:pPr>
        <w:pStyle w:val="BodyText"/>
        <w:spacing w:before="120"/>
        <w:ind w:left="147" w:right="444"/>
        <w:rPr>
          <w:lang w:val="en-GB"/>
        </w:rPr>
      </w:pPr>
      <w:r w:rsidRPr="0006346A">
        <w:rPr>
          <w:lang w:val="en-GB"/>
        </w:rPr>
        <w:t>Several countries have defined specific rhythmic character subsets for use mainly on their floating marks. Examples of national flash characters are provided in [11], [12] and [13]. An example of implementing different rhythmic characters for a channel is to increase the number of flashes in accordance with the distance along the channel. Another example would be to use a different flash character of lateral buoy lights at a change in channel direction.</w:t>
      </w:r>
    </w:p>
    <w:p w14:paraId="514A4B3F" w14:textId="77777777" w:rsidR="002E735D" w:rsidRPr="0006346A" w:rsidRDefault="00FD36C0">
      <w:pPr>
        <w:pStyle w:val="Heading3"/>
        <w:numPr>
          <w:ilvl w:val="1"/>
          <w:numId w:val="5"/>
        </w:numPr>
        <w:tabs>
          <w:tab w:val="left" w:pos="997"/>
          <w:tab w:val="left" w:pos="998"/>
        </w:tabs>
        <w:rPr>
          <w:lang w:val="en-GB"/>
        </w:rPr>
      </w:pPr>
      <w:r w:rsidRPr="0006346A">
        <w:rPr>
          <w:noProof/>
          <w:lang w:val="nb-NO" w:eastAsia="nb-NO"/>
        </w:rPr>
        <mc:AlternateContent>
          <mc:Choice Requires="wps">
            <w:drawing>
              <wp:anchor distT="0" distB="0" distL="0" distR="0" simplePos="0" relativeHeight="251660800" behindDoc="1" locked="0" layoutInCell="1" allowOverlap="1" wp14:anchorId="059E55AA" wp14:editId="26492012">
                <wp:simplePos x="0" y="0"/>
                <wp:positionH relativeFrom="page">
                  <wp:posOffset>556895</wp:posOffset>
                </wp:positionH>
                <wp:positionV relativeFrom="paragraph">
                  <wp:posOffset>348615</wp:posOffset>
                </wp:positionV>
                <wp:extent cx="939165" cy="0"/>
                <wp:effectExtent l="13970" t="6350" r="8890" b="12700"/>
                <wp:wrapTopAndBottom/>
                <wp:docPr id="5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C519B"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" strokecolor="#575756" strokeweight=".48pt">
                <w10:wrap type="topAndBottom" anchorx="page"/>
              </v:line>
            </w:pict>
          </mc:Fallback>
        </mc:AlternateContent>
      </w:r>
      <w:bookmarkStart w:id="9" w:name="_TOC_250009"/>
      <w:r w:rsidR="00AC2129" w:rsidRPr="0006346A">
        <w:rPr>
          <w:color w:val="407DC9"/>
          <w:lang w:val="en-GB"/>
        </w:rPr>
        <w:t>CONSIDERATIONS FOR FLASH SHAPE</w:t>
      </w:r>
      <w:r w:rsidR="00AC2129" w:rsidRPr="0006346A">
        <w:rPr>
          <w:color w:val="407DC9"/>
          <w:spacing w:val="-2"/>
          <w:lang w:val="en-GB"/>
        </w:rPr>
        <w:t xml:space="preserve"> </w:t>
      </w:r>
      <w:bookmarkEnd w:id="9"/>
      <w:r w:rsidR="00AC2129" w:rsidRPr="0006346A">
        <w:rPr>
          <w:color w:val="407DC9"/>
          <w:lang w:val="en-GB"/>
        </w:rPr>
        <w:t>SELECTION</w:t>
      </w:r>
    </w:p>
    <w:p w14:paraId="2A359C03" w14:textId="77777777" w:rsidR="002E735D" w:rsidRPr="0006346A" w:rsidRDefault="00AC2129">
      <w:pPr>
        <w:pStyle w:val="BodyText"/>
        <w:spacing w:before="30"/>
        <w:ind w:left="147" w:right="631"/>
        <w:rPr>
          <w:lang w:val="en-GB"/>
        </w:rPr>
      </w:pPr>
      <w:r w:rsidRPr="0006346A">
        <w:rPr>
          <w:lang w:val="en-GB"/>
        </w:rPr>
        <w:t>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w:t>
      </w:r>
    </w:p>
    <w:p w14:paraId="65AED6AF" w14:textId="77777777" w:rsidR="002E735D" w:rsidRPr="0006346A" w:rsidRDefault="00AC2129">
      <w:pPr>
        <w:pStyle w:val="BodyText"/>
        <w:spacing w:before="120"/>
        <w:ind w:left="147" w:right="622"/>
        <w:jc w:val="both"/>
        <w:rPr>
          <w:lang w:val="en-GB"/>
        </w:rPr>
      </w:pPr>
      <w:r w:rsidRPr="0006346A">
        <w:rPr>
          <w:lang w:val="en-GB"/>
        </w:rPr>
        <w:t xml:space="preserve">However, with the use of modern control technics and LED light sources, bespoke flash profiles can be achieved which may assist in </w:t>
      </w:r>
      <w:proofErr w:type="spellStart"/>
      <w:r w:rsidRPr="0006346A">
        <w:rPr>
          <w:lang w:val="en-GB"/>
        </w:rPr>
        <w:t>conspicuity</w:t>
      </w:r>
      <w:proofErr w:type="spellEnd"/>
      <w:r w:rsidRPr="0006346A">
        <w:rPr>
          <w:lang w:val="en-GB"/>
        </w:rPr>
        <w:t xml:space="preserve"> and ranging. Impact of flash profile manipulation on effective luminous intensity of the flash pulse is explained in [3].</w:t>
      </w:r>
    </w:p>
    <w:p w14:paraId="7F6EEF3B" w14:textId="77777777" w:rsidR="002E735D" w:rsidRPr="0006346A" w:rsidRDefault="002E735D">
      <w:pPr>
        <w:jc w:val="both"/>
        <w:rPr>
          <w:lang w:val="en-GB"/>
        </w:rPr>
        <w:sectPr w:rsidR="002E735D" w:rsidRPr="0006346A">
          <w:pgSz w:w="11910" w:h="16840"/>
          <w:pgMar w:top="920" w:right="380" w:bottom="1440" w:left="760" w:header="462" w:footer="1250" w:gutter="0"/>
          <w:cols w:space="720"/>
        </w:sectPr>
      </w:pPr>
    </w:p>
    <w:p w14:paraId="5DDCADB5" w14:textId="77777777" w:rsidR="002E735D" w:rsidRPr="0006346A" w:rsidRDefault="002E735D">
      <w:pPr>
        <w:pStyle w:val="BodyText"/>
        <w:rPr>
          <w:sz w:val="20"/>
          <w:lang w:val="en-GB"/>
        </w:rPr>
      </w:pPr>
    </w:p>
    <w:p w14:paraId="7600DB95" w14:textId="77777777" w:rsidR="002E735D" w:rsidRPr="0006346A" w:rsidRDefault="002E735D">
      <w:pPr>
        <w:pStyle w:val="BodyText"/>
        <w:rPr>
          <w:sz w:val="20"/>
          <w:lang w:val="en-GB"/>
        </w:rPr>
      </w:pPr>
    </w:p>
    <w:p w14:paraId="19F4D360" w14:textId="77777777" w:rsidR="002E735D" w:rsidRPr="0006346A" w:rsidRDefault="002E735D">
      <w:pPr>
        <w:pStyle w:val="BodyText"/>
        <w:spacing w:before="3"/>
        <w:rPr>
          <w:sz w:val="12"/>
          <w:lang w:val="en-GB"/>
        </w:rPr>
      </w:pPr>
    </w:p>
    <w:p w14:paraId="605DC13F" w14:textId="77777777" w:rsidR="002E735D" w:rsidRPr="0006346A" w:rsidRDefault="00AC2129">
      <w:pPr>
        <w:tabs>
          <w:tab w:val="left" w:pos="4246"/>
          <w:tab w:val="left" w:pos="6702"/>
        </w:tabs>
        <w:ind w:left="2220"/>
        <w:rPr>
          <w:sz w:val="20"/>
          <w:lang w:val="en-GB"/>
        </w:rPr>
      </w:pPr>
      <w:r w:rsidRPr="0006346A">
        <w:rPr>
          <w:noProof/>
          <w:position w:val="5"/>
          <w:sz w:val="20"/>
          <w:lang w:val="nb-NO" w:eastAsia="nb-NO"/>
        </w:rPr>
        <w:drawing>
          <wp:inline distT="0" distB="0" distL="0" distR="0" wp14:anchorId="5E6006B0" wp14:editId="24ED77F7">
            <wp:extent cx="1018031" cy="70713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5" cstate="print"/>
                    <a:stretch>
                      <a:fillRect/>
                    </a:stretch>
                  </pic:blipFill>
                  <pic:spPr>
                    <a:xfrm>
                      <a:off x="0" y="0"/>
                      <a:ext cx="1018031" cy="707135"/>
                    </a:xfrm>
                    <a:prstGeom prst="rect">
                      <a:avLst/>
                    </a:prstGeom>
                  </pic:spPr>
                </pic:pic>
              </a:graphicData>
            </a:graphic>
          </wp:inline>
        </w:drawing>
      </w:r>
      <w:r w:rsidRPr="0006346A">
        <w:rPr>
          <w:position w:val="5"/>
          <w:sz w:val="20"/>
          <w:lang w:val="en-GB"/>
        </w:rPr>
        <w:tab/>
      </w:r>
      <w:r w:rsidRPr="0006346A">
        <w:rPr>
          <w:noProof/>
          <w:sz w:val="20"/>
          <w:lang w:val="nb-NO" w:eastAsia="nb-NO"/>
        </w:rPr>
        <w:drawing>
          <wp:inline distT="0" distB="0" distL="0" distR="0" wp14:anchorId="451FF308" wp14:editId="75BB4B80">
            <wp:extent cx="1152144" cy="749807"/>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6" cstate="print"/>
                    <a:stretch>
                      <a:fillRect/>
                    </a:stretch>
                  </pic:blipFill>
                  <pic:spPr>
                    <a:xfrm>
                      <a:off x="0" y="0"/>
                      <a:ext cx="1152144" cy="749807"/>
                    </a:xfrm>
                    <a:prstGeom prst="rect">
                      <a:avLst/>
                    </a:prstGeom>
                  </pic:spPr>
                </pic:pic>
              </a:graphicData>
            </a:graphic>
          </wp:inline>
        </w:drawing>
      </w:r>
      <w:r w:rsidRPr="0006346A">
        <w:rPr>
          <w:sz w:val="20"/>
          <w:lang w:val="en-GB"/>
        </w:rPr>
        <w:tab/>
      </w:r>
      <w:r w:rsidRPr="0006346A">
        <w:rPr>
          <w:noProof/>
          <w:position w:val="5"/>
          <w:sz w:val="20"/>
          <w:lang w:val="nb-NO" w:eastAsia="nb-NO"/>
        </w:rPr>
        <w:drawing>
          <wp:inline distT="0" distB="0" distL="0" distR="0" wp14:anchorId="2D4C6649" wp14:editId="66FCD0DD">
            <wp:extent cx="1029632" cy="704850"/>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7" cstate="print"/>
                    <a:stretch>
                      <a:fillRect/>
                    </a:stretch>
                  </pic:blipFill>
                  <pic:spPr>
                    <a:xfrm>
                      <a:off x="0" y="0"/>
                      <a:ext cx="1029632" cy="704850"/>
                    </a:xfrm>
                    <a:prstGeom prst="rect">
                      <a:avLst/>
                    </a:prstGeom>
                  </pic:spPr>
                </pic:pic>
              </a:graphicData>
            </a:graphic>
          </wp:inline>
        </w:drawing>
      </w:r>
    </w:p>
    <w:p w14:paraId="07CB70A5" w14:textId="77777777" w:rsidR="002E735D" w:rsidRPr="0006346A" w:rsidRDefault="002E735D">
      <w:pPr>
        <w:pStyle w:val="BodyText"/>
        <w:rPr>
          <w:sz w:val="20"/>
          <w:lang w:val="en-GB"/>
        </w:rPr>
      </w:pPr>
    </w:p>
    <w:p w14:paraId="22AD2CDB" w14:textId="77777777" w:rsidR="002E735D" w:rsidRPr="0006346A" w:rsidRDefault="002E735D">
      <w:pPr>
        <w:pStyle w:val="BodyText"/>
        <w:spacing w:before="4"/>
        <w:rPr>
          <w:sz w:val="17"/>
          <w:lang w:val="en-GB"/>
        </w:rPr>
      </w:pPr>
    </w:p>
    <w:p w14:paraId="689E88E6" w14:textId="77777777" w:rsidR="002E735D" w:rsidRPr="0006346A" w:rsidRDefault="00AC2129">
      <w:pPr>
        <w:tabs>
          <w:tab w:val="left" w:pos="1239"/>
        </w:tabs>
        <w:ind w:left="2638" w:right="505" w:hanging="2392"/>
        <w:rPr>
          <w:b/>
          <w:i/>
          <w:lang w:val="en-GB"/>
        </w:rPr>
      </w:pPr>
      <w:r w:rsidRPr="0006346A">
        <w:rPr>
          <w:b/>
          <w:i/>
          <w:color w:val="575756"/>
          <w:u w:val="single" w:color="575756"/>
          <w:lang w:val="en-GB"/>
        </w:rPr>
        <w:t>Figure</w:t>
      </w:r>
      <w:r w:rsidRPr="0006346A">
        <w:rPr>
          <w:b/>
          <w:i/>
          <w:color w:val="575756"/>
          <w:spacing w:val="-2"/>
          <w:u w:val="single" w:color="575756"/>
          <w:lang w:val="en-GB"/>
        </w:rPr>
        <w:t xml:space="preserve"> </w:t>
      </w:r>
      <w:r w:rsidRPr="0006346A">
        <w:rPr>
          <w:b/>
          <w:i/>
          <w:color w:val="575756"/>
          <w:u w:val="single" w:color="575756"/>
          <w:lang w:val="en-GB"/>
        </w:rPr>
        <w:t>1</w:t>
      </w:r>
      <w:r w:rsidRPr="0006346A">
        <w:rPr>
          <w:b/>
          <w:i/>
          <w:color w:val="575756"/>
          <w:lang w:val="en-GB"/>
        </w:rPr>
        <w:tab/>
      </w:r>
      <w:r w:rsidRPr="0006346A">
        <w:rPr>
          <w:b/>
          <w:i/>
          <w:color w:val="575756"/>
          <w:u w:val="single" w:color="575756"/>
          <w:lang w:val="en-GB"/>
        </w:rPr>
        <w:t>Typical flash shapes (pulse profiles) produced by flashing incandescent light sources (left), any light</w:t>
      </w:r>
      <w:r w:rsidRPr="0006346A">
        <w:rPr>
          <w:b/>
          <w:i/>
          <w:color w:val="575756"/>
          <w:lang w:val="en-GB"/>
        </w:rPr>
        <w:t xml:space="preserve"> </w:t>
      </w:r>
      <w:r w:rsidRPr="0006346A">
        <w:rPr>
          <w:b/>
          <w:i/>
          <w:color w:val="575756"/>
          <w:u w:val="single" w:color="575756"/>
          <w:lang w:val="en-GB"/>
        </w:rPr>
        <w:t>sources in rotating optics (middle), and rectangular LED pulse</w:t>
      </w:r>
      <w:r w:rsidRPr="0006346A">
        <w:rPr>
          <w:b/>
          <w:i/>
          <w:color w:val="575756"/>
          <w:spacing w:val="-8"/>
          <w:u w:val="single" w:color="575756"/>
          <w:lang w:val="en-GB"/>
        </w:rPr>
        <w:t xml:space="preserve"> </w:t>
      </w:r>
      <w:r w:rsidRPr="0006346A">
        <w:rPr>
          <w:b/>
          <w:i/>
          <w:color w:val="575756"/>
          <w:u w:val="single" w:color="575756"/>
          <w:lang w:val="en-GB"/>
        </w:rPr>
        <w:t>(right)</w:t>
      </w:r>
    </w:p>
    <w:p w14:paraId="24F6DA5D" w14:textId="77777777" w:rsidR="002E735D" w:rsidRPr="0006346A" w:rsidRDefault="002E735D">
      <w:pPr>
        <w:pStyle w:val="BodyText"/>
        <w:spacing w:before="2"/>
        <w:rPr>
          <w:b/>
          <w:i/>
          <w:sz w:val="16"/>
          <w:lang w:val="en-GB"/>
        </w:rPr>
      </w:pPr>
    </w:p>
    <w:p w14:paraId="2D23F076" w14:textId="77777777" w:rsidR="002E735D" w:rsidRPr="0006346A" w:rsidRDefault="00FD36C0">
      <w:pPr>
        <w:pStyle w:val="Heading2"/>
        <w:numPr>
          <w:ilvl w:val="0"/>
          <w:numId w:val="5"/>
        </w:numPr>
        <w:tabs>
          <w:tab w:val="left" w:pos="856"/>
          <w:tab w:val="left" w:pos="857"/>
        </w:tabs>
        <w:spacing w:before="43"/>
        <w:ind w:hanging="709"/>
        <w:rPr>
          <w:lang w:val="en-GB"/>
        </w:rPr>
      </w:pPr>
      <w:r w:rsidRPr="0006346A">
        <w:rPr>
          <w:noProof/>
          <w:lang w:val="nb-NO" w:eastAsia="nb-NO"/>
        </w:rPr>
        <mc:AlternateContent>
          <mc:Choice Requires="wps">
            <w:drawing>
              <wp:anchor distT="0" distB="0" distL="0" distR="0" simplePos="0" relativeHeight="251661824" behindDoc="1" locked="0" layoutInCell="1" allowOverlap="1" wp14:anchorId="0BE5A008" wp14:editId="0338FC0C">
                <wp:simplePos x="0" y="0"/>
                <wp:positionH relativeFrom="page">
                  <wp:posOffset>556895</wp:posOffset>
                </wp:positionH>
                <wp:positionV relativeFrom="paragraph">
                  <wp:posOffset>321310</wp:posOffset>
                </wp:positionV>
                <wp:extent cx="937260" cy="0"/>
                <wp:effectExtent l="13970" t="15240" r="10795" b="13335"/>
                <wp:wrapTopAndBottom/>
                <wp:docPr id="5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4C5B4" id="Line 11"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" strokecolor="#00558d" strokeweight=".96pt">
                <w10:wrap type="topAndBottom" anchorx="page"/>
              </v:line>
            </w:pict>
          </mc:Fallback>
        </mc:AlternateContent>
      </w:r>
      <w:bookmarkStart w:id="10" w:name="_TOC_250008"/>
      <w:r w:rsidR="00AC2129" w:rsidRPr="0006346A">
        <w:rPr>
          <w:color w:val="407DC9"/>
          <w:lang w:val="en-GB"/>
        </w:rPr>
        <w:t>SELECTION OF</w:t>
      </w:r>
      <w:r w:rsidR="00AC2129" w:rsidRPr="0006346A">
        <w:rPr>
          <w:color w:val="407DC9"/>
          <w:spacing w:val="-1"/>
          <w:lang w:val="en-GB"/>
        </w:rPr>
        <w:t xml:space="preserve"> </w:t>
      </w:r>
      <w:bookmarkEnd w:id="10"/>
      <w:r w:rsidR="00AC2129" w:rsidRPr="0006346A">
        <w:rPr>
          <w:color w:val="407DC9"/>
          <w:lang w:val="en-GB"/>
        </w:rPr>
        <w:t>COLOUR</w:t>
      </w:r>
    </w:p>
    <w:p w14:paraId="56CCAE11" w14:textId="77777777" w:rsidR="002E735D" w:rsidRPr="0006346A" w:rsidRDefault="00AC2129">
      <w:pPr>
        <w:pStyle w:val="BodyText"/>
        <w:spacing w:before="90"/>
        <w:ind w:left="147" w:right="1013"/>
        <w:rPr>
          <w:lang w:val="en-GB"/>
        </w:rPr>
      </w:pPr>
      <w:r w:rsidRPr="0006346A">
        <w:rPr>
          <w:lang w:val="en-GB"/>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14:paraId="053E9BCB" w14:textId="77777777" w:rsidR="002E735D" w:rsidRPr="0006346A" w:rsidRDefault="00AC2129">
      <w:pPr>
        <w:pStyle w:val="BodyText"/>
        <w:spacing w:before="120"/>
        <w:ind w:left="147" w:right="444"/>
        <w:rPr>
          <w:lang w:val="en-GB"/>
        </w:rPr>
      </w:pPr>
      <w:r w:rsidRPr="0006346A">
        <w:rPr>
          <w:lang w:val="en-GB"/>
        </w:rPr>
        <w:t>A green or blue light that is showing flashes of very short duration can be mistaken for a white light. Therefore, authorities should take care that the colour of a green or blue light is clearly recognizable at the maximum required range if the duration of a flash in the rhythmic character is very short. It is advisable for authorities to avoid choosing rhythmic characters with high rates of flashing for blue or green lights.</w:t>
      </w:r>
    </w:p>
    <w:p w14:paraId="4DEB7783" w14:textId="77777777" w:rsidR="002E735D" w:rsidRPr="0006346A" w:rsidRDefault="00AC2129">
      <w:pPr>
        <w:pStyle w:val="BodyText"/>
        <w:spacing w:before="120"/>
        <w:ind w:left="147"/>
        <w:rPr>
          <w:lang w:val="en-GB"/>
        </w:rPr>
      </w:pPr>
      <w:r w:rsidRPr="0006346A">
        <w:rPr>
          <w:lang w:val="en-GB"/>
        </w:rPr>
        <w:t xml:space="preserve">Use of colour in </w:t>
      </w:r>
      <w:proofErr w:type="spellStart"/>
      <w:r w:rsidRPr="0006346A">
        <w:rPr>
          <w:lang w:val="en-GB"/>
        </w:rPr>
        <w:t>AtoN</w:t>
      </w:r>
      <w:proofErr w:type="spellEnd"/>
      <w:r w:rsidRPr="0006346A">
        <w:rPr>
          <w:lang w:val="en-GB"/>
        </w:rPr>
        <w:t xml:space="preserve"> signalling is described in detail in the IALA Maritime Buoyage System.</w:t>
      </w:r>
    </w:p>
    <w:p w14:paraId="5D54C257" w14:textId="77777777" w:rsidR="002E735D" w:rsidRPr="0006346A" w:rsidRDefault="002E735D">
      <w:pPr>
        <w:pStyle w:val="BodyText"/>
        <w:spacing w:before="8"/>
        <w:rPr>
          <w:sz w:val="19"/>
          <w:lang w:val="en-GB"/>
        </w:rPr>
      </w:pPr>
    </w:p>
    <w:p w14:paraId="17B07713" w14:textId="77777777" w:rsidR="002E735D" w:rsidRPr="0006346A" w:rsidRDefault="00FD36C0">
      <w:pPr>
        <w:pStyle w:val="Heading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62848" behindDoc="1" locked="0" layoutInCell="1" allowOverlap="1" wp14:anchorId="3C2A011F" wp14:editId="3279D4E9">
                <wp:simplePos x="0" y="0"/>
                <wp:positionH relativeFrom="page">
                  <wp:posOffset>556895</wp:posOffset>
                </wp:positionH>
                <wp:positionV relativeFrom="paragraph">
                  <wp:posOffset>294005</wp:posOffset>
                </wp:positionV>
                <wp:extent cx="937260" cy="0"/>
                <wp:effectExtent l="13970" t="8890" r="10795" b="10160"/>
                <wp:wrapTopAndBottom/>
                <wp:docPr id="5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E255D" id="Line 10"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" strokecolor="#00558d" strokeweight=".96pt">
                <w10:wrap type="topAndBottom" anchorx="page"/>
              </v:line>
            </w:pict>
          </mc:Fallback>
        </mc:AlternateContent>
      </w:r>
      <w:bookmarkStart w:id="11" w:name="_TOC_250007"/>
      <w:bookmarkEnd w:id="11"/>
      <w:r w:rsidR="00AC2129" w:rsidRPr="0006346A">
        <w:rPr>
          <w:color w:val="407DC9"/>
          <w:lang w:val="en-GB"/>
        </w:rPr>
        <w:t>USE OF FIXED AND FLASHING SIGNALS</w:t>
      </w:r>
    </w:p>
    <w:p w14:paraId="67D4C3DB" w14:textId="77777777" w:rsidR="002E735D" w:rsidRPr="0006346A" w:rsidRDefault="00AC2129">
      <w:pPr>
        <w:pStyle w:val="BodyText"/>
        <w:spacing w:before="90"/>
        <w:ind w:left="147" w:right="455"/>
        <w:rPr>
          <w:lang w:val="en-GB"/>
        </w:rPr>
      </w:pPr>
      <w:r w:rsidRPr="0006346A">
        <w:rPr>
          <w:lang w:val="en-GB"/>
        </w:rPr>
        <w:t xml:space="preserve">Replacing an eclipse of a rhythmic character of </w:t>
      </w:r>
      <w:proofErr w:type="spellStart"/>
      <w:r w:rsidRPr="0006346A">
        <w:rPr>
          <w:lang w:val="en-GB"/>
        </w:rPr>
        <w:t>AtoN</w:t>
      </w:r>
      <w:proofErr w:type="spellEnd"/>
      <w:r w:rsidRPr="0006346A">
        <w:rPr>
          <w:lang w:val="en-GB"/>
        </w:rPr>
        <w:t xml:space="preserve">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creates the effect similar to the residual light between flashes of rotating optics. Trials have shown that a fixed light signal component of 1% of peak luminous intensity can be considered sufficient for majority of fixed and flashing character applications. Careful consideration of </w:t>
      </w:r>
      <w:proofErr w:type="spellStart"/>
      <w:r w:rsidRPr="0006346A">
        <w:rPr>
          <w:lang w:val="en-GB"/>
        </w:rPr>
        <w:t>conspicuity</w:t>
      </w:r>
      <w:proofErr w:type="spellEnd"/>
      <w:r w:rsidRPr="0006346A">
        <w:rPr>
          <w:lang w:val="en-GB"/>
        </w:rPr>
        <w:t xml:space="preserve"> implications is necessary to avoid reduction of fixed/flashing component contrast by fixed luminous intensity level above 5% (up to 10% in high background lighting conditions).</w:t>
      </w:r>
    </w:p>
    <w:p w14:paraId="686A8BFC" w14:textId="77777777" w:rsidR="002E735D" w:rsidRPr="0006346A" w:rsidRDefault="00AC2129">
      <w:pPr>
        <w:pStyle w:val="BodyText"/>
        <w:spacing w:before="119"/>
        <w:ind w:left="147" w:right="575"/>
        <w:rPr>
          <w:lang w:val="en-GB"/>
        </w:rPr>
      </w:pPr>
      <w:r w:rsidRPr="0006346A">
        <w:rPr>
          <w:lang w:val="en-GB"/>
        </w:rPr>
        <w:t xml:space="preserve">The fixed component can be applied to a number of rhythmic characters, if the low intensity phase (longest eclipse in the group character) is longer than the high intensity phase (flash). Nevertheless, fixed phase can be also used with occulting characters. For charting purposes, placement of an ‘F’ in front of the character abbreviation signifies application of a combination of the low intensity fixed light signal with the main character, shown in Figure 2. For example, the following abbreviations are already in use: </w:t>
      </w:r>
      <w:proofErr w:type="spellStart"/>
      <w:r w:rsidRPr="0006346A">
        <w:rPr>
          <w:lang w:val="en-GB"/>
        </w:rPr>
        <w:t>FFl</w:t>
      </w:r>
      <w:proofErr w:type="spellEnd"/>
      <w:r w:rsidRPr="0006346A">
        <w:rPr>
          <w:lang w:val="en-GB"/>
        </w:rPr>
        <w:t xml:space="preserve">, </w:t>
      </w:r>
      <w:proofErr w:type="spellStart"/>
      <w:r w:rsidRPr="0006346A">
        <w:rPr>
          <w:lang w:val="en-GB"/>
        </w:rPr>
        <w:t>FIso</w:t>
      </w:r>
      <w:proofErr w:type="spellEnd"/>
      <w:r w:rsidRPr="0006346A">
        <w:rPr>
          <w:lang w:val="en-GB"/>
        </w:rPr>
        <w:t xml:space="preserve">, </w:t>
      </w:r>
      <w:proofErr w:type="spellStart"/>
      <w:r w:rsidRPr="0006346A">
        <w:rPr>
          <w:lang w:val="en-GB"/>
        </w:rPr>
        <w:t>FLFl</w:t>
      </w:r>
      <w:proofErr w:type="spellEnd"/>
      <w:r w:rsidRPr="0006346A">
        <w:rPr>
          <w:lang w:val="en-GB"/>
        </w:rPr>
        <w:t>.</w:t>
      </w:r>
    </w:p>
    <w:p w14:paraId="5A89442C" w14:textId="77777777" w:rsidR="002E735D" w:rsidRPr="0006346A" w:rsidRDefault="002E735D">
      <w:pPr>
        <w:rPr>
          <w:lang w:val="en-GB"/>
        </w:rPr>
        <w:sectPr w:rsidR="002E735D" w:rsidRPr="0006346A">
          <w:pgSz w:w="11910" w:h="16840"/>
          <w:pgMar w:top="920" w:right="380" w:bottom="1440" w:left="760" w:header="462" w:footer="1250" w:gutter="0"/>
          <w:cols w:space="720"/>
        </w:sectPr>
      </w:pPr>
    </w:p>
    <w:p w14:paraId="5F092EF7" w14:textId="77777777" w:rsidR="002E735D" w:rsidRPr="0006346A" w:rsidRDefault="002E735D">
      <w:pPr>
        <w:pStyle w:val="BodyText"/>
        <w:spacing w:before="10"/>
        <w:rPr>
          <w:sz w:val="13"/>
          <w:lang w:val="en-GB"/>
        </w:rPr>
      </w:pPr>
    </w:p>
    <w:p w14:paraId="7E5B918B" w14:textId="77777777" w:rsidR="002E735D" w:rsidRPr="0006346A" w:rsidRDefault="00AC2129">
      <w:pPr>
        <w:pStyle w:val="BodyText"/>
        <w:ind w:left="704"/>
        <w:rPr>
          <w:sz w:val="20"/>
          <w:lang w:val="en-GB"/>
        </w:rPr>
      </w:pPr>
      <w:r w:rsidRPr="0006346A">
        <w:rPr>
          <w:noProof/>
          <w:sz w:val="20"/>
          <w:lang w:val="nb-NO" w:eastAsia="nb-NO"/>
        </w:rPr>
        <w:drawing>
          <wp:inline distT="0" distB="0" distL="0" distR="0" wp14:anchorId="06E9C68A" wp14:editId="51725215">
            <wp:extent cx="5770048" cy="3838575"/>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28" cstate="print"/>
                    <a:stretch>
                      <a:fillRect/>
                    </a:stretch>
                  </pic:blipFill>
                  <pic:spPr>
                    <a:xfrm>
                      <a:off x="0" y="0"/>
                      <a:ext cx="5770048" cy="3838575"/>
                    </a:xfrm>
                    <a:prstGeom prst="rect">
                      <a:avLst/>
                    </a:prstGeom>
                  </pic:spPr>
                </pic:pic>
              </a:graphicData>
            </a:graphic>
          </wp:inline>
        </w:drawing>
      </w:r>
    </w:p>
    <w:p w14:paraId="19EB7D35" w14:textId="77777777" w:rsidR="002E735D" w:rsidRPr="0006346A" w:rsidRDefault="002E735D">
      <w:pPr>
        <w:pStyle w:val="BodyText"/>
        <w:spacing w:before="2"/>
        <w:rPr>
          <w:sz w:val="16"/>
          <w:lang w:val="en-GB"/>
        </w:rPr>
      </w:pPr>
    </w:p>
    <w:p w14:paraId="7A2F0988" w14:textId="77777777" w:rsidR="002E735D" w:rsidRPr="0006346A" w:rsidRDefault="00AC2129">
      <w:pPr>
        <w:tabs>
          <w:tab w:val="left" w:pos="2146"/>
        </w:tabs>
        <w:spacing w:before="56"/>
        <w:ind w:left="1153"/>
        <w:rPr>
          <w:i/>
          <w:lang w:val="en-GB"/>
        </w:rPr>
      </w:pPr>
      <w:r w:rsidRPr="0006346A">
        <w:rPr>
          <w:b/>
          <w:i/>
          <w:color w:val="575756"/>
          <w:u w:val="single" w:color="575756"/>
          <w:lang w:val="en-GB"/>
        </w:rPr>
        <w:t>Figure</w:t>
      </w:r>
      <w:r w:rsidRPr="0006346A">
        <w:rPr>
          <w:b/>
          <w:i/>
          <w:color w:val="575756"/>
          <w:spacing w:val="-3"/>
          <w:u w:val="single" w:color="575756"/>
          <w:lang w:val="en-GB"/>
        </w:rPr>
        <w:t xml:space="preserve"> </w:t>
      </w:r>
      <w:r w:rsidRPr="0006346A">
        <w:rPr>
          <w:b/>
          <w:i/>
          <w:color w:val="575756"/>
          <w:u w:val="single" w:color="575756"/>
          <w:lang w:val="en-GB"/>
        </w:rPr>
        <w:t>2</w:t>
      </w:r>
      <w:r w:rsidRPr="0006346A">
        <w:rPr>
          <w:b/>
          <w:i/>
          <w:color w:val="575756"/>
          <w:lang w:val="en-GB"/>
        </w:rPr>
        <w:tab/>
      </w:r>
      <w:r w:rsidRPr="0006346A">
        <w:rPr>
          <w:i/>
          <w:u w:val="single"/>
          <w:lang w:val="en-GB"/>
        </w:rPr>
        <w:t xml:space="preserve">Chart fragment showing a 15 NM </w:t>
      </w:r>
      <w:proofErr w:type="spellStart"/>
      <w:r w:rsidRPr="0006346A">
        <w:rPr>
          <w:i/>
          <w:u w:val="single"/>
          <w:lang w:val="en-GB"/>
        </w:rPr>
        <w:t>FFl</w:t>
      </w:r>
      <w:proofErr w:type="spellEnd"/>
      <w:r w:rsidRPr="0006346A">
        <w:rPr>
          <w:i/>
          <w:u w:val="single"/>
          <w:lang w:val="en-GB"/>
        </w:rPr>
        <w:t xml:space="preserve"> light (Estonian </w:t>
      </w:r>
      <w:proofErr w:type="spellStart"/>
      <w:r w:rsidRPr="0006346A">
        <w:rPr>
          <w:i/>
          <w:u w:val="single"/>
          <w:lang w:val="en-GB"/>
        </w:rPr>
        <w:t>AtoN</w:t>
      </w:r>
      <w:proofErr w:type="spellEnd"/>
      <w:r w:rsidRPr="0006346A">
        <w:rPr>
          <w:i/>
          <w:u w:val="single"/>
          <w:lang w:val="en-GB"/>
        </w:rPr>
        <w:t xml:space="preserve"> 935, </w:t>
      </w:r>
      <w:proofErr w:type="spellStart"/>
      <w:r w:rsidRPr="0006346A">
        <w:rPr>
          <w:i/>
          <w:u w:val="single"/>
          <w:lang w:val="en-GB"/>
        </w:rPr>
        <w:t>Sõrve</w:t>
      </w:r>
      <w:proofErr w:type="spellEnd"/>
      <w:r w:rsidRPr="0006346A">
        <w:rPr>
          <w:i/>
          <w:spacing w:val="-9"/>
          <w:u w:val="single"/>
          <w:lang w:val="en-GB"/>
        </w:rPr>
        <w:t xml:space="preserve"> </w:t>
      </w:r>
      <w:r w:rsidRPr="0006346A">
        <w:rPr>
          <w:i/>
          <w:u w:val="single"/>
          <w:lang w:val="en-GB"/>
        </w:rPr>
        <w:t>Lighthouse)</w:t>
      </w:r>
    </w:p>
    <w:p w14:paraId="798D97D8" w14:textId="77777777" w:rsidR="002E735D" w:rsidRPr="0006346A" w:rsidRDefault="002E735D">
      <w:pPr>
        <w:pStyle w:val="BodyText"/>
        <w:spacing w:before="1"/>
        <w:rPr>
          <w:i/>
          <w:sz w:val="15"/>
          <w:lang w:val="en-GB"/>
        </w:rPr>
      </w:pPr>
    </w:p>
    <w:p w14:paraId="480739F8" w14:textId="77777777" w:rsidR="002E735D" w:rsidRPr="0006346A" w:rsidRDefault="00AC2129">
      <w:pPr>
        <w:pStyle w:val="BodyText"/>
        <w:spacing w:before="56"/>
        <w:ind w:left="147" w:right="518"/>
        <w:rPr>
          <w:lang w:val="en-GB"/>
        </w:rPr>
      </w:pPr>
      <w:r w:rsidRPr="0006346A">
        <w:rPr>
          <w:lang w:val="en-GB"/>
        </w:rPr>
        <w:t>This class of light character should be used with care because the fixed component of the light may not be visible at all times over the same distance as the rhythmic component due to environmental factors.</w:t>
      </w:r>
    </w:p>
    <w:p w14:paraId="5847CCB6" w14:textId="77777777" w:rsidR="002E735D" w:rsidRPr="0006346A" w:rsidRDefault="00AC2129">
      <w:pPr>
        <w:pStyle w:val="BodyText"/>
        <w:spacing w:before="120"/>
        <w:ind w:left="147"/>
        <w:rPr>
          <w:lang w:val="en-GB"/>
        </w:rPr>
      </w:pPr>
      <w:r w:rsidRPr="0006346A">
        <w:rPr>
          <w:lang w:val="en-GB"/>
        </w:rPr>
        <w:t>Some results of trials and application examples are provided in [9] and [10].</w:t>
      </w:r>
    </w:p>
    <w:p w14:paraId="5585585A" w14:textId="77777777" w:rsidR="002E735D" w:rsidRPr="0006346A" w:rsidRDefault="002E735D">
      <w:pPr>
        <w:rPr>
          <w:lang w:val="en-GB"/>
        </w:rPr>
        <w:sectPr w:rsidR="002E735D" w:rsidRPr="0006346A">
          <w:pgSz w:w="11910" w:h="16840"/>
          <w:pgMar w:top="920" w:right="380" w:bottom="1440" w:left="760" w:header="462" w:footer="1250" w:gutter="0"/>
          <w:cols w:space="720"/>
        </w:sectPr>
      </w:pPr>
    </w:p>
    <w:p w14:paraId="779B66A8" w14:textId="77777777" w:rsidR="002E735D" w:rsidRPr="0006346A" w:rsidRDefault="002E735D">
      <w:pPr>
        <w:pStyle w:val="BodyText"/>
        <w:spacing w:before="2"/>
        <w:rPr>
          <w:sz w:val="10"/>
          <w:lang w:val="en-GB"/>
        </w:rPr>
      </w:pPr>
    </w:p>
    <w:p w14:paraId="1FBE45CD" w14:textId="77777777" w:rsidR="002E735D" w:rsidRPr="0006346A" w:rsidRDefault="00FD36C0">
      <w:pPr>
        <w:pStyle w:val="Heading2"/>
        <w:numPr>
          <w:ilvl w:val="0"/>
          <w:numId w:val="5"/>
        </w:numPr>
        <w:tabs>
          <w:tab w:val="left" w:pos="856"/>
          <w:tab w:val="left" w:pos="857"/>
        </w:tabs>
        <w:spacing w:before="43"/>
        <w:ind w:hanging="709"/>
        <w:rPr>
          <w:lang w:val="en-GB"/>
        </w:rPr>
      </w:pPr>
      <w:r w:rsidRPr="0006346A">
        <w:rPr>
          <w:noProof/>
          <w:lang w:val="nb-NO" w:eastAsia="nb-NO"/>
        </w:rPr>
        <mc:AlternateContent>
          <mc:Choice Requires="wps">
            <w:drawing>
              <wp:anchor distT="0" distB="0" distL="0" distR="0" simplePos="0" relativeHeight="251663872" behindDoc="1" locked="0" layoutInCell="1" allowOverlap="1" wp14:anchorId="29C3C114" wp14:editId="55D2E0C0">
                <wp:simplePos x="0" y="0"/>
                <wp:positionH relativeFrom="page">
                  <wp:posOffset>556895</wp:posOffset>
                </wp:positionH>
                <wp:positionV relativeFrom="paragraph">
                  <wp:posOffset>320675</wp:posOffset>
                </wp:positionV>
                <wp:extent cx="937260" cy="0"/>
                <wp:effectExtent l="13970" t="12065" r="10795" b="6985"/>
                <wp:wrapTopAndBottom/>
                <wp:docPr id="5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18267" id="Line 9"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25pt" to="117.6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" strokecolor="#00558d" strokeweight=".33864mm">
                <w10:wrap type="topAndBottom" anchorx="page"/>
              </v:line>
            </w:pict>
          </mc:Fallback>
        </mc:AlternateContent>
      </w:r>
      <w:bookmarkStart w:id="12" w:name="_TOC_250006"/>
      <w:r w:rsidR="00AC2129" w:rsidRPr="0006346A">
        <w:rPr>
          <w:color w:val="407DC9"/>
          <w:lang w:val="en-GB"/>
        </w:rPr>
        <w:t xml:space="preserve">SYNCHRONISATION AND SEQUENCING OF </w:t>
      </w:r>
      <w:proofErr w:type="spellStart"/>
      <w:r w:rsidR="00AC2129" w:rsidRPr="0006346A">
        <w:rPr>
          <w:color w:val="407DC9"/>
          <w:lang w:val="en-GB"/>
        </w:rPr>
        <w:t>AtoN</w:t>
      </w:r>
      <w:proofErr w:type="spellEnd"/>
      <w:r w:rsidR="00AC2129" w:rsidRPr="0006346A">
        <w:rPr>
          <w:color w:val="407DC9"/>
          <w:spacing w:val="-2"/>
          <w:lang w:val="en-GB"/>
        </w:rPr>
        <w:t xml:space="preserve"> </w:t>
      </w:r>
      <w:bookmarkEnd w:id="12"/>
      <w:r w:rsidR="00AC2129" w:rsidRPr="0006346A">
        <w:rPr>
          <w:color w:val="407DC9"/>
          <w:lang w:val="en-GB"/>
        </w:rPr>
        <w:t>LIGHTS</w:t>
      </w:r>
    </w:p>
    <w:p w14:paraId="61888C3B" w14:textId="77777777" w:rsidR="002E735D" w:rsidRPr="0006346A" w:rsidRDefault="00AC2129">
      <w:pPr>
        <w:pStyle w:val="Heading3"/>
        <w:numPr>
          <w:ilvl w:val="1"/>
          <w:numId w:val="5"/>
        </w:numPr>
        <w:tabs>
          <w:tab w:val="left" w:pos="997"/>
          <w:tab w:val="left" w:pos="998"/>
        </w:tabs>
        <w:spacing w:before="90" w:after="131"/>
        <w:rPr>
          <w:lang w:val="en-GB"/>
        </w:rPr>
      </w:pPr>
      <w:bookmarkStart w:id="13" w:name="_TOC_250005"/>
      <w:r w:rsidRPr="0006346A">
        <w:rPr>
          <w:color w:val="407DC9"/>
          <w:lang w:val="en-GB"/>
        </w:rPr>
        <w:t>INTRODUCTION TO SYNCHRONISATION AND</w:t>
      </w:r>
      <w:r w:rsidRPr="0006346A">
        <w:rPr>
          <w:color w:val="407DC9"/>
          <w:spacing w:val="-2"/>
          <w:lang w:val="en-GB"/>
        </w:rPr>
        <w:t xml:space="preserve"> </w:t>
      </w:r>
      <w:bookmarkEnd w:id="13"/>
      <w:r w:rsidRPr="0006346A">
        <w:rPr>
          <w:color w:val="407DC9"/>
          <w:lang w:val="en-GB"/>
        </w:rPr>
        <w:t>SEQUENCING</w:t>
      </w:r>
    </w:p>
    <w:p w14:paraId="4E78AD91" w14:textId="77777777" w:rsidR="002E735D" w:rsidRPr="0006346A" w:rsidRDefault="00FD36C0">
      <w:pPr>
        <w:pStyle w:val="BodyText"/>
        <w:spacing w:line="20" w:lineRule="exact"/>
        <w:ind w:left="112"/>
        <w:rPr>
          <w:sz w:val="2"/>
          <w:lang w:val="en-GB"/>
        </w:rPr>
      </w:pPr>
      <w:r w:rsidRPr="0006346A">
        <w:rPr>
          <w:noProof/>
          <w:sz w:val="2"/>
          <w:lang w:val="nb-NO" w:eastAsia="nb-NO"/>
        </w:rPr>
        <mc:AlternateContent>
          <mc:Choice Requires="wpg">
            <w:drawing>
              <wp:inline distT="0" distB="0" distL="0" distR="0" wp14:anchorId="16050057" wp14:editId="58EAD43C">
                <wp:extent cx="939165" cy="6350"/>
                <wp:effectExtent l="10795" t="8890" r="12065" b="3810"/>
                <wp:docPr id="4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50" name="Line 8"/>
                        <wps:cNvCnPr>
                          <a:cxnSpLocks noChangeShapeType="1"/>
                        </wps:cNvCnPr>
                        <wps:spPr bwMode="auto">
                          <a:xfrm>
                            <a:off x="0" y="5"/>
                            <a:ext cx="1478" cy="0"/>
                          </a:xfrm>
                          <a:prstGeom prst="line">
                            <a:avLst/>
                          </a:prstGeom>
                          <a:noFill/>
                          <a:ln w="6097">
                            <a:solidFill>
                              <a:srgbClr val="575756"/>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DE4AB6" id="Group 7"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">
                <v:line id="Line 8"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" strokecolor="#575756" strokeweight=".16936mm"/>
                <w10:anchorlock/>
              </v:group>
            </w:pict>
          </mc:Fallback>
        </mc:AlternateContent>
      </w:r>
    </w:p>
    <w:p w14:paraId="06A7705E" w14:textId="77777777" w:rsidR="002E735D" w:rsidRPr="0006346A" w:rsidRDefault="00AC2129">
      <w:pPr>
        <w:pStyle w:val="BodyText"/>
        <w:spacing w:before="49"/>
        <w:ind w:left="147" w:right="502"/>
        <w:rPr>
          <w:lang w:val="en-GB"/>
        </w:rPr>
      </w:pPr>
      <w:r w:rsidRPr="0006346A">
        <w:rPr>
          <w:lang w:val="en-GB"/>
        </w:rPr>
        <w:t xml:space="preserve">Synchronisation and sequencing of </w:t>
      </w:r>
      <w:proofErr w:type="spellStart"/>
      <w:r w:rsidRPr="0006346A">
        <w:rPr>
          <w:lang w:val="en-GB"/>
        </w:rPr>
        <w:t>AtoN</w:t>
      </w:r>
      <w:proofErr w:type="spellEnd"/>
      <w:r w:rsidRPr="0006346A">
        <w:rPr>
          <w:lang w:val="en-GB"/>
        </w:rPr>
        <w:t xml:space="preserve"> lights are useful methods of increasing spatial awareness of mariners by improving the overall </w:t>
      </w:r>
      <w:proofErr w:type="spellStart"/>
      <w:r w:rsidRPr="0006346A">
        <w:rPr>
          <w:lang w:val="en-GB"/>
        </w:rPr>
        <w:t>conspicuity</w:t>
      </w:r>
      <w:proofErr w:type="spellEnd"/>
      <w:r w:rsidRPr="0006346A">
        <w:rPr>
          <w:lang w:val="en-GB"/>
        </w:rPr>
        <w:t xml:space="preserve"> of </w:t>
      </w:r>
      <w:proofErr w:type="spellStart"/>
      <w:r w:rsidRPr="0006346A">
        <w:rPr>
          <w:lang w:val="en-GB"/>
        </w:rPr>
        <w:t>AtoN</w:t>
      </w:r>
      <w:proofErr w:type="spellEnd"/>
      <w:r w:rsidRPr="0006346A">
        <w:rPr>
          <w:lang w:val="en-GB"/>
        </w:rPr>
        <w:t xml:space="preserve"> lights especially in built‐up areas and areas with background lighting.</w:t>
      </w:r>
    </w:p>
    <w:p w14:paraId="608E6DB5" w14:textId="77777777" w:rsidR="002E735D" w:rsidRPr="0006346A" w:rsidRDefault="00AC2129">
      <w:pPr>
        <w:pStyle w:val="BodyText"/>
        <w:ind w:left="147"/>
        <w:rPr>
          <w:lang w:val="en-GB"/>
        </w:rPr>
      </w:pPr>
      <w:r w:rsidRPr="0006346A">
        <w:rPr>
          <w:lang w:val="en-GB"/>
        </w:rPr>
        <w:t>Both can be combined with fixed and flashing rhythmic characters.</w:t>
      </w:r>
    </w:p>
    <w:p w14:paraId="5313B55C" w14:textId="77777777" w:rsidR="002E735D" w:rsidRPr="0006346A" w:rsidRDefault="00AC2129">
      <w:pPr>
        <w:pStyle w:val="BodyText"/>
        <w:spacing w:before="121"/>
        <w:ind w:left="147" w:right="559" w:hanging="1"/>
        <w:rPr>
          <w:lang w:val="en-GB"/>
        </w:rPr>
      </w:pPr>
      <w:r w:rsidRPr="0006346A">
        <w:rPr>
          <w:lang w:val="en-GB"/>
        </w:rPr>
        <w:t xml:space="preserve">Where possible, effect of sequencing of lights can be tried out on an </w:t>
      </w:r>
      <w:proofErr w:type="spellStart"/>
      <w:r w:rsidRPr="0006346A">
        <w:rPr>
          <w:lang w:val="en-GB"/>
        </w:rPr>
        <w:t>AtoN</w:t>
      </w:r>
      <w:proofErr w:type="spellEnd"/>
      <w:r w:rsidRPr="0006346A">
        <w:rPr>
          <w:lang w:val="en-GB"/>
        </w:rPr>
        <w:t xml:space="preserve"> lights simulator before deployment to evaluate the benefits.</w:t>
      </w:r>
    </w:p>
    <w:p w14:paraId="362166E2" w14:textId="77777777" w:rsidR="002E735D" w:rsidRPr="0006346A" w:rsidRDefault="00AC2129">
      <w:pPr>
        <w:pStyle w:val="BodyText"/>
        <w:spacing w:before="119"/>
        <w:ind w:left="147" w:right="541" w:hanging="1"/>
        <w:rPr>
          <w:lang w:val="en-GB"/>
        </w:rPr>
      </w:pPr>
      <w:r w:rsidRPr="0006346A">
        <w:rPr>
          <w:lang w:val="en-GB"/>
        </w:rPr>
        <w:t xml:space="preserve">Improved availability of GNSS timing signals provides a cost efficient method for synchronisation and sequencing of </w:t>
      </w:r>
      <w:proofErr w:type="spellStart"/>
      <w:r w:rsidRPr="0006346A">
        <w:rPr>
          <w:lang w:val="en-GB"/>
        </w:rPr>
        <w:t>AtoN</w:t>
      </w:r>
      <w:proofErr w:type="spellEnd"/>
      <w:r w:rsidRPr="0006346A">
        <w:rPr>
          <w:lang w:val="en-GB"/>
        </w:rPr>
        <w:t xml:space="preserve"> lights. </w:t>
      </w:r>
      <w:proofErr w:type="spellStart"/>
      <w:r w:rsidRPr="0006346A">
        <w:rPr>
          <w:lang w:val="en-GB"/>
        </w:rPr>
        <w:t>AtoN</w:t>
      </w:r>
      <w:proofErr w:type="spellEnd"/>
      <w:r w:rsidRPr="0006346A">
        <w:rPr>
          <w:lang w:val="en-GB"/>
        </w:rPr>
        <w:t xml:space="preserve"> light units with integrated GNSS receiver modules are offered at relatively low cost by a number of manufacturers.</w:t>
      </w:r>
    </w:p>
    <w:p w14:paraId="3A74CB7C" w14:textId="77777777" w:rsidR="002E735D" w:rsidRPr="0006346A" w:rsidRDefault="00AC2129">
      <w:pPr>
        <w:pStyle w:val="BodyText"/>
        <w:spacing w:before="121"/>
        <w:ind w:left="147" w:right="506"/>
        <w:rPr>
          <w:lang w:val="en-GB"/>
        </w:rPr>
      </w:pPr>
      <w:r w:rsidRPr="0006346A">
        <w:rPr>
          <w:lang w:val="en-GB"/>
        </w:rPr>
        <w:t>In addition to the objective of this Guideline, there are other applications where synchronisation may apply, as reflected in corresponding IALA documentation addressing marking of manmade structures [21], wind farms[22], or on other types of objects, such as wrecks, or when the identification of the ‘geometry’ is relevant to the mariner.</w:t>
      </w:r>
    </w:p>
    <w:p w14:paraId="2DAF36A7" w14:textId="77777777" w:rsidR="002E735D" w:rsidRPr="0006346A" w:rsidRDefault="00FD36C0">
      <w:pPr>
        <w:pStyle w:val="Heading3"/>
        <w:numPr>
          <w:ilvl w:val="1"/>
          <w:numId w:val="5"/>
        </w:numPr>
        <w:tabs>
          <w:tab w:val="left" w:pos="997"/>
          <w:tab w:val="left" w:pos="998"/>
        </w:tabs>
        <w:rPr>
          <w:lang w:val="en-GB"/>
        </w:rPr>
      </w:pPr>
      <w:r w:rsidRPr="0006346A">
        <w:rPr>
          <w:noProof/>
          <w:lang w:val="nb-NO" w:eastAsia="nb-NO"/>
        </w:rPr>
        <mc:AlternateContent>
          <mc:Choice Requires="wps">
            <w:drawing>
              <wp:anchor distT="0" distB="0" distL="0" distR="0" simplePos="0" relativeHeight="251664896" behindDoc="1" locked="0" layoutInCell="1" allowOverlap="1" wp14:anchorId="43DCD857" wp14:editId="0A645395">
                <wp:simplePos x="0" y="0"/>
                <wp:positionH relativeFrom="page">
                  <wp:posOffset>556895</wp:posOffset>
                </wp:positionH>
                <wp:positionV relativeFrom="paragraph">
                  <wp:posOffset>348615</wp:posOffset>
                </wp:positionV>
                <wp:extent cx="939165" cy="0"/>
                <wp:effectExtent l="13970" t="9525" r="8890" b="9525"/>
                <wp:wrapTopAndBottom/>
                <wp:docPr id="4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79357" id="Line 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" strokecolor="#575756" strokeweight=".48pt">
                <w10:wrap type="topAndBottom" anchorx="page"/>
              </v:line>
            </w:pict>
          </mc:Fallback>
        </mc:AlternateContent>
      </w:r>
      <w:bookmarkStart w:id="14" w:name="_TOC_250004"/>
      <w:r w:rsidR="00AC2129" w:rsidRPr="0006346A">
        <w:rPr>
          <w:color w:val="407DC9"/>
          <w:lang w:val="en-GB"/>
        </w:rPr>
        <w:t>APPLICATION OF SYNCHRONISATION AND</w:t>
      </w:r>
      <w:r w:rsidR="00AC2129" w:rsidRPr="0006346A">
        <w:rPr>
          <w:color w:val="407DC9"/>
          <w:spacing w:val="-1"/>
          <w:lang w:val="en-GB"/>
        </w:rPr>
        <w:t xml:space="preserve"> </w:t>
      </w:r>
      <w:bookmarkEnd w:id="14"/>
      <w:r w:rsidR="00AC2129" w:rsidRPr="0006346A">
        <w:rPr>
          <w:color w:val="407DC9"/>
          <w:lang w:val="en-GB"/>
        </w:rPr>
        <w:t>SEQUENCING</w:t>
      </w:r>
    </w:p>
    <w:p w14:paraId="35D08002" w14:textId="77777777" w:rsidR="002E735D" w:rsidRPr="0006346A" w:rsidRDefault="00AC2129">
      <w:pPr>
        <w:pStyle w:val="BodyText"/>
        <w:spacing w:before="30"/>
        <w:ind w:left="147" w:right="399" w:hanging="1"/>
        <w:rPr>
          <w:lang w:val="en-GB"/>
        </w:rPr>
      </w:pPr>
      <w:r w:rsidRPr="0006346A">
        <w:rPr>
          <w:lang w:val="en-GB"/>
        </w:rPr>
        <w:t xml:space="preserve">In seeking to meet the navigational requirement as identified by risk assessment, the option of using synchronised and/or sequential lights provides a useful augmentation/enhancement to conventional </w:t>
      </w:r>
      <w:proofErr w:type="spellStart"/>
      <w:r w:rsidRPr="0006346A">
        <w:rPr>
          <w:lang w:val="en-GB"/>
        </w:rPr>
        <w:t>AtoN</w:t>
      </w:r>
      <w:proofErr w:type="spellEnd"/>
      <w:r w:rsidRPr="0006346A">
        <w:rPr>
          <w:lang w:val="en-GB"/>
        </w:rPr>
        <w:t xml:space="preserve"> lights when viewed against background lighting.</w:t>
      </w:r>
    </w:p>
    <w:p w14:paraId="1ACB9051" w14:textId="77777777" w:rsidR="002E735D" w:rsidRPr="0006346A" w:rsidRDefault="00AC2129">
      <w:pPr>
        <w:pStyle w:val="BodyText"/>
        <w:spacing w:before="119"/>
        <w:ind w:left="147" w:right="521"/>
        <w:rPr>
          <w:lang w:val="en-GB"/>
        </w:rPr>
      </w:pPr>
      <w:r w:rsidRPr="0006346A">
        <w:rPr>
          <w:lang w:val="en-GB"/>
        </w:rPr>
        <w:t xml:space="preserve">Synchronising of two or more flashing lights is already in use in signalling systems for various transport systems, including road, rail, aviation, and maritime. Historically, synchronisation has been used in the maritime world for leading lights. The purpose of synchronising is to increase the </w:t>
      </w:r>
      <w:proofErr w:type="spellStart"/>
      <w:r w:rsidRPr="0006346A">
        <w:rPr>
          <w:lang w:val="en-GB"/>
        </w:rPr>
        <w:t>conspicuity</w:t>
      </w:r>
      <w:proofErr w:type="spellEnd"/>
      <w:r w:rsidRPr="0006346A">
        <w:rPr>
          <w:lang w:val="en-GB"/>
        </w:rPr>
        <w:t xml:space="preserve"> of the signal, and/or to indicate that the two or more lights are associated in some manner. For example, if two buoys form a ‘gate’ in a channel, the lights on them might be synchronised to make that gate pair more conspicuous, improving spatial awareness.</w:t>
      </w:r>
    </w:p>
    <w:p w14:paraId="0E6C20C3" w14:textId="77777777" w:rsidR="002E735D" w:rsidRPr="0006346A" w:rsidRDefault="00AC2129">
      <w:pPr>
        <w:pStyle w:val="BodyText"/>
        <w:spacing w:before="120"/>
        <w:ind w:left="147" w:right="444"/>
        <w:rPr>
          <w:lang w:val="en-GB"/>
        </w:rPr>
      </w:pPr>
      <w:r w:rsidRPr="0006346A">
        <w:rPr>
          <w:lang w:val="en-GB"/>
        </w:rPr>
        <w:t xml:space="preserve">Sequencing of lights occurs when a series of lights are flashed in a time sequence to show the geographical relationship between them. Such a set of lights is sometimes likened to a so‐called ‘flare path’ or ‘runway’ effect. In certain applications the number of flashes in the rhythmic characters of associated </w:t>
      </w:r>
      <w:proofErr w:type="spellStart"/>
      <w:r w:rsidRPr="0006346A">
        <w:rPr>
          <w:lang w:val="en-GB"/>
        </w:rPr>
        <w:t>AtoN</w:t>
      </w:r>
      <w:proofErr w:type="spellEnd"/>
      <w:r w:rsidRPr="0006346A">
        <w:rPr>
          <w:lang w:val="en-GB"/>
        </w:rPr>
        <w:t xml:space="preserve"> lights is increased (decreased) in progression along the fairway while only two of such lights are visible to a mariner at a time.</w:t>
      </w:r>
    </w:p>
    <w:p w14:paraId="65318831" w14:textId="77777777" w:rsidR="002E735D" w:rsidRPr="0006346A" w:rsidRDefault="00AC2129">
      <w:pPr>
        <w:pStyle w:val="BodyText"/>
        <w:spacing w:before="120"/>
        <w:ind w:left="147" w:right="530" w:hanging="1"/>
        <w:rPr>
          <w:lang w:val="en-GB"/>
        </w:rPr>
      </w:pPr>
      <w:r w:rsidRPr="0006346A">
        <w:rPr>
          <w:lang w:val="en-GB"/>
        </w:rPr>
        <w:t>It is also possible to combine the two effects, so that, for example, if there is a channel marked by pairs of buoys, the lights on each pair are synchronised, and in addition, the paired lights are set to be in a time sequence along the length of the channel.</w:t>
      </w:r>
    </w:p>
    <w:p w14:paraId="3842B836" w14:textId="77777777" w:rsidR="002E735D" w:rsidRPr="0006346A" w:rsidRDefault="00AC2129">
      <w:pPr>
        <w:pStyle w:val="BodyText"/>
        <w:spacing w:before="121"/>
        <w:ind w:left="147" w:right="403"/>
        <w:rPr>
          <w:lang w:val="en-GB"/>
        </w:rPr>
      </w:pPr>
      <w:r w:rsidRPr="0006346A">
        <w:rPr>
          <w:lang w:val="en-GB"/>
        </w:rPr>
        <w:t>In each case, the objective is to help the mariner distinguish which lights are pairs of buoys (or beacons) marking a channel, and in addition to indicate which pairs are closest and which are more distant.</w:t>
      </w:r>
    </w:p>
    <w:p w14:paraId="72A1C57B" w14:textId="77777777" w:rsidR="002E735D" w:rsidRPr="0006346A" w:rsidRDefault="00AC2129">
      <w:pPr>
        <w:pStyle w:val="BodyText"/>
        <w:spacing w:before="119"/>
        <w:ind w:left="147" w:right="531"/>
        <w:rPr>
          <w:lang w:val="en-GB"/>
        </w:rPr>
      </w:pPr>
      <w:r w:rsidRPr="0006346A">
        <w:rPr>
          <w:lang w:val="en-GB"/>
        </w:rPr>
        <w:t xml:space="preserve">Following extensive trials [14] and experience gained with both synchronised and sequential </w:t>
      </w:r>
      <w:proofErr w:type="spellStart"/>
      <w:r w:rsidRPr="0006346A">
        <w:rPr>
          <w:lang w:val="en-GB"/>
        </w:rPr>
        <w:t>AtoN</w:t>
      </w:r>
      <w:proofErr w:type="spellEnd"/>
      <w:r w:rsidRPr="0006346A">
        <w:rPr>
          <w:lang w:val="en-GB"/>
        </w:rPr>
        <w:t>, it is clear that two key benefits can result from their use:</w:t>
      </w:r>
    </w:p>
    <w:p w14:paraId="43220608" w14:textId="77777777" w:rsidR="002E735D" w:rsidRPr="0006346A" w:rsidRDefault="00AC2129">
      <w:pPr>
        <w:pStyle w:val="ListParagraph"/>
        <w:numPr>
          <w:ilvl w:val="0"/>
          <w:numId w:val="4"/>
        </w:numPr>
        <w:tabs>
          <w:tab w:val="left" w:pos="571"/>
          <w:tab w:val="left" w:pos="573"/>
        </w:tabs>
        <w:spacing w:before="121"/>
        <w:rPr>
          <w:lang w:val="en-GB"/>
        </w:rPr>
      </w:pPr>
      <w:r w:rsidRPr="0006346A">
        <w:rPr>
          <w:lang w:val="en-GB"/>
        </w:rPr>
        <w:t>synchronised lights provide high impact</w:t>
      </w:r>
      <w:r w:rsidRPr="0006346A">
        <w:rPr>
          <w:spacing w:val="-3"/>
          <w:lang w:val="en-GB"/>
        </w:rPr>
        <w:t xml:space="preserve"> </w:t>
      </w:r>
      <w:proofErr w:type="spellStart"/>
      <w:r w:rsidRPr="0006346A">
        <w:rPr>
          <w:lang w:val="en-GB"/>
        </w:rPr>
        <w:t>conspicuity</w:t>
      </w:r>
      <w:proofErr w:type="spellEnd"/>
      <w:r w:rsidRPr="0006346A">
        <w:rPr>
          <w:lang w:val="en-GB"/>
        </w:rPr>
        <w:t>;</w:t>
      </w:r>
    </w:p>
    <w:p w14:paraId="0B4E2E9C" w14:textId="77777777" w:rsidR="002E735D" w:rsidRPr="0006346A" w:rsidRDefault="00AC2129">
      <w:pPr>
        <w:pStyle w:val="BodyText"/>
        <w:spacing w:before="119"/>
        <w:ind w:left="572"/>
        <w:rPr>
          <w:lang w:val="en-GB"/>
        </w:rPr>
      </w:pPr>
      <w:r w:rsidRPr="0006346A">
        <w:rPr>
          <w:lang w:val="en-GB"/>
        </w:rPr>
        <w:t>They draw the observer’s eye to their presence and overcome background lighting due to their regular and combined effect.</w:t>
      </w:r>
    </w:p>
    <w:p w14:paraId="515ED802" w14:textId="77777777" w:rsidR="002E735D" w:rsidRPr="0006346A" w:rsidRDefault="00AC2129">
      <w:pPr>
        <w:pStyle w:val="ListParagraph"/>
        <w:numPr>
          <w:ilvl w:val="0"/>
          <w:numId w:val="4"/>
        </w:numPr>
        <w:tabs>
          <w:tab w:val="left" w:pos="571"/>
          <w:tab w:val="left" w:pos="573"/>
        </w:tabs>
        <w:spacing w:before="121" w:line="340" w:lineRule="auto"/>
        <w:ind w:right="1125"/>
        <w:rPr>
          <w:lang w:val="en-GB"/>
        </w:rPr>
      </w:pPr>
      <w:r w:rsidRPr="0006346A">
        <w:rPr>
          <w:lang w:val="en-GB"/>
        </w:rPr>
        <w:t>sequential lights provide directional awareness and improve positioning within a system, e.g. fairway. The observer experiences visual movement in the horizontal</w:t>
      </w:r>
      <w:r w:rsidRPr="0006346A">
        <w:rPr>
          <w:spacing w:val="-6"/>
          <w:lang w:val="en-GB"/>
        </w:rPr>
        <w:t xml:space="preserve"> </w:t>
      </w:r>
      <w:r w:rsidRPr="0006346A">
        <w:rPr>
          <w:lang w:val="en-GB"/>
        </w:rPr>
        <w:t>plane.</w:t>
      </w:r>
    </w:p>
    <w:p w14:paraId="3E91AD8D" w14:textId="77777777" w:rsidR="002E735D" w:rsidRPr="0006346A" w:rsidRDefault="00AC2129">
      <w:pPr>
        <w:pStyle w:val="BodyText"/>
        <w:spacing w:before="13"/>
        <w:ind w:left="147"/>
        <w:rPr>
          <w:lang w:val="en-GB"/>
        </w:rPr>
      </w:pPr>
      <w:r w:rsidRPr="0006346A">
        <w:rPr>
          <w:lang w:val="en-GB"/>
        </w:rPr>
        <w:t>The results of a number of these trials are available at the IALA Wiki.</w:t>
      </w:r>
    </w:p>
    <w:p w14:paraId="75BBD87B" w14:textId="77777777" w:rsidR="002E735D" w:rsidRPr="0006346A" w:rsidRDefault="002E735D">
      <w:pPr>
        <w:rPr>
          <w:lang w:val="en-GB"/>
        </w:rPr>
        <w:sectPr w:rsidR="002E735D" w:rsidRPr="0006346A">
          <w:pgSz w:w="11910" w:h="16840"/>
          <w:pgMar w:top="920" w:right="380" w:bottom="1440" w:left="760" w:header="462" w:footer="1250" w:gutter="0"/>
          <w:cols w:space="720"/>
        </w:sectPr>
      </w:pPr>
    </w:p>
    <w:p w14:paraId="426CD3DB" w14:textId="77777777" w:rsidR="002E735D" w:rsidRPr="0006346A" w:rsidRDefault="002E735D">
      <w:pPr>
        <w:pStyle w:val="BodyText"/>
        <w:spacing w:before="6"/>
        <w:rPr>
          <w:sz w:val="9"/>
          <w:lang w:val="en-GB"/>
        </w:rPr>
      </w:pPr>
    </w:p>
    <w:p w14:paraId="6408450F" w14:textId="77777777" w:rsidR="002E735D" w:rsidRPr="0006346A" w:rsidRDefault="00FD36C0">
      <w:pPr>
        <w:pStyle w:val="Heading3"/>
        <w:numPr>
          <w:ilvl w:val="1"/>
          <w:numId w:val="5"/>
        </w:numPr>
        <w:tabs>
          <w:tab w:val="left" w:pos="997"/>
          <w:tab w:val="left" w:pos="998"/>
        </w:tabs>
        <w:spacing w:before="51"/>
        <w:rPr>
          <w:lang w:val="en-GB"/>
        </w:rPr>
      </w:pPr>
      <w:r w:rsidRPr="0006346A">
        <w:rPr>
          <w:noProof/>
          <w:lang w:val="nb-NO" w:eastAsia="nb-NO"/>
        </w:rPr>
        <mc:AlternateContent>
          <mc:Choice Requires="wps">
            <w:drawing>
              <wp:anchor distT="0" distB="0" distL="0" distR="0" simplePos="0" relativeHeight="251665920" behindDoc="1" locked="0" layoutInCell="1" allowOverlap="1" wp14:anchorId="45E723AA" wp14:editId="4F5014DD">
                <wp:simplePos x="0" y="0"/>
                <wp:positionH relativeFrom="page">
                  <wp:posOffset>556895</wp:posOffset>
                </wp:positionH>
                <wp:positionV relativeFrom="paragraph">
                  <wp:posOffset>304800</wp:posOffset>
                </wp:positionV>
                <wp:extent cx="939165" cy="0"/>
                <wp:effectExtent l="13970" t="10160" r="8890" b="8890"/>
                <wp:wrapTopAndBottom/>
                <wp:docPr id="4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0E0AD" id="Line 5"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4pt" to="117.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" strokecolor="#575756" strokeweight=".48pt">
                <w10:wrap type="topAndBottom" anchorx="page"/>
              </v:line>
            </w:pict>
          </mc:Fallback>
        </mc:AlternateContent>
      </w:r>
      <w:bookmarkStart w:id="15" w:name="_TOC_250003"/>
      <w:r w:rsidR="00AC2129" w:rsidRPr="0006346A">
        <w:rPr>
          <w:color w:val="407DC9"/>
          <w:lang w:val="en-GB"/>
        </w:rPr>
        <w:t>CONSIDERATIONS FOR IMPLEMENTATION OF</w:t>
      </w:r>
      <w:r w:rsidR="00AC2129" w:rsidRPr="0006346A">
        <w:rPr>
          <w:color w:val="407DC9"/>
          <w:spacing w:val="-2"/>
          <w:lang w:val="en-GB"/>
        </w:rPr>
        <w:t xml:space="preserve"> </w:t>
      </w:r>
      <w:bookmarkEnd w:id="15"/>
      <w:r w:rsidR="00AC2129" w:rsidRPr="0006346A">
        <w:rPr>
          <w:color w:val="407DC9"/>
          <w:lang w:val="en-GB"/>
        </w:rPr>
        <w:t>SYNCHRONISATION</w:t>
      </w:r>
    </w:p>
    <w:p w14:paraId="2C4E3BC0" w14:textId="77777777" w:rsidR="002E735D" w:rsidRPr="0006346A" w:rsidRDefault="00AC2129">
      <w:pPr>
        <w:pStyle w:val="BodyText"/>
        <w:spacing w:before="30"/>
        <w:ind w:left="147" w:right="444"/>
        <w:rPr>
          <w:lang w:val="en-GB"/>
        </w:rPr>
      </w:pPr>
      <w:r w:rsidRPr="0006346A">
        <w:rPr>
          <w:lang w:val="en-GB"/>
        </w:rPr>
        <w:t xml:space="preserve">The flashing sequences of </w:t>
      </w:r>
      <w:proofErr w:type="spellStart"/>
      <w:r w:rsidRPr="0006346A">
        <w:rPr>
          <w:lang w:val="en-GB"/>
        </w:rPr>
        <w:t>AtoN</w:t>
      </w:r>
      <w:proofErr w:type="spellEnd"/>
      <w:r w:rsidRPr="0006346A">
        <w:rPr>
          <w:lang w:val="en-GB"/>
        </w:rPr>
        <w:t xml:space="preserve"> can be synchronised in a number of different ways. The devices should flash in a particular order for the fairway to be the most conspicuous to the mariner. Guidance based on current best practice is provided below.</w:t>
      </w:r>
    </w:p>
    <w:p w14:paraId="5056EC6C" w14:textId="77777777" w:rsidR="002E735D" w:rsidRPr="0006346A" w:rsidRDefault="00AC2129">
      <w:pPr>
        <w:pStyle w:val="ListParagraph"/>
        <w:numPr>
          <w:ilvl w:val="2"/>
          <w:numId w:val="5"/>
        </w:numPr>
        <w:tabs>
          <w:tab w:val="left" w:pos="1139"/>
          <w:tab w:val="left" w:pos="1140"/>
        </w:tabs>
        <w:spacing w:before="121"/>
        <w:ind w:hanging="992"/>
        <w:rPr>
          <w:b/>
          <w:sz w:val="18"/>
          <w:lang w:val="en-GB"/>
        </w:rPr>
      </w:pPr>
      <w:r w:rsidRPr="0006346A">
        <w:rPr>
          <w:b/>
          <w:color w:val="407DC9"/>
          <w:lang w:val="en-GB"/>
        </w:rPr>
        <w:t>T</w:t>
      </w:r>
      <w:r w:rsidRPr="0006346A">
        <w:rPr>
          <w:b/>
          <w:color w:val="407DC9"/>
          <w:sz w:val="18"/>
          <w:lang w:val="en-GB"/>
        </w:rPr>
        <w:t>ESTING CONFIGURATION FOR OPTIMUM</w:t>
      </w:r>
      <w:r w:rsidRPr="0006346A">
        <w:rPr>
          <w:b/>
          <w:color w:val="407DC9"/>
          <w:spacing w:val="-2"/>
          <w:sz w:val="18"/>
          <w:lang w:val="en-GB"/>
        </w:rPr>
        <w:t xml:space="preserve"> </w:t>
      </w:r>
      <w:r w:rsidRPr="0006346A">
        <w:rPr>
          <w:b/>
          <w:color w:val="407DC9"/>
          <w:sz w:val="18"/>
          <w:lang w:val="en-GB"/>
        </w:rPr>
        <w:t>CONSPICUITY</w:t>
      </w:r>
    </w:p>
    <w:p w14:paraId="31B8C380" w14:textId="77777777" w:rsidR="002E735D" w:rsidRPr="0006346A" w:rsidRDefault="00AC2129">
      <w:pPr>
        <w:pStyle w:val="BodyText"/>
        <w:spacing w:before="119"/>
        <w:ind w:left="147" w:right="444"/>
        <w:rPr>
          <w:lang w:val="en-GB"/>
        </w:rPr>
      </w:pPr>
      <w:r w:rsidRPr="0006346A">
        <w:rPr>
          <w:lang w:val="en-GB"/>
        </w:rPr>
        <w:t>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Tests should also involve affected mariners in order to ensure that the optimum system of synchronisation is implemented for a particular application.</w:t>
      </w:r>
    </w:p>
    <w:p w14:paraId="1830DE4B" w14:textId="77777777" w:rsidR="002E735D" w:rsidRPr="0006346A" w:rsidRDefault="00AC2129">
      <w:pPr>
        <w:pStyle w:val="ListParagraph"/>
        <w:numPr>
          <w:ilvl w:val="2"/>
          <w:numId w:val="5"/>
        </w:numPr>
        <w:tabs>
          <w:tab w:val="left" w:pos="1139"/>
          <w:tab w:val="left" w:pos="1140"/>
        </w:tabs>
        <w:ind w:hanging="992"/>
        <w:rPr>
          <w:b/>
          <w:sz w:val="18"/>
          <w:lang w:val="en-GB"/>
        </w:rPr>
      </w:pPr>
      <w:r w:rsidRPr="0006346A">
        <w:rPr>
          <w:b/>
          <w:color w:val="407DC9"/>
          <w:lang w:val="en-GB"/>
        </w:rPr>
        <w:t>L</w:t>
      </w:r>
      <w:r w:rsidRPr="0006346A">
        <w:rPr>
          <w:b/>
          <w:color w:val="407DC9"/>
          <w:sz w:val="18"/>
          <w:lang w:val="en-GB"/>
        </w:rPr>
        <w:t>OGICAL GROUPING OF</w:t>
      </w:r>
      <w:r w:rsidRPr="0006346A">
        <w:rPr>
          <w:b/>
          <w:color w:val="407DC9"/>
          <w:spacing w:val="-3"/>
          <w:sz w:val="18"/>
          <w:lang w:val="en-GB"/>
        </w:rPr>
        <w:t xml:space="preserve"> </w:t>
      </w:r>
      <w:r w:rsidRPr="0006346A">
        <w:rPr>
          <w:b/>
          <w:color w:val="407DC9"/>
          <w:sz w:val="18"/>
          <w:lang w:val="en-GB"/>
        </w:rPr>
        <w:t>LIGHTS</w:t>
      </w:r>
    </w:p>
    <w:p w14:paraId="25CCA017" w14:textId="77777777" w:rsidR="002E735D" w:rsidRPr="0006346A" w:rsidRDefault="00AC2129">
      <w:pPr>
        <w:pStyle w:val="BodyText"/>
        <w:spacing w:before="120"/>
        <w:ind w:left="147" w:right="444"/>
        <w:rPr>
          <w:lang w:val="en-GB"/>
        </w:rPr>
      </w:pPr>
      <w:r w:rsidRPr="0006346A">
        <w:rPr>
          <w:lang w:val="en-GB"/>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 If this is not possible, the flashing sequences should be in multiples of each other's light periods.</w:t>
      </w:r>
    </w:p>
    <w:p w14:paraId="362658B7" w14:textId="77777777" w:rsidR="002E735D" w:rsidRPr="0006346A" w:rsidRDefault="00AC2129">
      <w:pPr>
        <w:pStyle w:val="BodyText"/>
        <w:spacing w:before="120"/>
        <w:ind w:left="147" w:right="455" w:hanging="1"/>
        <w:rPr>
          <w:lang w:val="en-GB"/>
        </w:rPr>
      </w:pPr>
      <w:r w:rsidRPr="0006346A">
        <w:rPr>
          <w:lang w:val="en-GB"/>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where the </w:t>
      </w:r>
      <w:proofErr w:type="spellStart"/>
      <w:r w:rsidRPr="0006346A">
        <w:rPr>
          <w:lang w:val="en-GB"/>
        </w:rPr>
        <w:t>AtoN</w:t>
      </w:r>
      <w:proofErr w:type="spellEnd"/>
      <w:r w:rsidRPr="0006346A">
        <w:rPr>
          <w:lang w:val="en-GB"/>
        </w:rPr>
        <w:t xml:space="preserve"> are not placed at equal intervals. As the distances vary, it is not possible to create an ‘approach effect’ similar to an</w:t>
      </w:r>
      <w:r w:rsidRPr="0006346A">
        <w:rPr>
          <w:spacing w:val="-29"/>
          <w:lang w:val="en-GB"/>
        </w:rPr>
        <w:t xml:space="preserve"> </w:t>
      </w:r>
      <w:r w:rsidRPr="0006346A">
        <w:rPr>
          <w:lang w:val="en-GB"/>
        </w:rPr>
        <w:t>airport.</w:t>
      </w:r>
    </w:p>
    <w:p w14:paraId="78262D75" w14:textId="77777777" w:rsidR="002E735D" w:rsidRPr="0006346A" w:rsidRDefault="00AC2129">
      <w:pPr>
        <w:pStyle w:val="BodyText"/>
        <w:spacing w:before="120"/>
        <w:ind w:left="147" w:right="581"/>
        <w:rPr>
          <w:lang w:val="en-GB"/>
        </w:rPr>
      </w:pPr>
      <w:r w:rsidRPr="0006346A">
        <w:rPr>
          <w:lang w:val="en-GB"/>
        </w:rPr>
        <w:t>A third option would be to synchronise the different sides of the fairway. Using this method, the direction of the fairway could be highly visible but detecting its width could be difficult.</w:t>
      </w:r>
    </w:p>
    <w:p w14:paraId="6BAADE8F" w14:textId="77777777" w:rsidR="002E735D" w:rsidRPr="0006346A" w:rsidRDefault="00AC2129">
      <w:pPr>
        <w:pStyle w:val="ListParagraph"/>
        <w:numPr>
          <w:ilvl w:val="2"/>
          <w:numId w:val="5"/>
        </w:numPr>
        <w:tabs>
          <w:tab w:val="left" w:pos="1139"/>
          <w:tab w:val="left" w:pos="1140"/>
        </w:tabs>
        <w:ind w:hanging="992"/>
        <w:rPr>
          <w:b/>
          <w:sz w:val="18"/>
          <w:lang w:val="en-GB"/>
        </w:rPr>
      </w:pPr>
      <w:r w:rsidRPr="0006346A">
        <w:rPr>
          <w:b/>
          <w:color w:val="407DC9"/>
          <w:lang w:val="en-GB"/>
        </w:rPr>
        <w:t>U</w:t>
      </w:r>
      <w:r w:rsidRPr="0006346A">
        <w:rPr>
          <w:b/>
          <w:color w:val="407DC9"/>
          <w:sz w:val="18"/>
          <w:lang w:val="en-GB"/>
        </w:rPr>
        <w:t>SE OF DIFFERENT</w:t>
      </w:r>
      <w:r w:rsidRPr="0006346A">
        <w:rPr>
          <w:b/>
          <w:color w:val="407DC9"/>
          <w:spacing w:val="-3"/>
          <w:sz w:val="18"/>
          <w:lang w:val="en-GB"/>
        </w:rPr>
        <w:t xml:space="preserve"> </w:t>
      </w:r>
      <w:r w:rsidRPr="0006346A">
        <w:rPr>
          <w:b/>
          <w:color w:val="407DC9"/>
          <w:sz w:val="18"/>
          <w:lang w:val="en-GB"/>
        </w:rPr>
        <w:t>CHARACTERS</w:t>
      </w:r>
    </w:p>
    <w:p w14:paraId="1528F3EF" w14:textId="77777777" w:rsidR="002E735D" w:rsidRPr="0006346A" w:rsidRDefault="00AC2129">
      <w:pPr>
        <w:pStyle w:val="BodyText"/>
        <w:spacing w:before="120"/>
        <w:ind w:left="147" w:right="728"/>
        <w:jc w:val="both"/>
        <w:rPr>
          <w:lang w:val="en-GB"/>
        </w:rPr>
      </w:pPr>
      <w:r w:rsidRPr="0006346A">
        <w:rPr>
          <w:lang w:val="en-GB"/>
        </w:rPr>
        <w:t>Different characters can be used effectively to identify the beginning of a fairway or change in the fairway. For example, the first two buoys or channel markers could have a different character from the rest of the channel, whilst remaining synchronised.</w:t>
      </w:r>
    </w:p>
    <w:p w14:paraId="5F22E586" w14:textId="77777777" w:rsidR="002E735D" w:rsidRPr="0006346A" w:rsidRDefault="00AC2129">
      <w:pPr>
        <w:pStyle w:val="BodyText"/>
        <w:spacing w:before="120"/>
        <w:ind w:left="147" w:right="534"/>
        <w:rPr>
          <w:lang w:val="en-GB"/>
        </w:rPr>
      </w:pPr>
      <w:r w:rsidRPr="0006346A">
        <w:rPr>
          <w:lang w:val="en-GB"/>
        </w:rPr>
        <w:t>The character period of synchronised lights should be sufficiently short such that the observer can see those aids as frequently as possible.</w:t>
      </w:r>
      <w:r w:rsidR="00641F12">
        <w:rPr>
          <w:lang w:val="en-GB"/>
        </w:rPr>
        <w:t xml:space="preserve"> Experience</w:t>
      </w:r>
      <w:ins w:id="16" w:author="Westerlund, Johan" w:date="2019-04-02T14:49:00Z">
        <w:r w:rsidR="00641F12">
          <w:rPr>
            <w:lang w:val="en-GB"/>
          </w:rPr>
          <w:t xml:space="preserve"> has shown that when synchronising aids </w:t>
        </w:r>
      </w:ins>
      <w:ins w:id="17" w:author="Westerlund, Johan" w:date="2019-04-02T14:53:00Z">
        <w:r w:rsidR="00641F12">
          <w:rPr>
            <w:lang w:val="en-GB"/>
          </w:rPr>
          <w:t xml:space="preserve">using </w:t>
        </w:r>
      </w:ins>
      <w:ins w:id="18" w:author="Westerlund, Johan" w:date="2019-04-02T15:08:00Z">
        <w:r w:rsidR="00925770">
          <w:rPr>
            <w:lang w:val="en-GB"/>
          </w:rPr>
          <w:t xml:space="preserve">single flashing </w:t>
        </w:r>
      </w:ins>
      <w:ins w:id="19" w:author="Westerlund, Johan" w:date="2019-04-02T14:53:00Z">
        <w:r w:rsidR="00925770">
          <w:rPr>
            <w:lang w:val="en-GB"/>
          </w:rPr>
          <w:t>characters</w:t>
        </w:r>
      </w:ins>
      <w:ins w:id="20" w:author="Westerlund, Johan" w:date="2019-04-02T14:49:00Z">
        <w:r w:rsidR="00641F12">
          <w:rPr>
            <w:lang w:val="en-GB"/>
          </w:rPr>
          <w:t>, the fairway will be perceived as dark most of the time</w:t>
        </w:r>
      </w:ins>
      <w:ins w:id="21" w:author="Westerlund, Johan" w:date="2019-04-02T14:54:00Z">
        <w:r w:rsidR="00641F12">
          <w:rPr>
            <w:lang w:val="en-GB"/>
          </w:rPr>
          <w:t xml:space="preserve"> if </w:t>
        </w:r>
      </w:ins>
      <w:ins w:id="22" w:author="Westerlund, Johan" w:date="2019-04-02T14:49:00Z">
        <w:r w:rsidR="00641F12">
          <w:rPr>
            <w:lang w:val="en-GB"/>
          </w:rPr>
          <w:t xml:space="preserve">the flash </w:t>
        </w:r>
      </w:ins>
      <w:ins w:id="23" w:author="Westerlund, Johan" w:date="2019-04-02T14:54:00Z">
        <w:r w:rsidR="00641F12">
          <w:rPr>
            <w:lang w:val="en-GB"/>
          </w:rPr>
          <w:t xml:space="preserve">itself </w:t>
        </w:r>
      </w:ins>
      <w:ins w:id="24" w:author="Westerlund, Johan" w:date="2019-04-02T14:49:00Z">
        <w:r w:rsidR="00641F12">
          <w:rPr>
            <w:lang w:val="en-GB"/>
          </w:rPr>
          <w:t xml:space="preserve">has a </w:t>
        </w:r>
      </w:ins>
      <w:ins w:id="25" w:author="Westerlund, Johan" w:date="2019-04-02T14:51:00Z">
        <w:r w:rsidR="00641F12">
          <w:rPr>
            <w:lang w:val="en-GB"/>
          </w:rPr>
          <w:t xml:space="preserve">very </w:t>
        </w:r>
      </w:ins>
      <w:ins w:id="26" w:author="Westerlund, Johan" w:date="2019-04-02T14:49:00Z">
        <w:r w:rsidR="00641F12">
          <w:rPr>
            <w:lang w:val="en-GB"/>
          </w:rPr>
          <w:t>short duration</w:t>
        </w:r>
      </w:ins>
      <w:ins w:id="27" w:author="Westerlund, Johan" w:date="2019-04-02T14:51:00Z">
        <w:r w:rsidR="00641F12">
          <w:rPr>
            <w:lang w:val="en-GB"/>
          </w:rPr>
          <w:t xml:space="preserve">, as is </w:t>
        </w:r>
      </w:ins>
      <w:ins w:id="28" w:author="Westerlund, Johan" w:date="2019-04-02T15:11:00Z">
        <w:r w:rsidR="00FD36C0">
          <w:rPr>
            <w:lang w:val="en-GB"/>
          </w:rPr>
          <w:t>possible</w:t>
        </w:r>
      </w:ins>
      <w:ins w:id="29" w:author="Westerlund, Johan" w:date="2019-04-02T14:51:00Z">
        <w:r w:rsidR="00641F12">
          <w:rPr>
            <w:lang w:val="en-GB"/>
          </w:rPr>
          <w:t xml:space="preserve"> with LED light sources. </w:t>
        </w:r>
      </w:ins>
      <w:ins w:id="30" w:author="Westerlund, Johan" w:date="2019-04-02T15:09:00Z">
        <w:r w:rsidR="00FD36C0">
          <w:rPr>
            <w:lang w:val="en-GB"/>
          </w:rPr>
          <w:t xml:space="preserve">Therefore, when </w:t>
        </w:r>
      </w:ins>
      <w:ins w:id="31" w:author="Westerlund, Johan" w:date="2019-04-02T15:10:00Z">
        <w:r w:rsidR="00FD36C0">
          <w:rPr>
            <w:lang w:val="en-GB"/>
          </w:rPr>
          <w:t xml:space="preserve">synchronising </w:t>
        </w:r>
      </w:ins>
      <w:ins w:id="32" w:author="Westerlund, Johan" w:date="2019-04-02T15:12:00Z">
        <w:r w:rsidR="00FD36C0">
          <w:rPr>
            <w:lang w:val="en-GB"/>
          </w:rPr>
          <w:t xml:space="preserve">lights using </w:t>
        </w:r>
      </w:ins>
      <w:ins w:id="33" w:author="Westerlund, Johan" w:date="2019-04-02T15:09:00Z">
        <w:r w:rsidR="00FD36C0">
          <w:rPr>
            <w:lang w:val="en-GB"/>
          </w:rPr>
          <w:t>single flash characters with flash durations</w:t>
        </w:r>
      </w:ins>
      <w:ins w:id="34" w:author="Westerlund, Johan" w:date="2019-04-02T15:12:00Z">
        <w:r w:rsidR="00FD36C0">
          <w:rPr>
            <w:lang w:val="en-GB"/>
          </w:rPr>
          <w:t xml:space="preserve"> of 0,5 seconds or shorter</w:t>
        </w:r>
      </w:ins>
      <w:ins w:id="35" w:author="Westerlund, Johan" w:date="2019-04-02T15:09:00Z">
        <w:r w:rsidR="00FD36C0">
          <w:rPr>
            <w:lang w:val="en-GB"/>
          </w:rPr>
          <w:t xml:space="preserve">, </w:t>
        </w:r>
      </w:ins>
      <w:ins w:id="36" w:author="Westerlund, Johan" w:date="2019-04-02T14:59:00Z">
        <w:r w:rsidR="00925770">
          <w:rPr>
            <w:lang w:val="en-GB"/>
          </w:rPr>
          <w:t>it is not recommended to us</w:t>
        </w:r>
      </w:ins>
      <w:ins w:id="37" w:author="Westerlund, Johan" w:date="2019-04-02T15:11:00Z">
        <w:r w:rsidR="00FD36C0">
          <w:rPr>
            <w:lang w:val="en-GB"/>
          </w:rPr>
          <w:t xml:space="preserve">e </w:t>
        </w:r>
      </w:ins>
      <w:ins w:id="38" w:author="Westerlund, Johan" w:date="2019-04-02T14:54:00Z">
        <w:r w:rsidR="00641F12">
          <w:rPr>
            <w:lang w:val="en-GB"/>
          </w:rPr>
          <w:t>character</w:t>
        </w:r>
      </w:ins>
      <w:ins w:id="39" w:author="Westerlund, Johan" w:date="2019-04-02T15:11:00Z">
        <w:r w:rsidR="00FD36C0">
          <w:rPr>
            <w:lang w:val="en-GB"/>
          </w:rPr>
          <w:t xml:space="preserve">s </w:t>
        </w:r>
      </w:ins>
      <w:ins w:id="40" w:author="Westerlund, Johan" w:date="2019-04-02T15:13:00Z">
        <w:r w:rsidR="00FD36C0">
          <w:rPr>
            <w:lang w:val="en-GB"/>
          </w:rPr>
          <w:t xml:space="preserve">with periods </w:t>
        </w:r>
      </w:ins>
      <w:ins w:id="41" w:author="Westerlund, Johan" w:date="2019-04-02T15:11:00Z">
        <w:r w:rsidR="00FD36C0">
          <w:rPr>
            <w:lang w:val="en-GB"/>
          </w:rPr>
          <w:t>longer than 2 seconds</w:t>
        </w:r>
      </w:ins>
      <w:ins w:id="42" w:author="Westerlund, Johan" w:date="2019-04-02T14:52:00Z">
        <w:r w:rsidR="00641F12">
          <w:rPr>
            <w:lang w:val="en-GB"/>
          </w:rPr>
          <w:t>.</w:t>
        </w:r>
      </w:ins>
      <w:ins w:id="43" w:author="Westerlund, Johan" w:date="2019-04-02T15:00:00Z">
        <w:r w:rsidR="00925770">
          <w:rPr>
            <w:lang w:val="en-GB"/>
          </w:rPr>
          <w:t xml:space="preserve"> </w:t>
        </w:r>
      </w:ins>
    </w:p>
    <w:p w14:paraId="58CC2D61" w14:textId="77777777" w:rsidR="002E735D" w:rsidRPr="0006346A" w:rsidRDefault="00AC2129">
      <w:pPr>
        <w:pStyle w:val="ListParagraph"/>
        <w:numPr>
          <w:ilvl w:val="2"/>
          <w:numId w:val="5"/>
        </w:numPr>
        <w:tabs>
          <w:tab w:val="left" w:pos="1139"/>
          <w:tab w:val="left" w:pos="1140"/>
        </w:tabs>
        <w:ind w:hanging="992"/>
        <w:rPr>
          <w:b/>
          <w:sz w:val="18"/>
          <w:lang w:val="en-GB"/>
        </w:rPr>
      </w:pPr>
      <w:r w:rsidRPr="0006346A">
        <w:rPr>
          <w:b/>
          <w:color w:val="407DC9"/>
          <w:lang w:val="en-GB"/>
        </w:rPr>
        <w:t>S</w:t>
      </w:r>
      <w:r w:rsidRPr="0006346A">
        <w:rPr>
          <w:b/>
          <w:color w:val="407DC9"/>
          <w:sz w:val="18"/>
          <w:lang w:val="en-GB"/>
        </w:rPr>
        <w:t>EQUENTIAL FLASHING</w:t>
      </w:r>
    </w:p>
    <w:p w14:paraId="2BF5CB11" w14:textId="77777777" w:rsidR="002E735D" w:rsidRPr="0006346A" w:rsidRDefault="00AC2129">
      <w:pPr>
        <w:pStyle w:val="BodyText"/>
        <w:spacing w:before="119"/>
        <w:ind w:left="147" w:right="444"/>
        <w:rPr>
          <w:lang w:val="en-GB"/>
        </w:rPr>
      </w:pPr>
      <w:r w:rsidRPr="0006346A">
        <w:rPr>
          <w:lang w:val="en-GB"/>
        </w:rPr>
        <w:t>For lights flashing sequentially, the sync delay needs to be determined taking into account the geometry of the channel and in particular the paired buoy spacing. As a guide – ‘the closer the buoys are together the shorter the delay may be’.</w:t>
      </w:r>
    </w:p>
    <w:p w14:paraId="0F7C0313" w14:textId="77777777" w:rsidR="002E735D" w:rsidRPr="0006346A" w:rsidRDefault="00AC2129">
      <w:pPr>
        <w:pStyle w:val="BodyText"/>
        <w:spacing w:before="121"/>
        <w:ind w:left="147" w:right="767"/>
        <w:rPr>
          <w:lang w:val="en-GB"/>
        </w:rPr>
      </w:pPr>
      <w:r w:rsidRPr="0006346A">
        <w:rPr>
          <w:lang w:val="en-GB"/>
        </w:rPr>
        <w:t>The geographical spacing between synchronised lights within a group, on fixed or floating aids, should be such that the group as a whole is normally within the observer’s field of view.</w:t>
      </w:r>
    </w:p>
    <w:p w14:paraId="238EB6B6" w14:textId="77777777" w:rsidR="002E735D" w:rsidRPr="0006346A" w:rsidRDefault="00AC2129">
      <w:pPr>
        <w:pStyle w:val="BodyText"/>
        <w:spacing w:before="119"/>
        <w:ind w:left="147" w:right="740"/>
        <w:rPr>
          <w:lang w:val="en-GB"/>
        </w:rPr>
      </w:pPr>
      <w:r w:rsidRPr="0006346A">
        <w:rPr>
          <w:lang w:val="en-GB"/>
        </w:rPr>
        <w:t>When selecting flash character of sequencing lights and/or pairs, effect of sync failure on identification of such lights should be considered.</w:t>
      </w:r>
    </w:p>
    <w:p w14:paraId="3504308C" w14:textId="77777777" w:rsidR="002E735D" w:rsidRPr="0006346A" w:rsidRDefault="00AC2129">
      <w:pPr>
        <w:pStyle w:val="ListParagraph"/>
        <w:numPr>
          <w:ilvl w:val="2"/>
          <w:numId w:val="5"/>
        </w:numPr>
        <w:tabs>
          <w:tab w:val="left" w:pos="1139"/>
          <w:tab w:val="left" w:pos="1140"/>
        </w:tabs>
        <w:spacing w:before="121"/>
        <w:ind w:hanging="992"/>
        <w:rPr>
          <w:b/>
          <w:sz w:val="18"/>
          <w:lang w:val="en-GB"/>
        </w:rPr>
      </w:pPr>
      <w:r w:rsidRPr="0006346A">
        <w:rPr>
          <w:b/>
          <w:color w:val="407DC9"/>
          <w:lang w:val="en-GB"/>
        </w:rPr>
        <w:t>L</w:t>
      </w:r>
      <w:r w:rsidRPr="0006346A">
        <w:rPr>
          <w:b/>
          <w:color w:val="407DC9"/>
          <w:sz w:val="18"/>
          <w:lang w:val="en-GB"/>
        </w:rPr>
        <w:t>EADING</w:t>
      </w:r>
      <w:r w:rsidRPr="0006346A">
        <w:rPr>
          <w:b/>
          <w:color w:val="407DC9"/>
          <w:spacing w:val="-2"/>
          <w:sz w:val="18"/>
          <w:lang w:val="en-GB"/>
        </w:rPr>
        <w:t xml:space="preserve"> </w:t>
      </w:r>
      <w:r w:rsidRPr="0006346A">
        <w:rPr>
          <w:b/>
          <w:color w:val="407DC9"/>
          <w:lang w:val="en-GB"/>
        </w:rPr>
        <w:t>L</w:t>
      </w:r>
      <w:r w:rsidRPr="0006346A">
        <w:rPr>
          <w:b/>
          <w:color w:val="407DC9"/>
          <w:sz w:val="18"/>
          <w:lang w:val="en-GB"/>
        </w:rPr>
        <w:t>IGHTS</w:t>
      </w:r>
    </w:p>
    <w:p w14:paraId="7CC728D2" w14:textId="77777777" w:rsidR="002E735D" w:rsidRPr="0006346A" w:rsidRDefault="00AC2129">
      <w:pPr>
        <w:pStyle w:val="BodyText"/>
        <w:spacing w:before="120"/>
        <w:ind w:left="147" w:right="595"/>
        <w:rPr>
          <w:lang w:val="en-GB"/>
        </w:rPr>
      </w:pPr>
      <w:r w:rsidRPr="0006346A">
        <w:rPr>
          <w:lang w:val="en-GB"/>
        </w:rPr>
        <w:t>Selection of characters and management of synchronised leading lights ([20], [15]) should be such that the front and rear lights can be identified easily, and an overlap of their flash ‘on’ time can still occur in the event of sync failure.</w:t>
      </w:r>
    </w:p>
    <w:p w14:paraId="7F7608CE" w14:textId="77777777" w:rsidR="002E735D" w:rsidRDefault="00AC2129">
      <w:pPr>
        <w:pStyle w:val="BodyText"/>
        <w:spacing w:before="120"/>
        <w:ind w:left="147" w:right="475"/>
        <w:rPr>
          <w:ins w:id="44" w:author="Westerlund, Johan" w:date="2019-04-02T16:19:00Z"/>
          <w:lang w:val="en-GB"/>
        </w:rPr>
      </w:pPr>
      <w:r w:rsidRPr="0006346A">
        <w:rPr>
          <w:lang w:val="en-GB"/>
        </w:rPr>
        <w:t xml:space="preserve">Special consideration should be taken in the design of synchronised leading lights to ensure that in the event of the failure of one lead, a single light is not mistakenly paired with an apparently synchronised external source </w:t>
      </w:r>
      <w:r w:rsidRPr="0006346A">
        <w:rPr>
          <w:lang w:val="en-GB"/>
        </w:rPr>
        <w:lastRenderedPageBreak/>
        <w:t>such as its reflection on water. This consideration could include an automatic disabling of the second light if after risk assessment this is required.</w:t>
      </w:r>
    </w:p>
    <w:p w14:paraId="6E3CC53D" w14:textId="77777777" w:rsidR="002E5ADD" w:rsidRPr="0006346A" w:rsidRDefault="002E5ADD" w:rsidP="002E5ADD">
      <w:pPr>
        <w:pStyle w:val="ListParagraph"/>
        <w:numPr>
          <w:ilvl w:val="2"/>
          <w:numId w:val="5"/>
        </w:numPr>
        <w:tabs>
          <w:tab w:val="left" w:pos="1139"/>
          <w:tab w:val="left" w:pos="1140"/>
        </w:tabs>
        <w:spacing w:before="55"/>
        <w:ind w:hanging="992"/>
        <w:rPr>
          <w:moveTo w:id="45" w:author="Westerlund, Johan" w:date="2019-04-02T16:19:00Z"/>
          <w:b/>
          <w:sz w:val="18"/>
          <w:lang w:val="en-GB"/>
        </w:rPr>
      </w:pPr>
      <w:moveToRangeStart w:id="46" w:author="Westerlund, Johan" w:date="2019-04-02T16:19:00Z" w:name="move5114382"/>
      <w:moveTo w:id="47" w:author="Westerlund, Johan" w:date="2019-04-02T16:19:00Z">
        <w:r w:rsidRPr="0006346A">
          <w:rPr>
            <w:b/>
            <w:color w:val="407DC9"/>
            <w:lang w:val="en-GB"/>
          </w:rPr>
          <w:t>O</w:t>
        </w:r>
        <w:r w:rsidRPr="0006346A">
          <w:rPr>
            <w:b/>
            <w:color w:val="407DC9"/>
            <w:sz w:val="18"/>
            <w:lang w:val="en-GB"/>
          </w:rPr>
          <w:t>THER</w:t>
        </w:r>
        <w:r w:rsidRPr="0006346A">
          <w:rPr>
            <w:b/>
            <w:color w:val="407DC9"/>
            <w:spacing w:val="-2"/>
            <w:sz w:val="18"/>
            <w:lang w:val="en-GB"/>
          </w:rPr>
          <w:t xml:space="preserve"> </w:t>
        </w:r>
        <w:r w:rsidRPr="0006346A">
          <w:rPr>
            <w:b/>
            <w:color w:val="407DC9"/>
            <w:sz w:val="18"/>
            <w:lang w:val="en-GB"/>
          </w:rPr>
          <w:t>CONSIDERATIONS</w:t>
        </w:r>
      </w:moveTo>
    </w:p>
    <w:p w14:paraId="2C679F7C" w14:textId="77777777" w:rsidR="002E5ADD" w:rsidRPr="0006346A" w:rsidRDefault="002E5ADD" w:rsidP="002E5ADD">
      <w:pPr>
        <w:pStyle w:val="ListParagraph"/>
        <w:numPr>
          <w:ilvl w:val="0"/>
          <w:numId w:val="3"/>
        </w:numPr>
        <w:tabs>
          <w:tab w:val="left" w:pos="714"/>
          <w:tab w:val="left" w:pos="715"/>
        </w:tabs>
        <w:ind w:right="410" w:hanging="567"/>
        <w:rPr>
          <w:moveTo w:id="48" w:author="Westerlund, Johan" w:date="2019-04-02T16:19:00Z"/>
          <w:lang w:val="en-GB"/>
        </w:rPr>
      </w:pPr>
      <w:moveTo w:id="49" w:author="Westerlund, Johan" w:date="2019-04-02T16:19:00Z">
        <w:r w:rsidRPr="0006346A">
          <w:rPr>
            <w:lang w:val="en-GB"/>
          </w:rPr>
          <w:t>The</w:t>
        </w:r>
        <w:r w:rsidRPr="0006346A">
          <w:rPr>
            <w:spacing w:val="-9"/>
            <w:lang w:val="en-GB"/>
          </w:rPr>
          <w:t xml:space="preserve"> </w:t>
        </w:r>
        <w:r w:rsidRPr="0006346A">
          <w:rPr>
            <w:lang w:val="en-GB"/>
          </w:rPr>
          <w:t>geographical</w:t>
        </w:r>
        <w:r w:rsidRPr="0006346A">
          <w:rPr>
            <w:spacing w:val="-9"/>
            <w:lang w:val="en-GB"/>
          </w:rPr>
          <w:t xml:space="preserve"> </w:t>
        </w:r>
        <w:r w:rsidRPr="0006346A">
          <w:rPr>
            <w:lang w:val="en-GB"/>
          </w:rPr>
          <w:t>layout</w:t>
        </w:r>
        <w:r w:rsidRPr="0006346A">
          <w:rPr>
            <w:spacing w:val="-9"/>
            <w:lang w:val="en-GB"/>
          </w:rPr>
          <w:t xml:space="preserve"> </w:t>
        </w:r>
        <w:r w:rsidRPr="0006346A">
          <w:rPr>
            <w:lang w:val="en-GB"/>
          </w:rPr>
          <w:t>and</w:t>
        </w:r>
        <w:r w:rsidRPr="0006346A">
          <w:rPr>
            <w:spacing w:val="-9"/>
            <w:lang w:val="en-GB"/>
          </w:rPr>
          <w:t xml:space="preserve"> </w:t>
        </w:r>
        <w:r w:rsidRPr="0006346A">
          <w:rPr>
            <w:lang w:val="en-GB"/>
          </w:rPr>
          <w:t>mix</w:t>
        </w:r>
        <w:r w:rsidRPr="0006346A">
          <w:rPr>
            <w:spacing w:val="-9"/>
            <w:lang w:val="en-GB"/>
          </w:rPr>
          <w:t xml:space="preserve"> </w:t>
        </w:r>
        <w:r w:rsidRPr="0006346A">
          <w:rPr>
            <w:lang w:val="en-GB"/>
          </w:rPr>
          <w:t>of</w:t>
        </w:r>
        <w:r w:rsidRPr="0006346A">
          <w:rPr>
            <w:spacing w:val="-7"/>
            <w:lang w:val="en-GB"/>
          </w:rPr>
          <w:t xml:space="preserve"> </w:t>
        </w:r>
        <w:r w:rsidRPr="0006346A">
          <w:rPr>
            <w:lang w:val="en-GB"/>
          </w:rPr>
          <w:t>the</w:t>
        </w:r>
        <w:r w:rsidRPr="0006346A">
          <w:rPr>
            <w:spacing w:val="-9"/>
            <w:lang w:val="en-GB"/>
          </w:rPr>
          <w:t xml:space="preserve"> </w:t>
        </w:r>
        <w:r w:rsidRPr="0006346A">
          <w:rPr>
            <w:lang w:val="en-GB"/>
          </w:rPr>
          <w:t>aids</w:t>
        </w:r>
        <w:r w:rsidRPr="0006346A">
          <w:rPr>
            <w:spacing w:val="-9"/>
            <w:lang w:val="en-GB"/>
          </w:rPr>
          <w:t xml:space="preserve"> </w:t>
        </w:r>
        <w:r w:rsidRPr="0006346A">
          <w:rPr>
            <w:lang w:val="en-GB"/>
          </w:rPr>
          <w:t>to</w:t>
        </w:r>
        <w:r w:rsidRPr="0006346A">
          <w:rPr>
            <w:spacing w:val="-9"/>
            <w:lang w:val="en-GB"/>
          </w:rPr>
          <w:t xml:space="preserve"> </w:t>
        </w:r>
        <w:r w:rsidRPr="0006346A">
          <w:rPr>
            <w:lang w:val="en-GB"/>
          </w:rPr>
          <w:t>navigation,</w:t>
        </w:r>
        <w:r w:rsidRPr="0006346A">
          <w:rPr>
            <w:spacing w:val="-9"/>
            <w:lang w:val="en-GB"/>
          </w:rPr>
          <w:t xml:space="preserve"> </w:t>
        </w:r>
        <w:r w:rsidRPr="0006346A">
          <w:rPr>
            <w:lang w:val="en-GB"/>
          </w:rPr>
          <w:t>channel</w:t>
        </w:r>
        <w:r w:rsidRPr="0006346A">
          <w:rPr>
            <w:spacing w:val="-7"/>
            <w:lang w:val="en-GB"/>
          </w:rPr>
          <w:t xml:space="preserve"> </w:t>
        </w:r>
        <w:r w:rsidRPr="0006346A">
          <w:rPr>
            <w:lang w:val="en-GB"/>
          </w:rPr>
          <w:t>or</w:t>
        </w:r>
        <w:r w:rsidRPr="0006346A">
          <w:rPr>
            <w:spacing w:val="-9"/>
            <w:lang w:val="en-GB"/>
          </w:rPr>
          <w:t xml:space="preserve"> </w:t>
        </w:r>
        <w:r w:rsidRPr="0006346A">
          <w:rPr>
            <w:lang w:val="en-GB"/>
          </w:rPr>
          <w:t>port</w:t>
        </w:r>
        <w:r w:rsidRPr="0006346A">
          <w:rPr>
            <w:spacing w:val="-8"/>
            <w:lang w:val="en-GB"/>
          </w:rPr>
          <w:t xml:space="preserve"> </w:t>
        </w:r>
        <w:r w:rsidRPr="0006346A">
          <w:rPr>
            <w:lang w:val="en-GB"/>
          </w:rPr>
          <w:t>approach</w:t>
        </w:r>
        <w:r w:rsidRPr="0006346A">
          <w:rPr>
            <w:spacing w:val="-9"/>
            <w:lang w:val="en-GB"/>
          </w:rPr>
          <w:t xml:space="preserve"> </w:t>
        </w:r>
        <w:r w:rsidRPr="0006346A">
          <w:rPr>
            <w:lang w:val="en-GB"/>
          </w:rPr>
          <w:t>where</w:t>
        </w:r>
        <w:r w:rsidRPr="0006346A">
          <w:rPr>
            <w:spacing w:val="-8"/>
            <w:lang w:val="en-GB"/>
          </w:rPr>
          <w:t xml:space="preserve"> </w:t>
        </w:r>
        <w:r w:rsidRPr="0006346A">
          <w:rPr>
            <w:lang w:val="en-GB"/>
          </w:rPr>
          <w:t>synchronised</w:t>
        </w:r>
        <w:r w:rsidRPr="0006346A">
          <w:rPr>
            <w:spacing w:val="-9"/>
            <w:lang w:val="en-GB"/>
          </w:rPr>
          <w:t xml:space="preserve"> </w:t>
        </w:r>
        <w:r w:rsidRPr="0006346A">
          <w:rPr>
            <w:lang w:val="en-GB"/>
          </w:rPr>
          <w:t>aids are deployed should be considered as a whole before decisions are made to establish such</w:t>
        </w:r>
        <w:r w:rsidRPr="0006346A">
          <w:rPr>
            <w:spacing w:val="-13"/>
            <w:lang w:val="en-GB"/>
          </w:rPr>
          <w:t xml:space="preserve"> </w:t>
        </w:r>
        <w:r w:rsidRPr="0006346A">
          <w:rPr>
            <w:lang w:val="en-GB"/>
          </w:rPr>
          <w:t>aids.</w:t>
        </w:r>
      </w:moveTo>
    </w:p>
    <w:p w14:paraId="1E5E284C" w14:textId="77777777" w:rsidR="002E5ADD" w:rsidRPr="0006346A" w:rsidRDefault="002E5ADD" w:rsidP="002E5ADD">
      <w:pPr>
        <w:pStyle w:val="ListParagraph"/>
        <w:numPr>
          <w:ilvl w:val="0"/>
          <w:numId w:val="3"/>
        </w:numPr>
        <w:tabs>
          <w:tab w:val="left" w:pos="714"/>
          <w:tab w:val="left" w:pos="715"/>
        </w:tabs>
        <w:spacing w:before="121"/>
        <w:ind w:right="414" w:hanging="567"/>
        <w:rPr>
          <w:moveTo w:id="50" w:author="Westerlund, Johan" w:date="2019-04-02T16:19:00Z"/>
          <w:lang w:val="en-GB"/>
        </w:rPr>
      </w:pPr>
      <w:moveTo w:id="51" w:author="Westerlund, Johan" w:date="2019-04-02T16:19:00Z">
        <w:r w:rsidRPr="0006346A">
          <w:rPr>
            <w:lang w:val="en-GB"/>
          </w:rPr>
          <w:t>The likely sea state and prevailing visibility – i.e. local conditions – should be considered when planning to use synchronised or sequential lights in a</w:t>
        </w:r>
        <w:r w:rsidRPr="0006346A">
          <w:rPr>
            <w:spacing w:val="-4"/>
            <w:lang w:val="en-GB"/>
          </w:rPr>
          <w:t xml:space="preserve"> </w:t>
        </w:r>
        <w:r w:rsidRPr="0006346A">
          <w:rPr>
            <w:lang w:val="en-GB"/>
          </w:rPr>
          <w:t>waterway.</w:t>
        </w:r>
      </w:moveTo>
    </w:p>
    <w:p w14:paraId="1D3CB3B1" w14:textId="77777777" w:rsidR="002E5ADD" w:rsidRPr="0006346A" w:rsidRDefault="002E5ADD" w:rsidP="002E5ADD">
      <w:pPr>
        <w:pStyle w:val="ListParagraph"/>
        <w:numPr>
          <w:ilvl w:val="0"/>
          <w:numId w:val="3"/>
        </w:numPr>
        <w:tabs>
          <w:tab w:val="left" w:pos="715"/>
        </w:tabs>
        <w:spacing w:before="119"/>
        <w:ind w:right="411" w:hanging="567"/>
        <w:jc w:val="both"/>
        <w:rPr>
          <w:moveTo w:id="52" w:author="Westerlund, Johan" w:date="2019-04-02T16:19:00Z"/>
          <w:lang w:val="en-GB"/>
        </w:rPr>
      </w:pPr>
      <w:moveTo w:id="53" w:author="Westerlund, Johan" w:date="2019-04-02T16:19:00Z">
        <w:r w:rsidRPr="0006346A">
          <w:rPr>
            <w:lang w:val="en-GB"/>
          </w:rPr>
          <w:t>At dusk when the lights first turn on, and on occasion due to synchronisation signal loss, there may be a period</w:t>
        </w:r>
        <w:r w:rsidRPr="0006346A">
          <w:rPr>
            <w:spacing w:val="-6"/>
            <w:lang w:val="en-GB"/>
          </w:rPr>
          <w:t xml:space="preserve"> </w:t>
        </w:r>
        <w:r w:rsidRPr="0006346A">
          <w:rPr>
            <w:lang w:val="en-GB"/>
          </w:rPr>
          <w:t>of</w:t>
        </w:r>
        <w:r w:rsidRPr="0006346A">
          <w:rPr>
            <w:spacing w:val="-4"/>
            <w:lang w:val="en-GB"/>
          </w:rPr>
          <w:t xml:space="preserve"> </w:t>
        </w:r>
        <w:r w:rsidRPr="0006346A">
          <w:rPr>
            <w:lang w:val="en-GB"/>
          </w:rPr>
          <w:t>time</w:t>
        </w:r>
        <w:r w:rsidRPr="0006346A">
          <w:rPr>
            <w:spacing w:val="-5"/>
            <w:lang w:val="en-GB"/>
          </w:rPr>
          <w:t xml:space="preserve"> </w:t>
        </w:r>
        <w:r w:rsidRPr="0006346A">
          <w:rPr>
            <w:lang w:val="en-GB"/>
          </w:rPr>
          <w:t>where</w:t>
        </w:r>
        <w:r w:rsidRPr="0006346A">
          <w:rPr>
            <w:spacing w:val="-5"/>
            <w:lang w:val="en-GB"/>
          </w:rPr>
          <w:t xml:space="preserve"> </w:t>
        </w:r>
        <w:r w:rsidRPr="0006346A">
          <w:rPr>
            <w:lang w:val="en-GB"/>
          </w:rPr>
          <w:t>one</w:t>
        </w:r>
        <w:r w:rsidRPr="0006346A">
          <w:rPr>
            <w:spacing w:val="-4"/>
            <w:lang w:val="en-GB"/>
          </w:rPr>
          <w:t xml:space="preserve"> </w:t>
        </w:r>
        <w:r w:rsidRPr="0006346A">
          <w:rPr>
            <w:lang w:val="en-GB"/>
          </w:rPr>
          <w:t>of</w:t>
        </w:r>
        <w:r w:rsidRPr="0006346A">
          <w:rPr>
            <w:spacing w:val="-4"/>
            <w:lang w:val="en-GB"/>
          </w:rPr>
          <w:t xml:space="preserve"> </w:t>
        </w:r>
        <w:r w:rsidRPr="0006346A">
          <w:rPr>
            <w:lang w:val="en-GB"/>
          </w:rPr>
          <w:t>more</w:t>
        </w:r>
        <w:r w:rsidRPr="0006346A">
          <w:rPr>
            <w:spacing w:val="-5"/>
            <w:lang w:val="en-GB"/>
          </w:rPr>
          <w:t xml:space="preserve"> </w:t>
        </w:r>
        <w:r w:rsidRPr="0006346A">
          <w:rPr>
            <w:lang w:val="en-GB"/>
          </w:rPr>
          <w:t>of</w:t>
        </w:r>
        <w:r w:rsidRPr="0006346A">
          <w:rPr>
            <w:spacing w:val="-4"/>
            <w:lang w:val="en-GB"/>
          </w:rPr>
          <w:t xml:space="preserve"> </w:t>
        </w:r>
        <w:r w:rsidRPr="0006346A">
          <w:rPr>
            <w:lang w:val="en-GB"/>
          </w:rPr>
          <w:t>the</w:t>
        </w:r>
        <w:r w:rsidRPr="0006346A">
          <w:rPr>
            <w:spacing w:val="-5"/>
            <w:lang w:val="en-GB"/>
          </w:rPr>
          <w:t xml:space="preserve"> </w:t>
        </w:r>
        <w:r w:rsidRPr="0006346A">
          <w:rPr>
            <w:lang w:val="en-GB"/>
          </w:rPr>
          <w:t>lights</w:t>
        </w:r>
        <w:r w:rsidRPr="0006346A">
          <w:rPr>
            <w:spacing w:val="-5"/>
            <w:lang w:val="en-GB"/>
          </w:rPr>
          <w:t xml:space="preserve"> </w:t>
        </w:r>
        <w:r w:rsidRPr="0006346A">
          <w:rPr>
            <w:lang w:val="en-GB"/>
          </w:rPr>
          <w:t>will</w:t>
        </w:r>
        <w:r w:rsidRPr="0006346A">
          <w:rPr>
            <w:spacing w:val="-3"/>
            <w:lang w:val="en-GB"/>
          </w:rPr>
          <w:t xml:space="preserve"> </w:t>
        </w:r>
        <w:r w:rsidRPr="0006346A">
          <w:rPr>
            <w:lang w:val="en-GB"/>
          </w:rPr>
          <w:t>not</w:t>
        </w:r>
        <w:r w:rsidRPr="0006346A">
          <w:rPr>
            <w:spacing w:val="-6"/>
            <w:lang w:val="en-GB"/>
          </w:rPr>
          <w:t xml:space="preserve"> </w:t>
        </w:r>
        <w:r w:rsidRPr="0006346A">
          <w:rPr>
            <w:lang w:val="en-GB"/>
          </w:rPr>
          <w:t>be</w:t>
        </w:r>
        <w:r w:rsidRPr="0006346A">
          <w:rPr>
            <w:spacing w:val="-5"/>
            <w:lang w:val="en-GB"/>
          </w:rPr>
          <w:t xml:space="preserve"> </w:t>
        </w:r>
        <w:r w:rsidRPr="0006346A">
          <w:rPr>
            <w:lang w:val="en-GB"/>
          </w:rPr>
          <w:t>in</w:t>
        </w:r>
        <w:r w:rsidRPr="0006346A">
          <w:rPr>
            <w:spacing w:val="-6"/>
            <w:lang w:val="en-GB"/>
          </w:rPr>
          <w:t xml:space="preserve"> </w:t>
        </w:r>
        <w:r w:rsidRPr="0006346A">
          <w:rPr>
            <w:lang w:val="en-GB"/>
          </w:rPr>
          <w:t>synch,</w:t>
        </w:r>
        <w:r w:rsidRPr="0006346A">
          <w:rPr>
            <w:spacing w:val="-4"/>
            <w:lang w:val="en-GB"/>
          </w:rPr>
          <w:t xml:space="preserve"> </w:t>
        </w:r>
        <w:r w:rsidRPr="0006346A">
          <w:rPr>
            <w:lang w:val="en-GB"/>
          </w:rPr>
          <w:t>therefore,</w:t>
        </w:r>
        <w:r w:rsidRPr="0006346A">
          <w:rPr>
            <w:spacing w:val="-4"/>
            <w:lang w:val="en-GB"/>
          </w:rPr>
          <w:t xml:space="preserve"> </w:t>
        </w:r>
        <w:r w:rsidRPr="0006346A">
          <w:rPr>
            <w:lang w:val="en-GB"/>
          </w:rPr>
          <w:t>consideration</w:t>
        </w:r>
        <w:r w:rsidRPr="0006346A">
          <w:rPr>
            <w:spacing w:val="-3"/>
            <w:lang w:val="en-GB"/>
          </w:rPr>
          <w:t xml:space="preserve"> </w:t>
        </w:r>
        <w:r w:rsidRPr="0006346A">
          <w:rPr>
            <w:lang w:val="en-GB"/>
          </w:rPr>
          <w:t>should</w:t>
        </w:r>
        <w:r w:rsidRPr="0006346A">
          <w:rPr>
            <w:spacing w:val="-6"/>
            <w:lang w:val="en-GB"/>
          </w:rPr>
          <w:t xml:space="preserve"> </w:t>
        </w:r>
        <w:r w:rsidRPr="0006346A">
          <w:rPr>
            <w:lang w:val="en-GB"/>
          </w:rPr>
          <w:t>be</w:t>
        </w:r>
        <w:r w:rsidRPr="0006346A">
          <w:rPr>
            <w:spacing w:val="-4"/>
            <w:lang w:val="en-GB"/>
          </w:rPr>
          <w:t xml:space="preserve"> </w:t>
        </w:r>
        <w:r w:rsidRPr="0006346A">
          <w:rPr>
            <w:lang w:val="en-GB"/>
          </w:rPr>
          <w:t>made to the general layout of the aids to navigation to ensure the mariner can still identify the</w:t>
        </w:r>
        <w:r w:rsidRPr="0006346A">
          <w:rPr>
            <w:spacing w:val="-18"/>
            <w:lang w:val="en-GB"/>
          </w:rPr>
          <w:t xml:space="preserve"> </w:t>
        </w:r>
        <w:r w:rsidRPr="0006346A">
          <w:rPr>
            <w:lang w:val="en-GB"/>
          </w:rPr>
          <w:t>channel.</w:t>
        </w:r>
      </w:moveTo>
    </w:p>
    <w:p w14:paraId="3CC65D1A" w14:textId="77777777" w:rsidR="002E5ADD" w:rsidRPr="0006346A" w:rsidRDefault="002E5ADD" w:rsidP="002E5ADD">
      <w:pPr>
        <w:pStyle w:val="ListParagraph"/>
        <w:numPr>
          <w:ilvl w:val="0"/>
          <w:numId w:val="3"/>
        </w:numPr>
        <w:tabs>
          <w:tab w:val="left" w:pos="714"/>
          <w:tab w:val="left" w:pos="715"/>
        </w:tabs>
        <w:spacing w:before="121"/>
        <w:ind w:right="409" w:hanging="567"/>
        <w:rPr>
          <w:moveTo w:id="54" w:author="Westerlund, Johan" w:date="2019-04-02T16:19:00Z"/>
          <w:lang w:val="en-GB"/>
        </w:rPr>
      </w:pPr>
      <w:moveTo w:id="55" w:author="Westerlund, Johan" w:date="2019-04-02T16:19:00Z">
        <w:r w:rsidRPr="0006346A">
          <w:rPr>
            <w:lang w:val="en-GB"/>
          </w:rPr>
          <w:t>The preference of using grouped synchronisation over sequential synchronisation may be made to avoid confusion to the mariner when transiting in an opposite direction to the sequential</w:t>
        </w:r>
        <w:r w:rsidRPr="0006346A">
          <w:rPr>
            <w:spacing w:val="-9"/>
            <w:lang w:val="en-GB"/>
          </w:rPr>
          <w:t xml:space="preserve"> </w:t>
        </w:r>
        <w:r w:rsidRPr="0006346A">
          <w:rPr>
            <w:lang w:val="en-GB"/>
          </w:rPr>
          <w:t>flashing.</w:t>
        </w:r>
      </w:moveTo>
    </w:p>
    <w:p w14:paraId="20EE7315" w14:textId="77777777" w:rsidR="002E5ADD" w:rsidRPr="0006346A" w:rsidRDefault="002E5ADD" w:rsidP="002E5ADD">
      <w:pPr>
        <w:pStyle w:val="ListParagraph"/>
        <w:numPr>
          <w:ilvl w:val="0"/>
          <w:numId w:val="3"/>
        </w:numPr>
        <w:tabs>
          <w:tab w:val="left" w:pos="714"/>
          <w:tab w:val="left" w:pos="715"/>
        </w:tabs>
        <w:spacing w:before="119"/>
        <w:ind w:right="411" w:hanging="567"/>
        <w:rPr>
          <w:moveTo w:id="56" w:author="Westerlund, Johan" w:date="2019-04-02T16:19:00Z"/>
          <w:lang w:val="en-GB"/>
        </w:rPr>
      </w:pPr>
      <w:moveTo w:id="57" w:author="Westerlund, Johan" w:date="2019-04-02T16:19:00Z">
        <w:r w:rsidRPr="0006346A">
          <w:rPr>
            <w:lang w:val="en-GB"/>
          </w:rPr>
          <w:t>Promulgation of information by way of notice to mariners must be carried out informing the mariners when a synchronised system is put in</w:t>
        </w:r>
        <w:r w:rsidRPr="0006346A">
          <w:rPr>
            <w:spacing w:val="-6"/>
            <w:lang w:val="en-GB"/>
          </w:rPr>
          <w:t xml:space="preserve"> </w:t>
        </w:r>
        <w:r w:rsidRPr="0006346A">
          <w:rPr>
            <w:lang w:val="en-GB"/>
          </w:rPr>
          <w:t>place.</w:t>
        </w:r>
      </w:moveTo>
    </w:p>
    <w:p w14:paraId="76C1AECA" w14:textId="77777777" w:rsidR="002E5ADD" w:rsidRPr="0006346A" w:rsidRDefault="002E5ADD" w:rsidP="002E5ADD">
      <w:pPr>
        <w:pStyle w:val="ListParagraph"/>
        <w:numPr>
          <w:ilvl w:val="0"/>
          <w:numId w:val="3"/>
        </w:numPr>
        <w:tabs>
          <w:tab w:val="left" w:pos="714"/>
          <w:tab w:val="left" w:pos="715"/>
        </w:tabs>
        <w:spacing w:before="121"/>
        <w:ind w:hanging="567"/>
        <w:rPr>
          <w:moveTo w:id="58" w:author="Westerlund, Johan" w:date="2019-04-02T16:19:00Z"/>
          <w:lang w:val="en-GB"/>
        </w:rPr>
      </w:pPr>
      <w:moveTo w:id="59" w:author="Westerlund, Johan" w:date="2019-04-02T16:19:00Z">
        <w:r w:rsidRPr="0006346A">
          <w:rPr>
            <w:lang w:val="en-GB"/>
          </w:rPr>
          <w:t>Affected stakeholders should be consulted when designing the synchronised</w:t>
        </w:r>
        <w:r w:rsidRPr="0006346A">
          <w:rPr>
            <w:spacing w:val="-8"/>
            <w:lang w:val="en-GB"/>
          </w:rPr>
          <w:t xml:space="preserve"> </w:t>
        </w:r>
        <w:r w:rsidRPr="0006346A">
          <w:rPr>
            <w:lang w:val="en-GB"/>
          </w:rPr>
          <w:t>system.</w:t>
        </w:r>
      </w:moveTo>
    </w:p>
    <w:moveToRangeEnd w:id="46"/>
    <w:p w14:paraId="7F5B6421" w14:textId="77777777" w:rsidR="002E5ADD" w:rsidRDefault="002E5ADD">
      <w:pPr>
        <w:pStyle w:val="BodyText"/>
        <w:spacing w:before="120"/>
        <w:ind w:left="147" w:right="475"/>
        <w:rPr>
          <w:ins w:id="60" w:author="Westerlund, Johan" w:date="2019-04-02T16:21:00Z"/>
          <w:lang w:val="en-GB"/>
        </w:rPr>
      </w:pPr>
    </w:p>
    <w:p w14:paraId="701D43CA" w14:textId="77777777" w:rsidR="002E5ADD" w:rsidRPr="0006346A" w:rsidRDefault="002E5ADD" w:rsidP="002E5ADD">
      <w:pPr>
        <w:pStyle w:val="Heading3"/>
        <w:numPr>
          <w:ilvl w:val="1"/>
          <w:numId w:val="2"/>
        </w:numPr>
        <w:tabs>
          <w:tab w:val="left" w:pos="997"/>
          <w:tab w:val="left" w:pos="998"/>
        </w:tabs>
        <w:rPr>
          <w:ins w:id="61" w:author="Westerlund, Johan" w:date="2019-04-02T16:21:00Z"/>
          <w:lang w:val="en-GB"/>
        </w:rPr>
      </w:pPr>
      <w:ins w:id="62" w:author="Westerlund, Johan" w:date="2019-04-02T16:21:00Z">
        <w:r w:rsidRPr="0006346A">
          <w:rPr>
            <w:noProof/>
            <w:lang w:val="nb-NO" w:eastAsia="nb-NO"/>
          </w:rPr>
          <mc:AlternateContent>
            <mc:Choice Requires="wps">
              <w:drawing>
                <wp:anchor distT="0" distB="0" distL="0" distR="0" simplePos="0" relativeHeight="251698688" behindDoc="1" locked="0" layoutInCell="1" allowOverlap="1" wp14:anchorId="4E3D2F89" wp14:editId="1C557F07">
                  <wp:simplePos x="0" y="0"/>
                  <wp:positionH relativeFrom="page">
                    <wp:posOffset>556895</wp:posOffset>
                  </wp:positionH>
                  <wp:positionV relativeFrom="paragraph">
                    <wp:posOffset>347980</wp:posOffset>
                  </wp:positionV>
                  <wp:extent cx="939165" cy="0"/>
                  <wp:effectExtent l="13970" t="7620" r="8890" b="11430"/>
                  <wp:wrapTopAndBottom/>
                  <wp:docPr id="7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0CFF3" id="Line 4" o:spid="_x0000_s1026" style="position:absolute;z-index:-251617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" strokecolor="#575756" strokeweight=".48pt">
                  <w10:wrap type="topAndBottom" anchorx="page"/>
                </v:line>
              </w:pict>
            </mc:Fallback>
          </mc:AlternateContent>
        </w:r>
        <w:r w:rsidRPr="0006346A">
          <w:rPr>
            <w:color w:val="407DC9"/>
            <w:lang w:val="en-GB"/>
          </w:rPr>
          <w:t>LIMITATIONS OF</w:t>
        </w:r>
        <w:r w:rsidRPr="0006346A">
          <w:rPr>
            <w:color w:val="407DC9"/>
            <w:spacing w:val="-2"/>
            <w:lang w:val="en-GB"/>
          </w:rPr>
          <w:t xml:space="preserve"> </w:t>
        </w:r>
        <w:r w:rsidRPr="0006346A">
          <w:rPr>
            <w:color w:val="407DC9"/>
            <w:lang w:val="en-GB"/>
          </w:rPr>
          <w:t>SYNCHRONISATION</w:t>
        </w:r>
      </w:ins>
    </w:p>
    <w:p w14:paraId="2DBE9BB0" w14:textId="77777777" w:rsidR="002E5ADD" w:rsidRPr="0006346A" w:rsidRDefault="002E5ADD" w:rsidP="002E5ADD">
      <w:pPr>
        <w:pStyle w:val="ListParagraph"/>
        <w:numPr>
          <w:ilvl w:val="2"/>
          <w:numId w:val="2"/>
        </w:numPr>
        <w:tabs>
          <w:tab w:val="left" w:pos="1139"/>
          <w:tab w:val="left" w:pos="1140"/>
        </w:tabs>
        <w:spacing w:before="90"/>
        <w:ind w:hanging="992"/>
        <w:rPr>
          <w:ins w:id="63" w:author="Westerlund, Johan" w:date="2019-04-02T16:21:00Z"/>
          <w:b/>
          <w:sz w:val="18"/>
          <w:lang w:val="en-GB"/>
        </w:rPr>
      </w:pPr>
      <w:ins w:id="64" w:author="Westerlund, Johan" w:date="2019-04-02T16:21:00Z">
        <w:r w:rsidRPr="0006346A">
          <w:rPr>
            <w:b/>
            <w:color w:val="407DC9"/>
            <w:lang w:val="en-GB"/>
          </w:rPr>
          <w:t>E</w:t>
        </w:r>
        <w:r w:rsidRPr="0006346A">
          <w:rPr>
            <w:b/>
            <w:color w:val="407DC9"/>
            <w:sz w:val="18"/>
            <w:lang w:val="en-GB"/>
          </w:rPr>
          <w:t>NVIRONMENTAL LIMITATIONS</w:t>
        </w:r>
      </w:ins>
    </w:p>
    <w:p w14:paraId="046779CB" w14:textId="77777777" w:rsidR="002E5ADD" w:rsidRPr="0006346A" w:rsidRDefault="002E5ADD" w:rsidP="002E5ADD">
      <w:pPr>
        <w:pStyle w:val="BodyText"/>
        <w:spacing w:before="120"/>
        <w:ind w:left="147" w:right="444"/>
        <w:rPr>
          <w:ins w:id="65" w:author="Westerlund, Johan" w:date="2019-04-02T16:21:00Z"/>
          <w:lang w:val="en-GB"/>
        </w:rPr>
      </w:pPr>
      <w:ins w:id="66" w:author="Westerlund, Johan" w:date="2019-04-02T16:21:00Z">
        <w:r w:rsidRPr="0006346A">
          <w:rPr>
            <w:lang w:val="en-GB"/>
          </w:rPr>
          <w:t>The application of synchronised and/or sequential aids to navigation does not necessarily provide the mariner with positional information. Synchronised lights provide spatial awareness and orientation within a channel or system of aids to navigation.</w:t>
        </w:r>
      </w:ins>
    </w:p>
    <w:p w14:paraId="10B825D5" w14:textId="77777777" w:rsidR="002E5ADD" w:rsidRPr="0006346A" w:rsidRDefault="002E5ADD" w:rsidP="002E5ADD">
      <w:pPr>
        <w:pStyle w:val="BodyText"/>
        <w:spacing w:before="121" w:line="268" w:lineRule="exact"/>
        <w:ind w:left="147"/>
        <w:rPr>
          <w:ins w:id="67" w:author="Westerlund, Johan" w:date="2019-04-02T16:21:00Z"/>
          <w:lang w:val="en-GB"/>
        </w:rPr>
      </w:pPr>
      <w:ins w:id="68" w:author="Westerlund, Johan" w:date="2019-04-02T16:21:00Z">
        <w:r w:rsidRPr="0006346A">
          <w:rPr>
            <w:lang w:val="en-GB"/>
          </w:rPr>
          <w:t>There are physical limitations with regard to the installation of equipment required for synchronisation systems,</w:t>
        </w:r>
      </w:ins>
    </w:p>
    <w:p w14:paraId="039021FE" w14:textId="77777777" w:rsidR="002E5ADD" w:rsidRPr="0006346A" w:rsidRDefault="002E5ADD" w:rsidP="002E5ADD">
      <w:pPr>
        <w:pStyle w:val="BodyText"/>
        <w:ind w:left="147" w:right="612"/>
        <w:rPr>
          <w:ins w:id="69" w:author="Westerlund, Johan" w:date="2019-04-02T16:21:00Z"/>
          <w:lang w:val="en-GB"/>
        </w:rPr>
      </w:pPr>
      <w:ins w:id="70" w:author="Westerlund, Johan" w:date="2019-04-02T16:21:00Z">
        <w:r w:rsidRPr="0006346A">
          <w:rPr>
            <w:lang w:val="en-GB"/>
          </w:rPr>
          <w:t>e.g. lights synchronised using the GNSS must ensure that the GNSS sensor has an un‐obscured view of the sky in order to receive regular timing signal updates. Atmospheric conditions may affect the signal strength for radio synchronisation systems.</w:t>
        </w:r>
      </w:ins>
    </w:p>
    <w:p w14:paraId="4B74B6EF" w14:textId="77777777" w:rsidR="002E5ADD" w:rsidRPr="0006346A" w:rsidRDefault="002E5ADD" w:rsidP="002E5ADD">
      <w:pPr>
        <w:pStyle w:val="BodyText"/>
        <w:spacing w:before="120"/>
        <w:ind w:left="147" w:right="486"/>
        <w:rPr>
          <w:ins w:id="71" w:author="Westerlund, Johan" w:date="2019-04-02T16:21:00Z"/>
          <w:lang w:val="en-GB"/>
        </w:rPr>
      </w:pPr>
      <w:ins w:id="72" w:author="Westerlund, Johan" w:date="2019-04-02T16:21:00Z">
        <w:r w:rsidRPr="0006346A">
          <w:rPr>
            <w:lang w:val="en-GB"/>
          </w:rPr>
          <w:t>It should be considered that power requirements to provide a synchronised light system will in general be a little greater.</w:t>
        </w:r>
      </w:ins>
    </w:p>
    <w:p w14:paraId="579AC85D" w14:textId="77777777" w:rsidR="002E5ADD" w:rsidRPr="0006346A" w:rsidRDefault="002E5ADD" w:rsidP="002E5ADD">
      <w:pPr>
        <w:pStyle w:val="BodyText"/>
        <w:spacing w:before="119"/>
        <w:ind w:left="147" w:right="431"/>
        <w:rPr>
          <w:ins w:id="73" w:author="Westerlund, Johan" w:date="2019-04-02T16:21:00Z"/>
          <w:lang w:val="en-GB"/>
        </w:rPr>
      </w:pPr>
      <w:ins w:id="74" w:author="Westerlund, Johan" w:date="2019-04-02T16:21:00Z">
        <w:r w:rsidRPr="0006346A">
          <w:rPr>
            <w:lang w:val="en-GB"/>
          </w:rPr>
          <w:t>The impact of synchronised/sequential lights can be adversely affected by: buoy stability, visibility, excessive height of eye vis‐à‐vis vertical divergence, and general adverse weather and sea conditions (in a manner similar to conventional marking).</w:t>
        </w:r>
      </w:ins>
    </w:p>
    <w:p w14:paraId="680573F2" w14:textId="77777777" w:rsidR="002E5ADD" w:rsidRPr="0006346A" w:rsidRDefault="002E5ADD" w:rsidP="002E5ADD">
      <w:pPr>
        <w:pStyle w:val="ListParagraph"/>
        <w:numPr>
          <w:ilvl w:val="2"/>
          <w:numId w:val="2"/>
        </w:numPr>
        <w:tabs>
          <w:tab w:val="left" w:pos="1139"/>
          <w:tab w:val="left" w:pos="1140"/>
        </w:tabs>
        <w:spacing w:before="121"/>
        <w:ind w:hanging="992"/>
        <w:rPr>
          <w:ins w:id="75" w:author="Westerlund, Johan" w:date="2019-04-02T16:21:00Z"/>
          <w:b/>
          <w:sz w:val="18"/>
          <w:lang w:val="en-GB"/>
        </w:rPr>
      </w:pPr>
      <w:ins w:id="76" w:author="Westerlund, Johan" w:date="2019-04-02T16:21:00Z">
        <w:r w:rsidRPr="0006346A">
          <w:rPr>
            <w:b/>
            <w:color w:val="407DC9"/>
            <w:lang w:val="en-GB"/>
          </w:rPr>
          <w:t>M</w:t>
        </w:r>
        <w:r w:rsidRPr="0006346A">
          <w:rPr>
            <w:b/>
            <w:color w:val="407DC9"/>
            <w:sz w:val="18"/>
            <w:lang w:val="en-GB"/>
          </w:rPr>
          <w:t>AXIMUM SLIPPAGE TIME</w:t>
        </w:r>
      </w:ins>
    </w:p>
    <w:p w14:paraId="343DF4CA" w14:textId="77777777" w:rsidR="002E5ADD" w:rsidRPr="0006346A" w:rsidRDefault="002E5ADD" w:rsidP="002E5ADD">
      <w:pPr>
        <w:pStyle w:val="BodyText"/>
        <w:spacing w:before="120"/>
        <w:ind w:left="147" w:right="510"/>
        <w:rPr>
          <w:ins w:id="77" w:author="Westerlund, Johan" w:date="2019-04-02T16:21:00Z"/>
          <w:lang w:val="en-GB"/>
        </w:rPr>
      </w:pPr>
      <w:ins w:id="78" w:author="Westerlund, Johan" w:date="2019-04-02T16:21:00Z">
        <w:r w:rsidRPr="0006346A">
          <w:rPr>
            <w:lang w:val="en-GB"/>
          </w:rPr>
          <w:t xml:space="preserve">To ensure the mariner can clearly ascertain synchronised groupings the timing error between synchronised lights should not be greater than 50 </w:t>
        </w:r>
        <w:proofErr w:type="spellStart"/>
        <w:r w:rsidRPr="0006346A">
          <w:rPr>
            <w:lang w:val="en-GB"/>
          </w:rPr>
          <w:t>ms</w:t>
        </w:r>
        <w:proofErr w:type="spellEnd"/>
        <w:r w:rsidRPr="0006346A">
          <w:rPr>
            <w:lang w:val="en-GB"/>
          </w:rPr>
          <w:t xml:space="preserve"> [12].</w:t>
        </w:r>
      </w:ins>
    </w:p>
    <w:p w14:paraId="47E4B61C" w14:textId="77777777" w:rsidR="002E5ADD" w:rsidRPr="0006346A" w:rsidRDefault="002E5ADD" w:rsidP="002E5ADD">
      <w:pPr>
        <w:pStyle w:val="ListParagraph"/>
        <w:numPr>
          <w:ilvl w:val="2"/>
          <w:numId w:val="2"/>
        </w:numPr>
        <w:tabs>
          <w:tab w:val="left" w:pos="1139"/>
          <w:tab w:val="left" w:pos="1140"/>
        </w:tabs>
        <w:ind w:hanging="992"/>
        <w:rPr>
          <w:ins w:id="79" w:author="Westerlund, Johan" w:date="2019-04-02T16:21:00Z"/>
          <w:b/>
          <w:sz w:val="18"/>
          <w:lang w:val="en-GB"/>
        </w:rPr>
      </w:pPr>
      <w:ins w:id="80" w:author="Westerlund, Johan" w:date="2019-04-02T16:21:00Z">
        <w:r w:rsidRPr="0006346A">
          <w:rPr>
            <w:b/>
            <w:color w:val="407DC9"/>
            <w:lang w:val="en-GB"/>
          </w:rPr>
          <w:t>M</w:t>
        </w:r>
        <w:r w:rsidRPr="0006346A">
          <w:rPr>
            <w:b/>
            <w:color w:val="407DC9"/>
            <w:sz w:val="18"/>
            <w:lang w:val="en-GB"/>
          </w:rPr>
          <w:t>INIMUM ANGULAR</w:t>
        </w:r>
        <w:r w:rsidRPr="0006346A">
          <w:rPr>
            <w:b/>
            <w:color w:val="407DC9"/>
            <w:spacing w:val="-2"/>
            <w:sz w:val="18"/>
            <w:lang w:val="en-GB"/>
          </w:rPr>
          <w:t xml:space="preserve"> </w:t>
        </w:r>
        <w:r w:rsidRPr="0006346A">
          <w:rPr>
            <w:b/>
            <w:color w:val="407DC9"/>
            <w:sz w:val="18"/>
            <w:lang w:val="en-GB"/>
          </w:rPr>
          <w:t>SEPARATION</w:t>
        </w:r>
      </w:ins>
    </w:p>
    <w:p w14:paraId="2C2B2A03" w14:textId="77777777" w:rsidR="002E5ADD" w:rsidRPr="0006346A" w:rsidRDefault="002E5ADD" w:rsidP="002E5ADD">
      <w:pPr>
        <w:pStyle w:val="BodyText"/>
        <w:spacing w:before="120"/>
        <w:ind w:left="147" w:right="475"/>
        <w:rPr>
          <w:ins w:id="81" w:author="Westerlund, Johan" w:date="2019-04-02T16:21:00Z"/>
          <w:lang w:val="en-GB"/>
        </w:rPr>
      </w:pPr>
      <w:ins w:id="82" w:author="Westerlund, Johan" w:date="2019-04-02T16:21:00Z">
        <w:r w:rsidRPr="0006346A">
          <w:rPr>
            <w:lang w:val="en-GB"/>
          </w:rPr>
          <w:t>To ensure clear separation of individual synchronised lights can still be made, it is recommended that there should be a minimum angular separation of 5 minutes of arc, subtended at the observer [12]. Lights too close together may be appearing as a single light of a unique and different colour.</w:t>
        </w:r>
      </w:ins>
    </w:p>
    <w:p w14:paraId="0EF786C4" w14:textId="77777777" w:rsidR="002E5ADD" w:rsidRPr="0006346A" w:rsidRDefault="002E5ADD">
      <w:pPr>
        <w:pStyle w:val="BodyText"/>
        <w:spacing w:before="120"/>
        <w:ind w:left="147" w:right="475"/>
        <w:rPr>
          <w:lang w:val="en-GB"/>
        </w:rPr>
      </w:pPr>
    </w:p>
    <w:p w14:paraId="48F9C03B" w14:textId="77777777" w:rsidR="002E735D" w:rsidRPr="0006346A" w:rsidRDefault="002E735D">
      <w:pPr>
        <w:rPr>
          <w:lang w:val="en-GB"/>
        </w:rPr>
        <w:sectPr w:rsidR="002E735D" w:rsidRPr="0006346A">
          <w:headerReference w:type="even" r:id="rId29"/>
          <w:headerReference w:type="default" r:id="rId30"/>
          <w:headerReference w:type="first" r:id="rId31"/>
          <w:pgSz w:w="11910" w:h="16840"/>
          <w:pgMar w:top="920" w:right="380" w:bottom="1440" w:left="760" w:header="461" w:footer="1250" w:gutter="0"/>
          <w:cols w:space="720"/>
        </w:sectPr>
      </w:pPr>
    </w:p>
    <w:p w14:paraId="305065A9" w14:textId="77777777" w:rsidR="002E735D" w:rsidRPr="0006346A" w:rsidRDefault="002E735D">
      <w:pPr>
        <w:pStyle w:val="BodyText"/>
        <w:spacing w:before="2"/>
        <w:rPr>
          <w:sz w:val="9"/>
          <w:lang w:val="en-GB"/>
        </w:rPr>
      </w:pPr>
    </w:p>
    <w:p w14:paraId="1758D026" w14:textId="77777777" w:rsidR="002E735D" w:rsidRPr="0006346A" w:rsidDel="002E5ADD" w:rsidRDefault="00AC2129">
      <w:pPr>
        <w:pStyle w:val="ListParagraph"/>
        <w:numPr>
          <w:ilvl w:val="2"/>
          <w:numId w:val="5"/>
        </w:numPr>
        <w:tabs>
          <w:tab w:val="left" w:pos="1139"/>
          <w:tab w:val="left" w:pos="1140"/>
        </w:tabs>
        <w:spacing w:before="55"/>
        <w:ind w:hanging="992"/>
        <w:rPr>
          <w:moveFrom w:id="83" w:author="Westerlund, Johan" w:date="2019-04-02T16:19:00Z"/>
          <w:b/>
          <w:sz w:val="18"/>
          <w:lang w:val="en-GB"/>
        </w:rPr>
      </w:pPr>
      <w:moveFromRangeStart w:id="84" w:author="Westerlund, Johan" w:date="2019-04-02T16:19:00Z" w:name="move5114382"/>
      <w:moveFrom w:id="85" w:author="Westerlund, Johan" w:date="2019-04-02T16:19:00Z">
        <w:r w:rsidRPr="0006346A" w:rsidDel="002E5ADD">
          <w:rPr>
            <w:b/>
            <w:color w:val="407DC9"/>
            <w:lang w:val="en-GB"/>
          </w:rPr>
          <w:t>O</w:t>
        </w:r>
        <w:r w:rsidRPr="0006346A" w:rsidDel="002E5ADD">
          <w:rPr>
            <w:b/>
            <w:color w:val="407DC9"/>
            <w:sz w:val="18"/>
            <w:lang w:val="en-GB"/>
          </w:rPr>
          <w:t>THER</w:t>
        </w:r>
        <w:r w:rsidRPr="0006346A" w:rsidDel="002E5ADD">
          <w:rPr>
            <w:b/>
            <w:color w:val="407DC9"/>
            <w:spacing w:val="-2"/>
            <w:sz w:val="18"/>
            <w:lang w:val="en-GB"/>
          </w:rPr>
          <w:t xml:space="preserve"> </w:t>
        </w:r>
        <w:r w:rsidRPr="0006346A" w:rsidDel="002E5ADD">
          <w:rPr>
            <w:b/>
            <w:color w:val="407DC9"/>
            <w:sz w:val="18"/>
            <w:lang w:val="en-GB"/>
          </w:rPr>
          <w:t>CONSIDERATIONS</w:t>
        </w:r>
      </w:moveFrom>
    </w:p>
    <w:p w14:paraId="45360DC8" w14:textId="77777777" w:rsidR="002E735D" w:rsidRPr="0006346A" w:rsidDel="002E5ADD" w:rsidRDefault="00AC2129">
      <w:pPr>
        <w:pStyle w:val="ListParagraph"/>
        <w:numPr>
          <w:ilvl w:val="0"/>
          <w:numId w:val="3"/>
        </w:numPr>
        <w:tabs>
          <w:tab w:val="left" w:pos="714"/>
          <w:tab w:val="left" w:pos="715"/>
        </w:tabs>
        <w:ind w:right="410" w:hanging="567"/>
        <w:rPr>
          <w:moveFrom w:id="86" w:author="Westerlund, Johan" w:date="2019-04-02T16:19:00Z"/>
          <w:lang w:val="en-GB"/>
        </w:rPr>
      </w:pPr>
      <w:moveFrom w:id="87" w:author="Westerlund, Johan" w:date="2019-04-02T16:19:00Z">
        <w:r w:rsidRPr="0006346A" w:rsidDel="002E5ADD">
          <w:rPr>
            <w:lang w:val="en-GB"/>
          </w:rPr>
          <w:t>The</w:t>
        </w:r>
        <w:r w:rsidRPr="0006346A" w:rsidDel="002E5ADD">
          <w:rPr>
            <w:spacing w:val="-9"/>
            <w:lang w:val="en-GB"/>
          </w:rPr>
          <w:t xml:space="preserve"> </w:t>
        </w:r>
        <w:r w:rsidRPr="0006346A" w:rsidDel="002E5ADD">
          <w:rPr>
            <w:lang w:val="en-GB"/>
          </w:rPr>
          <w:t>geographical</w:t>
        </w:r>
        <w:r w:rsidRPr="0006346A" w:rsidDel="002E5ADD">
          <w:rPr>
            <w:spacing w:val="-9"/>
            <w:lang w:val="en-GB"/>
          </w:rPr>
          <w:t xml:space="preserve"> </w:t>
        </w:r>
        <w:r w:rsidRPr="0006346A" w:rsidDel="002E5ADD">
          <w:rPr>
            <w:lang w:val="en-GB"/>
          </w:rPr>
          <w:t>layout</w:t>
        </w:r>
        <w:r w:rsidRPr="0006346A" w:rsidDel="002E5ADD">
          <w:rPr>
            <w:spacing w:val="-9"/>
            <w:lang w:val="en-GB"/>
          </w:rPr>
          <w:t xml:space="preserve"> </w:t>
        </w:r>
        <w:r w:rsidRPr="0006346A" w:rsidDel="002E5ADD">
          <w:rPr>
            <w:lang w:val="en-GB"/>
          </w:rPr>
          <w:t>and</w:t>
        </w:r>
        <w:r w:rsidRPr="0006346A" w:rsidDel="002E5ADD">
          <w:rPr>
            <w:spacing w:val="-9"/>
            <w:lang w:val="en-GB"/>
          </w:rPr>
          <w:t xml:space="preserve"> </w:t>
        </w:r>
        <w:r w:rsidRPr="0006346A" w:rsidDel="002E5ADD">
          <w:rPr>
            <w:lang w:val="en-GB"/>
          </w:rPr>
          <w:t>mix</w:t>
        </w:r>
        <w:r w:rsidRPr="0006346A" w:rsidDel="002E5ADD">
          <w:rPr>
            <w:spacing w:val="-9"/>
            <w:lang w:val="en-GB"/>
          </w:rPr>
          <w:t xml:space="preserve"> </w:t>
        </w:r>
        <w:r w:rsidRPr="0006346A" w:rsidDel="002E5ADD">
          <w:rPr>
            <w:lang w:val="en-GB"/>
          </w:rPr>
          <w:t>of</w:t>
        </w:r>
        <w:r w:rsidRPr="0006346A" w:rsidDel="002E5ADD">
          <w:rPr>
            <w:spacing w:val="-7"/>
            <w:lang w:val="en-GB"/>
          </w:rPr>
          <w:t xml:space="preserve"> </w:t>
        </w:r>
        <w:r w:rsidRPr="0006346A" w:rsidDel="002E5ADD">
          <w:rPr>
            <w:lang w:val="en-GB"/>
          </w:rPr>
          <w:t>the</w:t>
        </w:r>
        <w:r w:rsidRPr="0006346A" w:rsidDel="002E5ADD">
          <w:rPr>
            <w:spacing w:val="-9"/>
            <w:lang w:val="en-GB"/>
          </w:rPr>
          <w:t xml:space="preserve"> </w:t>
        </w:r>
        <w:r w:rsidRPr="0006346A" w:rsidDel="002E5ADD">
          <w:rPr>
            <w:lang w:val="en-GB"/>
          </w:rPr>
          <w:t>aids</w:t>
        </w:r>
        <w:r w:rsidRPr="0006346A" w:rsidDel="002E5ADD">
          <w:rPr>
            <w:spacing w:val="-9"/>
            <w:lang w:val="en-GB"/>
          </w:rPr>
          <w:t xml:space="preserve"> </w:t>
        </w:r>
        <w:r w:rsidRPr="0006346A" w:rsidDel="002E5ADD">
          <w:rPr>
            <w:lang w:val="en-GB"/>
          </w:rPr>
          <w:t>to</w:t>
        </w:r>
        <w:r w:rsidRPr="0006346A" w:rsidDel="002E5ADD">
          <w:rPr>
            <w:spacing w:val="-9"/>
            <w:lang w:val="en-GB"/>
          </w:rPr>
          <w:t xml:space="preserve"> </w:t>
        </w:r>
        <w:r w:rsidRPr="0006346A" w:rsidDel="002E5ADD">
          <w:rPr>
            <w:lang w:val="en-GB"/>
          </w:rPr>
          <w:t>navigation,</w:t>
        </w:r>
        <w:r w:rsidRPr="0006346A" w:rsidDel="002E5ADD">
          <w:rPr>
            <w:spacing w:val="-9"/>
            <w:lang w:val="en-GB"/>
          </w:rPr>
          <w:t xml:space="preserve"> </w:t>
        </w:r>
        <w:r w:rsidRPr="0006346A" w:rsidDel="002E5ADD">
          <w:rPr>
            <w:lang w:val="en-GB"/>
          </w:rPr>
          <w:t>channel</w:t>
        </w:r>
        <w:r w:rsidRPr="0006346A" w:rsidDel="002E5ADD">
          <w:rPr>
            <w:spacing w:val="-7"/>
            <w:lang w:val="en-GB"/>
          </w:rPr>
          <w:t xml:space="preserve"> </w:t>
        </w:r>
        <w:r w:rsidRPr="0006346A" w:rsidDel="002E5ADD">
          <w:rPr>
            <w:lang w:val="en-GB"/>
          </w:rPr>
          <w:t>or</w:t>
        </w:r>
        <w:r w:rsidRPr="0006346A" w:rsidDel="002E5ADD">
          <w:rPr>
            <w:spacing w:val="-9"/>
            <w:lang w:val="en-GB"/>
          </w:rPr>
          <w:t xml:space="preserve"> </w:t>
        </w:r>
        <w:r w:rsidRPr="0006346A" w:rsidDel="002E5ADD">
          <w:rPr>
            <w:lang w:val="en-GB"/>
          </w:rPr>
          <w:t>port</w:t>
        </w:r>
        <w:r w:rsidRPr="0006346A" w:rsidDel="002E5ADD">
          <w:rPr>
            <w:spacing w:val="-8"/>
            <w:lang w:val="en-GB"/>
          </w:rPr>
          <w:t xml:space="preserve"> </w:t>
        </w:r>
        <w:r w:rsidRPr="0006346A" w:rsidDel="002E5ADD">
          <w:rPr>
            <w:lang w:val="en-GB"/>
          </w:rPr>
          <w:t>approach</w:t>
        </w:r>
        <w:r w:rsidRPr="0006346A" w:rsidDel="002E5ADD">
          <w:rPr>
            <w:spacing w:val="-9"/>
            <w:lang w:val="en-GB"/>
          </w:rPr>
          <w:t xml:space="preserve"> </w:t>
        </w:r>
        <w:r w:rsidRPr="0006346A" w:rsidDel="002E5ADD">
          <w:rPr>
            <w:lang w:val="en-GB"/>
          </w:rPr>
          <w:t>where</w:t>
        </w:r>
        <w:r w:rsidRPr="0006346A" w:rsidDel="002E5ADD">
          <w:rPr>
            <w:spacing w:val="-8"/>
            <w:lang w:val="en-GB"/>
          </w:rPr>
          <w:t xml:space="preserve"> </w:t>
        </w:r>
        <w:r w:rsidRPr="0006346A" w:rsidDel="002E5ADD">
          <w:rPr>
            <w:lang w:val="en-GB"/>
          </w:rPr>
          <w:t>synchronised</w:t>
        </w:r>
        <w:r w:rsidRPr="0006346A" w:rsidDel="002E5ADD">
          <w:rPr>
            <w:spacing w:val="-9"/>
            <w:lang w:val="en-GB"/>
          </w:rPr>
          <w:t xml:space="preserve"> </w:t>
        </w:r>
        <w:r w:rsidRPr="0006346A" w:rsidDel="002E5ADD">
          <w:rPr>
            <w:lang w:val="en-GB"/>
          </w:rPr>
          <w:t>aids are deployed should be considered as a whole before decisions are made to establish such</w:t>
        </w:r>
        <w:r w:rsidRPr="0006346A" w:rsidDel="002E5ADD">
          <w:rPr>
            <w:spacing w:val="-13"/>
            <w:lang w:val="en-GB"/>
          </w:rPr>
          <w:t xml:space="preserve"> </w:t>
        </w:r>
        <w:r w:rsidRPr="0006346A" w:rsidDel="002E5ADD">
          <w:rPr>
            <w:lang w:val="en-GB"/>
          </w:rPr>
          <w:t>aids.</w:t>
        </w:r>
      </w:moveFrom>
    </w:p>
    <w:p w14:paraId="45BB928A" w14:textId="77777777" w:rsidR="002E735D" w:rsidRPr="0006346A" w:rsidDel="002E5ADD" w:rsidRDefault="00AC2129">
      <w:pPr>
        <w:pStyle w:val="ListParagraph"/>
        <w:numPr>
          <w:ilvl w:val="0"/>
          <w:numId w:val="3"/>
        </w:numPr>
        <w:tabs>
          <w:tab w:val="left" w:pos="714"/>
          <w:tab w:val="left" w:pos="715"/>
        </w:tabs>
        <w:spacing w:before="121"/>
        <w:ind w:right="414" w:hanging="567"/>
        <w:rPr>
          <w:moveFrom w:id="88" w:author="Westerlund, Johan" w:date="2019-04-02T16:19:00Z"/>
          <w:lang w:val="en-GB"/>
        </w:rPr>
      </w:pPr>
      <w:moveFrom w:id="89" w:author="Westerlund, Johan" w:date="2019-04-02T16:19:00Z">
        <w:r w:rsidRPr="0006346A" w:rsidDel="002E5ADD">
          <w:rPr>
            <w:lang w:val="en-GB"/>
          </w:rPr>
          <w:t>The likely sea state and prevailing visibility – i.e. local conditions – should be considered when planning to use synchronised or sequential lights in a</w:t>
        </w:r>
        <w:r w:rsidRPr="0006346A" w:rsidDel="002E5ADD">
          <w:rPr>
            <w:spacing w:val="-4"/>
            <w:lang w:val="en-GB"/>
          </w:rPr>
          <w:t xml:space="preserve"> </w:t>
        </w:r>
        <w:r w:rsidRPr="0006346A" w:rsidDel="002E5ADD">
          <w:rPr>
            <w:lang w:val="en-GB"/>
          </w:rPr>
          <w:t>waterway.</w:t>
        </w:r>
      </w:moveFrom>
    </w:p>
    <w:p w14:paraId="47F18CA7" w14:textId="77777777" w:rsidR="002E735D" w:rsidRPr="0006346A" w:rsidDel="002E5ADD" w:rsidRDefault="00AC2129">
      <w:pPr>
        <w:pStyle w:val="ListParagraph"/>
        <w:numPr>
          <w:ilvl w:val="0"/>
          <w:numId w:val="3"/>
        </w:numPr>
        <w:tabs>
          <w:tab w:val="left" w:pos="715"/>
        </w:tabs>
        <w:spacing w:before="119"/>
        <w:ind w:right="411" w:hanging="567"/>
        <w:jc w:val="both"/>
        <w:rPr>
          <w:moveFrom w:id="90" w:author="Westerlund, Johan" w:date="2019-04-02T16:19:00Z"/>
          <w:lang w:val="en-GB"/>
        </w:rPr>
      </w:pPr>
      <w:moveFrom w:id="91" w:author="Westerlund, Johan" w:date="2019-04-02T16:19:00Z">
        <w:r w:rsidRPr="0006346A" w:rsidDel="002E5ADD">
          <w:rPr>
            <w:lang w:val="en-GB"/>
          </w:rPr>
          <w:t>At dusk when the lights first turn on, and on occasion due to synchronisation signal loss, there may be a period</w:t>
        </w:r>
        <w:r w:rsidRPr="0006346A" w:rsidDel="002E5ADD">
          <w:rPr>
            <w:spacing w:val="-6"/>
            <w:lang w:val="en-GB"/>
          </w:rPr>
          <w:t xml:space="preserve"> </w:t>
        </w:r>
        <w:r w:rsidRPr="0006346A" w:rsidDel="002E5ADD">
          <w:rPr>
            <w:lang w:val="en-GB"/>
          </w:rPr>
          <w:t>of</w:t>
        </w:r>
        <w:r w:rsidRPr="0006346A" w:rsidDel="002E5ADD">
          <w:rPr>
            <w:spacing w:val="-4"/>
            <w:lang w:val="en-GB"/>
          </w:rPr>
          <w:t xml:space="preserve"> </w:t>
        </w:r>
        <w:r w:rsidRPr="0006346A" w:rsidDel="002E5ADD">
          <w:rPr>
            <w:lang w:val="en-GB"/>
          </w:rPr>
          <w:t>time</w:t>
        </w:r>
        <w:r w:rsidRPr="0006346A" w:rsidDel="002E5ADD">
          <w:rPr>
            <w:spacing w:val="-5"/>
            <w:lang w:val="en-GB"/>
          </w:rPr>
          <w:t xml:space="preserve"> </w:t>
        </w:r>
        <w:r w:rsidRPr="0006346A" w:rsidDel="002E5ADD">
          <w:rPr>
            <w:lang w:val="en-GB"/>
          </w:rPr>
          <w:t>where</w:t>
        </w:r>
        <w:r w:rsidRPr="0006346A" w:rsidDel="002E5ADD">
          <w:rPr>
            <w:spacing w:val="-5"/>
            <w:lang w:val="en-GB"/>
          </w:rPr>
          <w:t xml:space="preserve"> </w:t>
        </w:r>
        <w:r w:rsidRPr="0006346A" w:rsidDel="002E5ADD">
          <w:rPr>
            <w:lang w:val="en-GB"/>
          </w:rPr>
          <w:t>one</w:t>
        </w:r>
        <w:r w:rsidRPr="0006346A" w:rsidDel="002E5ADD">
          <w:rPr>
            <w:spacing w:val="-4"/>
            <w:lang w:val="en-GB"/>
          </w:rPr>
          <w:t xml:space="preserve"> </w:t>
        </w:r>
        <w:r w:rsidRPr="0006346A" w:rsidDel="002E5ADD">
          <w:rPr>
            <w:lang w:val="en-GB"/>
          </w:rPr>
          <w:t>of</w:t>
        </w:r>
        <w:r w:rsidRPr="0006346A" w:rsidDel="002E5ADD">
          <w:rPr>
            <w:spacing w:val="-4"/>
            <w:lang w:val="en-GB"/>
          </w:rPr>
          <w:t xml:space="preserve"> </w:t>
        </w:r>
        <w:r w:rsidRPr="0006346A" w:rsidDel="002E5ADD">
          <w:rPr>
            <w:lang w:val="en-GB"/>
          </w:rPr>
          <w:t>more</w:t>
        </w:r>
        <w:r w:rsidRPr="0006346A" w:rsidDel="002E5ADD">
          <w:rPr>
            <w:spacing w:val="-5"/>
            <w:lang w:val="en-GB"/>
          </w:rPr>
          <w:t xml:space="preserve"> </w:t>
        </w:r>
        <w:r w:rsidRPr="0006346A" w:rsidDel="002E5ADD">
          <w:rPr>
            <w:lang w:val="en-GB"/>
          </w:rPr>
          <w:t>of</w:t>
        </w:r>
        <w:r w:rsidRPr="0006346A" w:rsidDel="002E5ADD">
          <w:rPr>
            <w:spacing w:val="-4"/>
            <w:lang w:val="en-GB"/>
          </w:rPr>
          <w:t xml:space="preserve"> </w:t>
        </w:r>
        <w:r w:rsidRPr="0006346A" w:rsidDel="002E5ADD">
          <w:rPr>
            <w:lang w:val="en-GB"/>
          </w:rPr>
          <w:t>the</w:t>
        </w:r>
        <w:r w:rsidRPr="0006346A" w:rsidDel="002E5ADD">
          <w:rPr>
            <w:spacing w:val="-5"/>
            <w:lang w:val="en-GB"/>
          </w:rPr>
          <w:t xml:space="preserve"> </w:t>
        </w:r>
        <w:r w:rsidRPr="0006346A" w:rsidDel="002E5ADD">
          <w:rPr>
            <w:lang w:val="en-GB"/>
          </w:rPr>
          <w:t>lights</w:t>
        </w:r>
        <w:r w:rsidRPr="0006346A" w:rsidDel="002E5ADD">
          <w:rPr>
            <w:spacing w:val="-5"/>
            <w:lang w:val="en-GB"/>
          </w:rPr>
          <w:t xml:space="preserve"> </w:t>
        </w:r>
        <w:r w:rsidRPr="0006346A" w:rsidDel="002E5ADD">
          <w:rPr>
            <w:lang w:val="en-GB"/>
          </w:rPr>
          <w:t>will</w:t>
        </w:r>
        <w:r w:rsidRPr="0006346A" w:rsidDel="002E5ADD">
          <w:rPr>
            <w:spacing w:val="-3"/>
            <w:lang w:val="en-GB"/>
          </w:rPr>
          <w:t xml:space="preserve"> </w:t>
        </w:r>
        <w:r w:rsidRPr="0006346A" w:rsidDel="002E5ADD">
          <w:rPr>
            <w:lang w:val="en-GB"/>
          </w:rPr>
          <w:t>not</w:t>
        </w:r>
        <w:r w:rsidRPr="0006346A" w:rsidDel="002E5ADD">
          <w:rPr>
            <w:spacing w:val="-6"/>
            <w:lang w:val="en-GB"/>
          </w:rPr>
          <w:t xml:space="preserve"> </w:t>
        </w:r>
        <w:r w:rsidRPr="0006346A" w:rsidDel="002E5ADD">
          <w:rPr>
            <w:lang w:val="en-GB"/>
          </w:rPr>
          <w:t>be</w:t>
        </w:r>
        <w:r w:rsidRPr="0006346A" w:rsidDel="002E5ADD">
          <w:rPr>
            <w:spacing w:val="-5"/>
            <w:lang w:val="en-GB"/>
          </w:rPr>
          <w:t xml:space="preserve"> </w:t>
        </w:r>
        <w:r w:rsidRPr="0006346A" w:rsidDel="002E5ADD">
          <w:rPr>
            <w:lang w:val="en-GB"/>
          </w:rPr>
          <w:t>in</w:t>
        </w:r>
        <w:r w:rsidRPr="0006346A" w:rsidDel="002E5ADD">
          <w:rPr>
            <w:spacing w:val="-6"/>
            <w:lang w:val="en-GB"/>
          </w:rPr>
          <w:t xml:space="preserve"> </w:t>
        </w:r>
        <w:r w:rsidRPr="0006346A" w:rsidDel="002E5ADD">
          <w:rPr>
            <w:lang w:val="en-GB"/>
          </w:rPr>
          <w:t>synch,</w:t>
        </w:r>
        <w:r w:rsidRPr="0006346A" w:rsidDel="002E5ADD">
          <w:rPr>
            <w:spacing w:val="-4"/>
            <w:lang w:val="en-GB"/>
          </w:rPr>
          <w:t xml:space="preserve"> </w:t>
        </w:r>
        <w:r w:rsidRPr="0006346A" w:rsidDel="002E5ADD">
          <w:rPr>
            <w:lang w:val="en-GB"/>
          </w:rPr>
          <w:t>therefore,</w:t>
        </w:r>
        <w:r w:rsidRPr="0006346A" w:rsidDel="002E5ADD">
          <w:rPr>
            <w:spacing w:val="-4"/>
            <w:lang w:val="en-GB"/>
          </w:rPr>
          <w:t xml:space="preserve"> </w:t>
        </w:r>
        <w:r w:rsidRPr="0006346A" w:rsidDel="002E5ADD">
          <w:rPr>
            <w:lang w:val="en-GB"/>
          </w:rPr>
          <w:t>consideration</w:t>
        </w:r>
        <w:r w:rsidRPr="0006346A" w:rsidDel="002E5ADD">
          <w:rPr>
            <w:spacing w:val="-3"/>
            <w:lang w:val="en-GB"/>
          </w:rPr>
          <w:t xml:space="preserve"> </w:t>
        </w:r>
        <w:r w:rsidRPr="0006346A" w:rsidDel="002E5ADD">
          <w:rPr>
            <w:lang w:val="en-GB"/>
          </w:rPr>
          <w:t>should</w:t>
        </w:r>
        <w:r w:rsidRPr="0006346A" w:rsidDel="002E5ADD">
          <w:rPr>
            <w:spacing w:val="-6"/>
            <w:lang w:val="en-GB"/>
          </w:rPr>
          <w:t xml:space="preserve"> </w:t>
        </w:r>
        <w:r w:rsidRPr="0006346A" w:rsidDel="002E5ADD">
          <w:rPr>
            <w:lang w:val="en-GB"/>
          </w:rPr>
          <w:t>be</w:t>
        </w:r>
        <w:r w:rsidRPr="0006346A" w:rsidDel="002E5ADD">
          <w:rPr>
            <w:spacing w:val="-4"/>
            <w:lang w:val="en-GB"/>
          </w:rPr>
          <w:t xml:space="preserve"> </w:t>
        </w:r>
        <w:r w:rsidRPr="0006346A" w:rsidDel="002E5ADD">
          <w:rPr>
            <w:lang w:val="en-GB"/>
          </w:rPr>
          <w:t>made to the general layout of the aids to navigation to ensure the mariner can still identify the</w:t>
        </w:r>
        <w:r w:rsidRPr="0006346A" w:rsidDel="002E5ADD">
          <w:rPr>
            <w:spacing w:val="-18"/>
            <w:lang w:val="en-GB"/>
          </w:rPr>
          <w:t xml:space="preserve"> </w:t>
        </w:r>
        <w:r w:rsidRPr="0006346A" w:rsidDel="002E5ADD">
          <w:rPr>
            <w:lang w:val="en-GB"/>
          </w:rPr>
          <w:t>channel.</w:t>
        </w:r>
      </w:moveFrom>
    </w:p>
    <w:p w14:paraId="18ADB850" w14:textId="77777777" w:rsidR="002E735D" w:rsidRPr="0006346A" w:rsidDel="002E5ADD" w:rsidRDefault="00AC2129">
      <w:pPr>
        <w:pStyle w:val="ListParagraph"/>
        <w:numPr>
          <w:ilvl w:val="0"/>
          <w:numId w:val="3"/>
        </w:numPr>
        <w:tabs>
          <w:tab w:val="left" w:pos="714"/>
          <w:tab w:val="left" w:pos="715"/>
        </w:tabs>
        <w:spacing w:before="121"/>
        <w:ind w:right="409" w:hanging="567"/>
        <w:rPr>
          <w:moveFrom w:id="92" w:author="Westerlund, Johan" w:date="2019-04-02T16:19:00Z"/>
          <w:lang w:val="en-GB"/>
        </w:rPr>
      </w:pPr>
      <w:moveFrom w:id="93" w:author="Westerlund, Johan" w:date="2019-04-02T16:19:00Z">
        <w:r w:rsidRPr="0006346A" w:rsidDel="002E5ADD">
          <w:rPr>
            <w:lang w:val="en-GB"/>
          </w:rPr>
          <w:t>The preference of using grouped synchronisation over sequential synchronisation may be made to avoid confusion to the mariner when transiting in an opposite direction to the sequential</w:t>
        </w:r>
        <w:r w:rsidRPr="0006346A" w:rsidDel="002E5ADD">
          <w:rPr>
            <w:spacing w:val="-9"/>
            <w:lang w:val="en-GB"/>
          </w:rPr>
          <w:t xml:space="preserve"> </w:t>
        </w:r>
        <w:r w:rsidRPr="0006346A" w:rsidDel="002E5ADD">
          <w:rPr>
            <w:lang w:val="en-GB"/>
          </w:rPr>
          <w:t>flashing.</w:t>
        </w:r>
      </w:moveFrom>
    </w:p>
    <w:p w14:paraId="5B84A024" w14:textId="77777777" w:rsidR="002E735D" w:rsidRPr="0006346A" w:rsidDel="002E5ADD" w:rsidRDefault="00AC2129">
      <w:pPr>
        <w:pStyle w:val="ListParagraph"/>
        <w:numPr>
          <w:ilvl w:val="0"/>
          <w:numId w:val="3"/>
        </w:numPr>
        <w:tabs>
          <w:tab w:val="left" w:pos="714"/>
          <w:tab w:val="left" w:pos="715"/>
        </w:tabs>
        <w:spacing w:before="119"/>
        <w:ind w:right="411" w:hanging="567"/>
        <w:rPr>
          <w:moveFrom w:id="94" w:author="Westerlund, Johan" w:date="2019-04-02T16:19:00Z"/>
          <w:lang w:val="en-GB"/>
        </w:rPr>
      </w:pPr>
      <w:moveFrom w:id="95" w:author="Westerlund, Johan" w:date="2019-04-02T16:19:00Z">
        <w:r w:rsidRPr="0006346A" w:rsidDel="002E5ADD">
          <w:rPr>
            <w:lang w:val="en-GB"/>
          </w:rPr>
          <w:t>Promulgation of information by way of notice to mariners must be carried out informing the mariners when a synchronised system is put in</w:t>
        </w:r>
        <w:r w:rsidRPr="0006346A" w:rsidDel="002E5ADD">
          <w:rPr>
            <w:spacing w:val="-6"/>
            <w:lang w:val="en-GB"/>
          </w:rPr>
          <w:t xml:space="preserve"> </w:t>
        </w:r>
        <w:r w:rsidRPr="0006346A" w:rsidDel="002E5ADD">
          <w:rPr>
            <w:lang w:val="en-GB"/>
          </w:rPr>
          <w:t>place.</w:t>
        </w:r>
      </w:moveFrom>
    </w:p>
    <w:p w14:paraId="0A005F12" w14:textId="77777777" w:rsidR="002E735D" w:rsidRPr="0006346A" w:rsidDel="002E5ADD" w:rsidRDefault="00AC2129">
      <w:pPr>
        <w:pStyle w:val="ListParagraph"/>
        <w:numPr>
          <w:ilvl w:val="0"/>
          <w:numId w:val="3"/>
        </w:numPr>
        <w:tabs>
          <w:tab w:val="left" w:pos="714"/>
          <w:tab w:val="left" w:pos="715"/>
        </w:tabs>
        <w:spacing w:before="121"/>
        <w:ind w:hanging="567"/>
        <w:rPr>
          <w:moveFrom w:id="96" w:author="Westerlund, Johan" w:date="2019-04-02T16:19:00Z"/>
          <w:lang w:val="en-GB"/>
        </w:rPr>
      </w:pPr>
      <w:moveFrom w:id="97" w:author="Westerlund, Johan" w:date="2019-04-02T16:19:00Z">
        <w:r w:rsidRPr="0006346A" w:rsidDel="002E5ADD">
          <w:rPr>
            <w:lang w:val="en-GB"/>
          </w:rPr>
          <w:t>Affected stakeholders should be consulted when designing the synchronised</w:t>
        </w:r>
        <w:r w:rsidRPr="0006346A" w:rsidDel="002E5ADD">
          <w:rPr>
            <w:spacing w:val="-8"/>
            <w:lang w:val="en-GB"/>
          </w:rPr>
          <w:t xml:space="preserve"> </w:t>
        </w:r>
        <w:r w:rsidRPr="0006346A" w:rsidDel="002E5ADD">
          <w:rPr>
            <w:lang w:val="en-GB"/>
          </w:rPr>
          <w:t>system.</w:t>
        </w:r>
      </w:moveFrom>
    </w:p>
    <w:moveFromRangeEnd w:id="84"/>
    <w:p w14:paraId="4B4BEEC9" w14:textId="77777777" w:rsidR="002E735D" w:rsidRPr="0006346A" w:rsidDel="002E5ADD" w:rsidRDefault="00FD36C0">
      <w:pPr>
        <w:pStyle w:val="Heading3"/>
        <w:numPr>
          <w:ilvl w:val="1"/>
          <w:numId w:val="2"/>
        </w:numPr>
        <w:tabs>
          <w:tab w:val="left" w:pos="997"/>
          <w:tab w:val="left" w:pos="998"/>
        </w:tabs>
        <w:rPr>
          <w:del w:id="98" w:author="Westerlund, Johan" w:date="2019-04-02T16:21:00Z"/>
          <w:lang w:val="en-GB"/>
        </w:rPr>
      </w:pPr>
      <w:del w:id="99" w:author="Westerlund, Johan" w:date="2019-04-02T16:21:00Z">
        <w:r w:rsidRPr="0006346A" w:rsidDel="002E5ADD">
          <w:rPr>
            <w:noProof/>
            <w:lang w:val="nb-NO" w:eastAsia="nb-NO"/>
          </w:rPr>
          <mc:AlternateContent>
            <mc:Choice Requires="wps">
              <w:drawing>
                <wp:anchor distT="0" distB="0" distL="0" distR="0" simplePos="0" relativeHeight="251666944" behindDoc="1" locked="0" layoutInCell="1" allowOverlap="1" wp14:anchorId="16F6E45F" wp14:editId="18A3C62A">
                  <wp:simplePos x="0" y="0"/>
                  <wp:positionH relativeFrom="page">
                    <wp:posOffset>556895</wp:posOffset>
                  </wp:positionH>
                  <wp:positionV relativeFrom="paragraph">
                    <wp:posOffset>347980</wp:posOffset>
                  </wp:positionV>
                  <wp:extent cx="939165" cy="0"/>
                  <wp:effectExtent l="13970" t="7620" r="8890" b="11430"/>
                  <wp:wrapTopAndBottom/>
                  <wp:docPr id="4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983FF" id="Line 4"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" strokecolor="#575756" strokeweight=".48pt">
                  <w10:wrap type="topAndBottom" anchorx="page"/>
                </v:line>
              </w:pict>
            </mc:Fallback>
          </mc:AlternateContent>
        </w:r>
        <w:bookmarkStart w:id="100" w:name="_TOC_250002"/>
        <w:r w:rsidR="00AC2129" w:rsidRPr="0006346A" w:rsidDel="002E5ADD">
          <w:rPr>
            <w:color w:val="407DC9"/>
            <w:lang w:val="en-GB"/>
          </w:rPr>
          <w:delText>LIMITATIONS OF</w:delText>
        </w:r>
        <w:r w:rsidR="00AC2129" w:rsidRPr="0006346A" w:rsidDel="002E5ADD">
          <w:rPr>
            <w:color w:val="407DC9"/>
            <w:spacing w:val="-2"/>
            <w:lang w:val="en-GB"/>
          </w:rPr>
          <w:delText xml:space="preserve"> </w:delText>
        </w:r>
        <w:bookmarkEnd w:id="100"/>
        <w:r w:rsidR="00AC2129" w:rsidRPr="0006346A" w:rsidDel="002E5ADD">
          <w:rPr>
            <w:color w:val="407DC9"/>
            <w:lang w:val="en-GB"/>
          </w:rPr>
          <w:delText>SYNCHRONISATION</w:delText>
        </w:r>
      </w:del>
    </w:p>
    <w:p w14:paraId="3B14662B" w14:textId="77777777" w:rsidR="002E735D" w:rsidRPr="0006346A" w:rsidDel="002E5ADD" w:rsidRDefault="00AC2129">
      <w:pPr>
        <w:pStyle w:val="ListParagraph"/>
        <w:numPr>
          <w:ilvl w:val="2"/>
          <w:numId w:val="2"/>
        </w:numPr>
        <w:tabs>
          <w:tab w:val="left" w:pos="1139"/>
          <w:tab w:val="left" w:pos="1140"/>
        </w:tabs>
        <w:spacing w:before="90"/>
        <w:ind w:hanging="992"/>
        <w:rPr>
          <w:del w:id="101" w:author="Westerlund, Johan" w:date="2019-04-02T16:21:00Z"/>
          <w:b/>
          <w:sz w:val="18"/>
          <w:lang w:val="en-GB"/>
        </w:rPr>
      </w:pPr>
      <w:del w:id="102" w:author="Westerlund, Johan" w:date="2019-04-02T16:21:00Z">
        <w:r w:rsidRPr="0006346A" w:rsidDel="002E5ADD">
          <w:rPr>
            <w:b/>
            <w:color w:val="407DC9"/>
            <w:lang w:val="en-GB"/>
          </w:rPr>
          <w:delText>E</w:delText>
        </w:r>
        <w:r w:rsidRPr="0006346A" w:rsidDel="002E5ADD">
          <w:rPr>
            <w:b/>
            <w:color w:val="407DC9"/>
            <w:sz w:val="18"/>
            <w:lang w:val="en-GB"/>
          </w:rPr>
          <w:delText>NVIRONMENTAL LIMITATIONS</w:delText>
        </w:r>
      </w:del>
    </w:p>
    <w:p w14:paraId="18A04E99" w14:textId="77777777" w:rsidR="002E735D" w:rsidRPr="0006346A" w:rsidDel="002E5ADD" w:rsidRDefault="00AC2129">
      <w:pPr>
        <w:pStyle w:val="BodyText"/>
        <w:spacing w:before="120"/>
        <w:ind w:left="147" w:right="444"/>
        <w:rPr>
          <w:del w:id="103" w:author="Westerlund, Johan" w:date="2019-04-02T16:21:00Z"/>
          <w:lang w:val="en-GB"/>
        </w:rPr>
      </w:pPr>
      <w:del w:id="104" w:author="Westerlund, Johan" w:date="2019-04-02T16:21:00Z">
        <w:r w:rsidRPr="0006346A" w:rsidDel="002E5ADD">
          <w:rPr>
            <w:lang w:val="en-GB"/>
          </w:rPr>
          <w:delText>The application of synchronised and/or sequential aids to navigation does not necessarily provide the mariner with positional information. Synchronised lights provide spatial awareness and orientation within a channel or system of aids to navigation.</w:delText>
        </w:r>
      </w:del>
    </w:p>
    <w:p w14:paraId="58F4084A" w14:textId="77777777" w:rsidR="002E735D" w:rsidRPr="0006346A" w:rsidDel="002E5ADD" w:rsidRDefault="00AC2129">
      <w:pPr>
        <w:pStyle w:val="BodyText"/>
        <w:spacing w:before="121" w:line="268" w:lineRule="exact"/>
        <w:ind w:left="147"/>
        <w:rPr>
          <w:del w:id="105" w:author="Westerlund, Johan" w:date="2019-04-02T16:21:00Z"/>
          <w:lang w:val="en-GB"/>
        </w:rPr>
      </w:pPr>
      <w:del w:id="106" w:author="Westerlund, Johan" w:date="2019-04-02T16:21:00Z">
        <w:r w:rsidRPr="0006346A" w:rsidDel="002E5ADD">
          <w:rPr>
            <w:lang w:val="en-GB"/>
          </w:rPr>
          <w:delText>There are physical limitations with regard to the installation of equipment required for synchronisation systems,</w:delText>
        </w:r>
      </w:del>
    </w:p>
    <w:p w14:paraId="24EEEE61" w14:textId="77777777" w:rsidR="002E735D" w:rsidRPr="0006346A" w:rsidDel="002E5ADD" w:rsidRDefault="00AC2129">
      <w:pPr>
        <w:pStyle w:val="BodyText"/>
        <w:ind w:left="147" w:right="612"/>
        <w:rPr>
          <w:del w:id="107" w:author="Westerlund, Johan" w:date="2019-04-02T16:21:00Z"/>
          <w:lang w:val="en-GB"/>
        </w:rPr>
      </w:pPr>
      <w:del w:id="108" w:author="Westerlund, Johan" w:date="2019-04-02T16:21:00Z">
        <w:r w:rsidRPr="0006346A" w:rsidDel="002E5ADD">
          <w:rPr>
            <w:lang w:val="en-GB"/>
          </w:rPr>
          <w:delText>e.g. lights synchronised using the GNSS must ensure that the GNSS sensor has an un‐obscured view of the sky in order to receive regular timing signal updates. Atmospheric conditions may affect the signal strength for radio synchronisation systems.</w:delText>
        </w:r>
      </w:del>
    </w:p>
    <w:p w14:paraId="7D3BBD80" w14:textId="77777777" w:rsidR="002E735D" w:rsidRPr="0006346A" w:rsidDel="002E5ADD" w:rsidRDefault="00AC2129">
      <w:pPr>
        <w:pStyle w:val="BodyText"/>
        <w:spacing w:before="120"/>
        <w:ind w:left="147" w:right="486"/>
        <w:rPr>
          <w:del w:id="109" w:author="Westerlund, Johan" w:date="2019-04-02T16:21:00Z"/>
          <w:lang w:val="en-GB"/>
        </w:rPr>
      </w:pPr>
      <w:del w:id="110" w:author="Westerlund, Johan" w:date="2019-04-02T16:21:00Z">
        <w:r w:rsidRPr="0006346A" w:rsidDel="002E5ADD">
          <w:rPr>
            <w:lang w:val="en-GB"/>
          </w:rPr>
          <w:delText>It should be considered that power requirements to provide a synchronised light system will in general</w:delText>
        </w:r>
      </w:del>
      <w:del w:id="111" w:author="Westerlund, Johan" w:date="2019-04-02T15:03:00Z">
        <w:r w:rsidRPr="0006346A" w:rsidDel="00925770">
          <w:rPr>
            <w:lang w:val="en-GB"/>
          </w:rPr>
          <w:delText>,</w:delText>
        </w:r>
      </w:del>
      <w:del w:id="112" w:author="Westerlund, Johan" w:date="2019-04-02T16:21:00Z">
        <w:r w:rsidRPr="0006346A" w:rsidDel="002E5ADD">
          <w:rPr>
            <w:lang w:val="en-GB"/>
          </w:rPr>
          <w:delText xml:space="preserve"> be a little greater.</w:delText>
        </w:r>
      </w:del>
    </w:p>
    <w:p w14:paraId="77E1D587" w14:textId="77777777" w:rsidR="002E735D" w:rsidRPr="0006346A" w:rsidDel="002E5ADD" w:rsidRDefault="00AC2129">
      <w:pPr>
        <w:pStyle w:val="BodyText"/>
        <w:spacing w:before="119"/>
        <w:ind w:left="147" w:right="431"/>
        <w:rPr>
          <w:del w:id="113" w:author="Westerlund, Johan" w:date="2019-04-02T16:21:00Z"/>
          <w:lang w:val="en-GB"/>
        </w:rPr>
      </w:pPr>
      <w:del w:id="114" w:author="Westerlund, Johan" w:date="2019-04-02T16:21:00Z">
        <w:r w:rsidRPr="0006346A" w:rsidDel="002E5ADD">
          <w:rPr>
            <w:lang w:val="en-GB"/>
          </w:rPr>
          <w:delText>The impact of synchronised/sequential lights can be adversely affected by: buoy stability, visibility, excessive height of eye vis‐à‐vis vertical divergence, and general adverse weather and sea conditions (in a manner similar to conventional marking).</w:delText>
        </w:r>
      </w:del>
    </w:p>
    <w:p w14:paraId="2DC989F7" w14:textId="77777777" w:rsidR="002E735D" w:rsidRPr="0006346A" w:rsidDel="002E5ADD" w:rsidRDefault="00AC2129">
      <w:pPr>
        <w:pStyle w:val="ListParagraph"/>
        <w:numPr>
          <w:ilvl w:val="2"/>
          <w:numId w:val="2"/>
        </w:numPr>
        <w:tabs>
          <w:tab w:val="left" w:pos="1139"/>
          <w:tab w:val="left" w:pos="1140"/>
        </w:tabs>
        <w:spacing w:before="121"/>
        <w:ind w:hanging="992"/>
        <w:rPr>
          <w:del w:id="115" w:author="Westerlund, Johan" w:date="2019-04-02T16:21:00Z"/>
          <w:b/>
          <w:sz w:val="18"/>
          <w:lang w:val="en-GB"/>
        </w:rPr>
      </w:pPr>
      <w:del w:id="116" w:author="Westerlund, Johan" w:date="2019-04-02T16:21:00Z">
        <w:r w:rsidRPr="0006346A" w:rsidDel="002E5ADD">
          <w:rPr>
            <w:b/>
            <w:color w:val="407DC9"/>
            <w:lang w:val="en-GB"/>
          </w:rPr>
          <w:delText>M</w:delText>
        </w:r>
        <w:r w:rsidRPr="0006346A" w:rsidDel="002E5ADD">
          <w:rPr>
            <w:b/>
            <w:color w:val="407DC9"/>
            <w:sz w:val="18"/>
            <w:lang w:val="en-GB"/>
          </w:rPr>
          <w:delText>AXIMUM SLIPPAGE TIME</w:delText>
        </w:r>
      </w:del>
    </w:p>
    <w:p w14:paraId="27BE8E31" w14:textId="77777777" w:rsidR="002E735D" w:rsidRPr="0006346A" w:rsidDel="002E5ADD" w:rsidRDefault="00AC2129">
      <w:pPr>
        <w:pStyle w:val="BodyText"/>
        <w:spacing w:before="120"/>
        <w:ind w:left="147" w:right="510"/>
        <w:rPr>
          <w:del w:id="117" w:author="Westerlund, Johan" w:date="2019-04-02T16:21:00Z"/>
          <w:lang w:val="en-GB"/>
        </w:rPr>
      </w:pPr>
      <w:del w:id="118" w:author="Westerlund, Johan" w:date="2019-04-02T16:21:00Z">
        <w:r w:rsidRPr="0006346A" w:rsidDel="002E5ADD">
          <w:rPr>
            <w:lang w:val="en-GB"/>
          </w:rPr>
          <w:delText>To ensure the mariner can clearly ascertain synchronised groupings the timing error between synchronised lights should not be greater than 50 ms [12].</w:delText>
        </w:r>
      </w:del>
    </w:p>
    <w:p w14:paraId="5461AFE3" w14:textId="77777777" w:rsidR="002E735D" w:rsidRPr="0006346A" w:rsidDel="002E5ADD" w:rsidRDefault="00AC2129">
      <w:pPr>
        <w:pStyle w:val="ListParagraph"/>
        <w:numPr>
          <w:ilvl w:val="2"/>
          <w:numId w:val="2"/>
        </w:numPr>
        <w:tabs>
          <w:tab w:val="left" w:pos="1139"/>
          <w:tab w:val="left" w:pos="1140"/>
        </w:tabs>
        <w:ind w:hanging="992"/>
        <w:rPr>
          <w:del w:id="119" w:author="Westerlund, Johan" w:date="2019-04-02T16:21:00Z"/>
          <w:b/>
          <w:sz w:val="18"/>
          <w:lang w:val="en-GB"/>
        </w:rPr>
      </w:pPr>
      <w:del w:id="120" w:author="Westerlund, Johan" w:date="2019-04-02T16:21:00Z">
        <w:r w:rsidRPr="0006346A" w:rsidDel="002E5ADD">
          <w:rPr>
            <w:b/>
            <w:color w:val="407DC9"/>
            <w:lang w:val="en-GB"/>
          </w:rPr>
          <w:delText>M</w:delText>
        </w:r>
        <w:r w:rsidRPr="0006346A" w:rsidDel="002E5ADD">
          <w:rPr>
            <w:b/>
            <w:color w:val="407DC9"/>
            <w:sz w:val="18"/>
            <w:lang w:val="en-GB"/>
          </w:rPr>
          <w:delText>INIMUM ANGULAR</w:delText>
        </w:r>
        <w:r w:rsidRPr="0006346A" w:rsidDel="002E5ADD">
          <w:rPr>
            <w:b/>
            <w:color w:val="407DC9"/>
            <w:spacing w:val="-2"/>
            <w:sz w:val="18"/>
            <w:lang w:val="en-GB"/>
          </w:rPr>
          <w:delText xml:space="preserve"> </w:delText>
        </w:r>
        <w:r w:rsidRPr="0006346A" w:rsidDel="002E5ADD">
          <w:rPr>
            <w:b/>
            <w:color w:val="407DC9"/>
            <w:sz w:val="18"/>
            <w:lang w:val="en-GB"/>
          </w:rPr>
          <w:delText>SEPARATION</w:delText>
        </w:r>
      </w:del>
    </w:p>
    <w:p w14:paraId="42A5793F" w14:textId="77777777" w:rsidR="002E735D" w:rsidRPr="0006346A" w:rsidDel="002E5ADD" w:rsidRDefault="00AC2129">
      <w:pPr>
        <w:pStyle w:val="BodyText"/>
        <w:spacing w:before="120"/>
        <w:ind w:left="147" w:right="475"/>
        <w:rPr>
          <w:del w:id="121" w:author="Westerlund, Johan" w:date="2019-04-02T16:21:00Z"/>
          <w:lang w:val="en-GB"/>
        </w:rPr>
      </w:pPr>
      <w:del w:id="122" w:author="Westerlund, Johan" w:date="2019-04-02T16:21:00Z">
        <w:r w:rsidRPr="0006346A" w:rsidDel="002E5ADD">
          <w:rPr>
            <w:lang w:val="en-GB"/>
          </w:rPr>
          <w:delText>To ensure clear separation of individual synchronised lights can still be made, it is recommended that there should be a minimum angular separation of 5 minutes of arc, subtended at the observer [12]. Lights too close together may be appearing as a single light of a unique and different colour.</w:delText>
        </w:r>
      </w:del>
    </w:p>
    <w:p w14:paraId="6129414C" w14:textId="77777777" w:rsidR="002E735D" w:rsidRPr="0006346A" w:rsidRDefault="002E735D">
      <w:pPr>
        <w:pStyle w:val="BodyText"/>
        <w:spacing w:before="7"/>
        <w:rPr>
          <w:sz w:val="19"/>
          <w:lang w:val="en-GB"/>
        </w:rPr>
      </w:pPr>
    </w:p>
    <w:p w14:paraId="06BAF188" w14:textId="77777777" w:rsidR="002E735D" w:rsidRPr="0006346A" w:rsidRDefault="00FD36C0">
      <w:pPr>
        <w:pStyle w:val="Heading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67968" behindDoc="1" locked="0" layoutInCell="1" allowOverlap="1" wp14:anchorId="5DF5EED4" wp14:editId="3ED83659">
                <wp:simplePos x="0" y="0"/>
                <wp:positionH relativeFrom="page">
                  <wp:posOffset>556895</wp:posOffset>
                </wp:positionH>
                <wp:positionV relativeFrom="paragraph">
                  <wp:posOffset>295275</wp:posOffset>
                </wp:positionV>
                <wp:extent cx="937260" cy="0"/>
                <wp:effectExtent l="13970" t="12065" r="10795" b="6985"/>
                <wp:wrapTopAndBottom/>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F3F15" id="Line 3"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5pt" to="117.6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" strokecolor="#00558d" strokeweight=".96pt">
                <w10:wrap type="topAndBottom" anchorx="page"/>
              </v:line>
            </w:pict>
          </mc:Fallback>
        </mc:AlternateContent>
      </w:r>
      <w:bookmarkStart w:id="123" w:name="_TOC_250001"/>
      <w:bookmarkEnd w:id="123"/>
      <w:r w:rsidR="00AC2129" w:rsidRPr="0006346A">
        <w:rPr>
          <w:color w:val="407DC9"/>
          <w:lang w:val="en-GB"/>
        </w:rPr>
        <w:t>ACRONYMS</w:t>
      </w:r>
    </w:p>
    <w:p w14:paraId="4CD0979E" w14:textId="77777777" w:rsidR="002E735D" w:rsidRPr="0006346A" w:rsidRDefault="00AC2129">
      <w:pPr>
        <w:pStyle w:val="BodyText"/>
        <w:tabs>
          <w:tab w:val="left" w:pos="1566"/>
        </w:tabs>
        <w:spacing w:before="90"/>
        <w:ind w:left="147"/>
        <w:rPr>
          <w:lang w:val="en-GB"/>
        </w:rPr>
      </w:pPr>
      <w:proofErr w:type="spellStart"/>
      <w:r w:rsidRPr="0006346A">
        <w:rPr>
          <w:lang w:val="en-GB"/>
        </w:rPr>
        <w:t>AtoN</w:t>
      </w:r>
      <w:proofErr w:type="spellEnd"/>
      <w:r w:rsidRPr="0006346A">
        <w:rPr>
          <w:lang w:val="en-GB"/>
        </w:rPr>
        <w:tab/>
        <w:t>Aid to</w:t>
      </w:r>
      <w:r w:rsidRPr="0006346A">
        <w:rPr>
          <w:spacing w:val="-5"/>
          <w:lang w:val="en-GB"/>
        </w:rPr>
        <w:t xml:space="preserve"> </w:t>
      </w:r>
      <w:r w:rsidRPr="0006346A">
        <w:rPr>
          <w:lang w:val="en-GB"/>
        </w:rPr>
        <w:t>Navigation</w:t>
      </w:r>
    </w:p>
    <w:p w14:paraId="79555E7D" w14:textId="77777777" w:rsidR="002E735D" w:rsidRPr="0006346A" w:rsidRDefault="00AC2129">
      <w:pPr>
        <w:pStyle w:val="BodyText"/>
        <w:tabs>
          <w:tab w:val="left" w:pos="1565"/>
        </w:tabs>
        <w:spacing w:before="59"/>
        <w:ind w:left="147"/>
        <w:rPr>
          <w:lang w:val="en-GB"/>
        </w:rPr>
      </w:pPr>
      <w:proofErr w:type="spellStart"/>
      <w:r w:rsidRPr="0006346A">
        <w:rPr>
          <w:lang w:val="en-GB"/>
        </w:rPr>
        <w:t>FFl</w:t>
      </w:r>
      <w:proofErr w:type="spellEnd"/>
      <w:r w:rsidRPr="0006346A">
        <w:rPr>
          <w:lang w:val="en-GB"/>
        </w:rPr>
        <w:tab/>
        <w:t>Fixed and</w:t>
      </w:r>
      <w:r w:rsidRPr="0006346A">
        <w:rPr>
          <w:spacing w:val="-2"/>
          <w:lang w:val="en-GB"/>
        </w:rPr>
        <w:t xml:space="preserve"> </w:t>
      </w:r>
      <w:r w:rsidRPr="0006346A">
        <w:rPr>
          <w:lang w:val="en-GB"/>
        </w:rPr>
        <w:t>Flashing</w:t>
      </w:r>
    </w:p>
    <w:p w14:paraId="5B16D64C" w14:textId="77777777" w:rsidR="002E735D" w:rsidRPr="0006346A" w:rsidRDefault="00AC2129">
      <w:pPr>
        <w:pStyle w:val="BodyText"/>
        <w:tabs>
          <w:tab w:val="left" w:pos="1564"/>
        </w:tabs>
        <w:spacing w:before="60"/>
        <w:ind w:left="147"/>
        <w:rPr>
          <w:lang w:val="en-GB"/>
        </w:rPr>
      </w:pPr>
      <w:proofErr w:type="spellStart"/>
      <w:r w:rsidRPr="0006346A">
        <w:rPr>
          <w:lang w:val="en-GB"/>
        </w:rPr>
        <w:t>FIso</w:t>
      </w:r>
      <w:proofErr w:type="spellEnd"/>
      <w:r w:rsidRPr="0006346A">
        <w:rPr>
          <w:lang w:val="en-GB"/>
        </w:rPr>
        <w:tab/>
        <w:t>Fixed and</w:t>
      </w:r>
      <w:r w:rsidRPr="0006346A">
        <w:rPr>
          <w:spacing w:val="-2"/>
          <w:lang w:val="en-GB"/>
        </w:rPr>
        <w:t xml:space="preserve"> </w:t>
      </w:r>
      <w:r w:rsidRPr="0006346A">
        <w:rPr>
          <w:lang w:val="en-GB"/>
        </w:rPr>
        <w:t>Isophase</w:t>
      </w:r>
    </w:p>
    <w:p w14:paraId="1628093D" w14:textId="77777777" w:rsidR="002E735D" w:rsidRPr="0006346A" w:rsidRDefault="00AC2129">
      <w:pPr>
        <w:pStyle w:val="BodyText"/>
        <w:tabs>
          <w:tab w:val="left" w:pos="1565"/>
        </w:tabs>
        <w:spacing w:before="60"/>
        <w:ind w:left="147"/>
        <w:rPr>
          <w:lang w:val="en-GB"/>
        </w:rPr>
      </w:pPr>
      <w:proofErr w:type="spellStart"/>
      <w:r w:rsidRPr="0006346A">
        <w:rPr>
          <w:lang w:val="en-GB"/>
        </w:rPr>
        <w:t>FLFl</w:t>
      </w:r>
      <w:proofErr w:type="spellEnd"/>
      <w:r w:rsidRPr="0006346A">
        <w:rPr>
          <w:lang w:val="en-GB"/>
        </w:rPr>
        <w:tab/>
        <w:t>Fixed and Long</w:t>
      </w:r>
      <w:r w:rsidRPr="0006346A">
        <w:rPr>
          <w:spacing w:val="-2"/>
          <w:lang w:val="en-GB"/>
        </w:rPr>
        <w:t xml:space="preserve"> </w:t>
      </w:r>
      <w:r w:rsidRPr="0006346A">
        <w:rPr>
          <w:lang w:val="en-GB"/>
        </w:rPr>
        <w:t>Flashing</w:t>
      </w:r>
    </w:p>
    <w:p w14:paraId="18F724A8" w14:textId="77777777" w:rsidR="002E735D" w:rsidRPr="0006346A" w:rsidRDefault="00AC2129">
      <w:pPr>
        <w:pStyle w:val="BodyText"/>
        <w:tabs>
          <w:tab w:val="left" w:pos="1565"/>
        </w:tabs>
        <w:spacing w:before="60"/>
        <w:ind w:left="147"/>
        <w:rPr>
          <w:lang w:val="en-GB"/>
        </w:rPr>
      </w:pPr>
      <w:r w:rsidRPr="0006346A">
        <w:rPr>
          <w:lang w:val="en-GB"/>
        </w:rPr>
        <w:t>GNSS</w:t>
      </w:r>
      <w:r w:rsidRPr="0006346A">
        <w:rPr>
          <w:lang w:val="en-GB"/>
        </w:rPr>
        <w:tab/>
        <w:t>Global Navigation Satellite</w:t>
      </w:r>
      <w:r w:rsidRPr="0006346A">
        <w:rPr>
          <w:spacing w:val="-3"/>
          <w:lang w:val="en-GB"/>
        </w:rPr>
        <w:t xml:space="preserve"> </w:t>
      </w:r>
      <w:r w:rsidRPr="0006346A">
        <w:rPr>
          <w:lang w:val="en-GB"/>
        </w:rPr>
        <w:t>System</w:t>
      </w:r>
    </w:p>
    <w:p w14:paraId="5C45FD0C" w14:textId="77777777" w:rsidR="002E735D" w:rsidRPr="0006346A" w:rsidRDefault="00AC2129">
      <w:pPr>
        <w:pStyle w:val="BodyText"/>
        <w:tabs>
          <w:tab w:val="left" w:pos="1565"/>
        </w:tabs>
        <w:spacing w:before="61"/>
        <w:ind w:left="147"/>
        <w:rPr>
          <w:lang w:val="en-GB"/>
        </w:rPr>
      </w:pPr>
      <w:r w:rsidRPr="0006346A">
        <w:rPr>
          <w:lang w:val="en-GB"/>
        </w:rPr>
        <w:t>GPS</w:t>
      </w:r>
      <w:r w:rsidRPr="0006346A">
        <w:rPr>
          <w:lang w:val="en-GB"/>
        </w:rPr>
        <w:tab/>
        <w:t>Global Positioning System. Operated by the Government of the United</w:t>
      </w:r>
      <w:r w:rsidRPr="0006346A">
        <w:rPr>
          <w:spacing w:val="-7"/>
          <w:lang w:val="en-GB"/>
        </w:rPr>
        <w:t xml:space="preserve"> </w:t>
      </w:r>
      <w:r w:rsidRPr="0006346A">
        <w:rPr>
          <w:lang w:val="en-GB"/>
        </w:rPr>
        <w:t>States</w:t>
      </w:r>
    </w:p>
    <w:p w14:paraId="0409A229" w14:textId="77777777" w:rsidR="002E735D" w:rsidRPr="0006346A" w:rsidRDefault="002E735D">
      <w:pPr>
        <w:rPr>
          <w:lang w:val="en-GB"/>
        </w:rPr>
        <w:sectPr w:rsidR="002E735D" w:rsidRPr="0006346A">
          <w:pgSz w:w="11910" w:h="16840"/>
          <w:pgMar w:top="920" w:right="380" w:bottom="1440" w:left="760" w:header="461" w:footer="1250" w:gutter="0"/>
          <w:cols w:space="720"/>
        </w:sectPr>
      </w:pPr>
    </w:p>
    <w:p w14:paraId="009EA87C" w14:textId="77777777" w:rsidR="002E735D" w:rsidRPr="0006346A" w:rsidRDefault="002E735D">
      <w:pPr>
        <w:pStyle w:val="BodyText"/>
        <w:spacing w:before="2"/>
        <w:rPr>
          <w:sz w:val="9"/>
          <w:lang w:val="en-GB"/>
        </w:rPr>
      </w:pPr>
    </w:p>
    <w:p w14:paraId="61B24941" w14:textId="77777777" w:rsidR="0011559D" w:rsidRDefault="00AC2129">
      <w:pPr>
        <w:pStyle w:val="BodyText"/>
        <w:tabs>
          <w:tab w:val="left" w:pos="1564"/>
        </w:tabs>
        <w:spacing w:before="55" w:line="292" w:lineRule="auto"/>
        <w:ind w:left="147" w:right="1257"/>
        <w:rPr>
          <w:ins w:id="124" w:author="Westerlund, Johan" w:date="2019-04-02T16:32:00Z"/>
          <w:lang w:val="en-GB"/>
        </w:rPr>
      </w:pPr>
      <w:r w:rsidRPr="0006346A">
        <w:rPr>
          <w:lang w:val="en-GB"/>
        </w:rPr>
        <w:t>IALA</w:t>
      </w:r>
      <w:r w:rsidRPr="0006346A">
        <w:rPr>
          <w:lang w:val="en-GB"/>
        </w:rPr>
        <w:tab/>
        <w:t>International Association of Marine Aids to Navigation and Lighthouse Authorities ‐ AISM</w:t>
      </w:r>
    </w:p>
    <w:p w14:paraId="0FB122E7" w14:textId="77777777" w:rsidR="002E735D" w:rsidRPr="0006346A" w:rsidRDefault="00AC2129">
      <w:pPr>
        <w:pStyle w:val="BodyText"/>
        <w:tabs>
          <w:tab w:val="left" w:pos="1564"/>
        </w:tabs>
        <w:spacing w:before="55" w:line="292" w:lineRule="auto"/>
        <w:ind w:left="147" w:right="1257"/>
        <w:rPr>
          <w:lang w:val="en-GB"/>
        </w:rPr>
      </w:pPr>
      <w:del w:id="125" w:author="Westerlund, Johan" w:date="2019-04-02T16:32:00Z">
        <w:r w:rsidRPr="0006346A" w:rsidDel="0011559D">
          <w:rPr>
            <w:lang w:val="en-GB"/>
          </w:rPr>
          <w:delText xml:space="preserve"> </w:delText>
        </w:r>
      </w:del>
      <w:r w:rsidRPr="0006346A">
        <w:rPr>
          <w:lang w:val="en-GB"/>
        </w:rPr>
        <w:t>LED</w:t>
      </w:r>
      <w:r w:rsidRPr="0006346A">
        <w:rPr>
          <w:lang w:val="en-GB"/>
        </w:rPr>
        <w:tab/>
        <w:t>Light‐Emitting</w:t>
      </w:r>
      <w:r w:rsidRPr="0006346A">
        <w:rPr>
          <w:spacing w:val="-2"/>
          <w:lang w:val="en-GB"/>
        </w:rPr>
        <w:t xml:space="preserve"> </w:t>
      </w:r>
      <w:r w:rsidRPr="0006346A">
        <w:rPr>
          <w:lang w:val="en-GB"/>
        </w:rPr>
        <w:t>Diode</w:t>
      </w:r>
    </w:p>
    <w:p w14:paraId="1994A028" w14:textId="77777777" w:rsidR="002E735D" w:rsidRPr="0006346A" w:rsidRDefault="00AC2129">
      <w:pPr>
        <w:pStyle w:val="BodyText"/>
        <w:tabs>
          <w:tab w:val="left" w:pos="1565"/>
        </w:tabs>
        <w:spacing w:before="2"/>
        <w:ind w:left="147"/>
        <w:rPr>
          <w:lang w:val="en-GB"/>
        </w:rPr>
      </w:pPr>
      <w:proofErr w:type="spellStart"/>
      <w:r w:rsidRPr="0006346A">
        <w:rPr>
          <w:lang w:val="en-GB"/>
        </w:rPr>
        <w:t>ms</w:t>
      </w:r>
      <w:proofErr w:type="spellEnd"/>
      <w:r w:rsidRPr="0006346A">
        <w:rPr>
          <w:lang w:val="en-GB"/>
        </w:rPr>
        <w:tab/>
        <w:t>millisecond(s)</w:t>
      </w:r>
    </w:p>
    <w:p w14:paraId="75D0E6C2" w14:textId="77777777" w:rsidR="002E735D" w:rsidRPr="0006346A" w:rsidRDefault="002E735D">
      <w:pPr>
        <w:pStyle w:val="BodyText"/>
        <w:spacing w:before="8"/>
        <w:rPr>
          <w:sz w:val="19"/>
          <w:lang w:val="en-GB"/>
        </w:rPr>
      </w:pPr>
    </w:p>
    <w:p w14:paraId="6A31A493" w14:textId="77777777" w:rsidR="002E735D" w:rsidRPr="0006346A" w:rsidRDefault="00FD36C0">
      <w:pPr>
        <w:pStyle w:val="Heading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68992" behindDoc="1" locked="0" layoutInCell="1" allowOverlap="1" wp14:anchorId="07A9CD6D" wp14:editId="183A80F4">
                <wp:simplePos x="0" y="0"/>
                <wp:positionH relativeFrom="page">
                  <wp:posOffset>556895</wp:posOffset>
                </wp:positionH>
                <wp:positionV relativeFrom="paragraph">
                  <wp:posOffset>294005</wp:posOffset>
                </wp:positionV>
                <wp:extent cx="937260" cy="0"/>
                <wp:effectExtent l="13970" t="15240" r="10795" b="13335"/>
                <wp:wrapTopAndBottom/>
                <wp:docPr id="4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82584" id="Line 2"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" strokecolor="#00558d" strokeweight=".96pt">
                <w10:wrap type="topAndBottom" anchorx="page"/>
              </v:line>
            </w:pict>
          </mc:Fallback>
        </mc:AlternateContent>
      </w:r>
      <w:bookmarkStart w:id="126" w:name="_TOC_250000"/>
      <w:bookmarkEnd w:id="126"/>
      <w:r w:rsidR="00AC2129" w:rsidRPr="0006346A">
        <w:rPr>
          <w:color w:val="407DC9"/>
          <w:lang w:val="en-GB"/>
        </w:rPr>
        <w:t>REFERENCES</w:t>
      </w:r>
    </w:p>
    <w:p w14:paraId="0D837E3C" w14:textId="77777777" w:rsidR="002E735D" w:rsidRPr="0006346A" w:rsidRDefault="00AC2129">
      <w:pPr>
        <w:pStyle w:val="ListParagraph"/>
        <w:numPr>
          <w:ilvl w:val="0"/>
          <w:numId w:val="1"/>
        </w:numPr>
        <w:tabs>
          <w:tab w:val="left" w:pos="714"/>
          <w:tab w:val="left" w:pos="715"/>
        </w:tabs>
        <w:spacing w:before="90"/>
        <w:ind w:hanging="567"/>
        <w:rPr>
          <w:lang w:val="en-GB"/>
        </w:rPr>
      </w:pPr>
      <w:r w:rsidRPr="0006346A">
        <w:rPr>
          <w:lang w:val="en-GB"/>
        </w:rPr>
        <w:t>IALA Recommendation E‐110 on Rhythmic Characters of Lights on Aids to</w:t>
      </w:r>
      <w:r w:rsidRPr="0006346A">
        <w:rPr>
          <w:spacing w:val="-10"/>
          <w:lang w:val="en-GB"/>
        </w:rPr>
        <w:t xml:space="preserve"> </w:t>
      </w:r>
      <w:r w:rsidRPr="0006346A">
        <w:rPr>
          <w:lang w:val="en-GB"/>
        </w:rPr>
        <w:t>Navigation</w:t>
      </w:r>
    </w:p>
    <w:p w14:paraId="088E8DAE" w14:textId="77777777" w:rsidR="002E735D" w:rsidRPr="0006346A" w:rsidRDefault="00AC2129">
      <w:pPr>
        <w:pStyle w:val="ListParagraph"/>
        <w:numPr>
          <w:ilvl w:val="0"/>
          <w:numId w:val="1"/>
        </w:numPr>
        <w:tabs>
          <w:tab w:val="left" w:pos="714"/>
          <w:tab w:val="left" w:pos="715"/>
        </w:tabs>
        <w:ind w:hanging="567"/>
        <w:rPr>
          <w:lang w:val="en-GB"/>
        </w:rPr>
      </w:pPr>
      <w:r w:rsidRPr="0006346A">
        <w:rPr>
          <w:lang w:val="en-GB"/>
        </w:rPr>
        <w:t>IALA Recommendation E‐200‐0 on Marine Signal Lights ‐</w:t>
      </w:r>
      <w:r w:rsidRPr="0006346A">
        <w:rPr>
          <w:spacing w:val="-4"/>
          <w:lang w:val="en-GB"/>
        </w:rPr>
        <w:t xml:space="preserve"> </w:t>
      </w:r>
      <w:r w:rsidRPr="0006346A">
        <w:rPr>
          <w:lang w:val="en-GB"/>
        </w:rPr>
        <w:t>Overview</w:t>
      </w:r>
    </w:p>
    <w:p w14:paraId="5FDE036E" w14:textId="77777777" w:rsidR="002E735D" w:rsidRPr="0006346A" w:rsidRDefault="00AC2129">
      <w:pPr>
        <w:pStyle w:val="ListParagraph"/>
        <w:numPr>
          <w:ilvl w:val="0"/>
          <w:numId w:val="1"/>
        </w:numPr>
        <w:tabs>
          <w:tab w:val="left" w:pos="714"/>
          <w:tab w:val="left" w:pos="715"/>
        </w:tabs>
        <w:spacing w:before="119"/>
        <w:ind w:hanging="567"/>
        <w:rPr>
          <w:lang w:val="en-GB"/>
        </w:rPr>
      </w:pPr>
      <w:r w:rsidRPr="0006346A">
        <w:rPr>
          <w:lang w:val="en-GB"/>
        </w:rPr>
        <w:t>IALA Recommendation</w:t>
      </w:r>
      <w:ins w:id="127" w:author="Westerlund, Johan" w:date="2019-04-03T09:51:00Z">
        <w:r w:rsidR="00622065">
          <w:rPr>
            <w:lang w:val="en-GB"/>
          </w:rPr>
          <w:t xml:space="preserve"> R0201</w:t>
        </w:r>
      </w:ins>
      <w:r w:rsidRPr="0006346A">
        <w:rPr>
          <w:lang w:val="en-GB"/>
        </w:rPr>
        <w:t xml:space="preserve"> </w:t>
      </w:r>
      <w:ins w:id="128" w:author="Westerlund, Johan" w:date="2019-04-03T09:51:00Z">
        <w:r w:rsidR="00622065">
          <w:rPr>
            <w:lang w:val="en-GB"/>
          </w:rPr>
          <w:t>(</w:t>
        </w:r>
      </w:ins>
      <w:r w:rsidRPr="0006346A">
        <w:rPr>
          <w:lang w:val="en-GB"/>
        </w:rPr>
        <w:t>E‐200‐1</w:t>
      </w:r>
      <w:ins w:id="129" w:author="Westerlund, Johan" w:date="2019-04-03T09:51:00Z">
        <w:r w:rsidR="00622065">
          <w:rPr>
            <w:lang w:val="en-GB"/>
          </w:rPr>
          <w:t>)</w:t>
        </w:r>
      </w:ins>
      <w:r w:rsidRPr="0006346A">
        <w:rPr>
          <w:lang w:val="en-GB"/>
        </w:rPr>
        <w:t xml:space="preserve"> on Marine Signal Lights Part 1 –</w:t>
      </w:r>
      <w:r w:rsidRPr="0006346A">
        <w:rPr>
          <w:spacing w:val="-9"/>
          <w:lang w:val="en-GB"/>
        </w:rPr>
        <w:t xml:space="preserve"> </w:t>
      </w:r>
      <w:r w:rsidRPr="0006346A">
        <w:rPr>
          <w:lang w:val="en-GB"/>
        </w:rPr>
        <w:t>Colours</w:t>
      </w:r>
    </w:p>
    <w:p w14:paraId="63368E24" w14:textId="77777777" w:rsidR="002E735D" w:rsidRPr="0006346A" w:rsidRDefault="00AC2129">
      <w:pPr>
        <w:pStyle w:val="ListParagraph"/>
        <w:numPr>
          <w:ilvl w:val="0"/>
          <w:numId w:val="1"/>
        </w:numPr>
        <w:tabs>
          <w:tab w:val="left" w:pos="714"/>
          <w:tab w:val="left" w:pos="715"/>
        </w:tabs>
        <w:ind w:right="613" w:hanging="567"/>
        <w:rPr>
          <w:lang w:val="en-GB"/>
        </w:rPr>
      </w:pPr>
      <w:r w:rsidRPr="0006346A">
        <w:rPr>
          <w:lang w:val="en-GB"/>
        </w:rPr>
        <w:t>IALA Recommendation</w:t>
      </w:r>
      <w:ins w:id="130" w:author="Westerlund, Johan" w:date="2019-04-03T09:51:00Z">
        <w:r w:rsidR="00622065">
          <w:rPr>
            <w:lang w:val="en-GB"/>
          </w:rPr>
          <w:t xml:space="preserve"> R0202</w:t>
        </w:r>
      </w:ins>
      <w:r w:rsidRPr="0006346A">
        <w:rPr>
          <w:lang w:val="en-GB"/>
        </w:rPr>
        <w:t xml:space="preserve"> </w:t>
      </w:r>
      <w:ins w:id="131" w:author="Westerlund, Johan" w:date="2019-04-03T09:51:00Z">
        <w:r w:rsidR="00622065">
          <w:rPr>
            <w:lang w:val="en-GB"/>
          </w:rPr>
          <w:t>(</w:t>
        </w:r>
      </w:ins>
      <w:r w:rsidRPr="0006346A">
        <w:rPr>
          <w:lang w:val="en-GB"/>
        </w:rPr>
        <w:t>E‐200‐2</w:t>
      </w:r>
      <w:ins w:id="132" w:author="Westerlund, Johan" w:date="2019-04-03T09:51:00Z">
        <w:r w:rsidR="00622065">
          <w:rPr>
            <w:lang w:val="en-GB"/>
          </w:rPr>
          <w:t>)</w:t>
        </w:r>
      </w:ins>
      <w:r w:rsidRPr="0006346A">
        <w:rPr>
          <w:lang w:val="en-GB"/>
        </w:rPr>
        <w:t xml:space="preserve"> on Marine Signal Lights ‐ Calculation, Definition and Notation of Luminous Range</w:t>
      </w:r>
    </w:p>
    <w:p w14:paraId="3EF7EC98" w14:textId="77777777" w:rsidR="002E735D" w:rsidRPr="0006346A" w:rsidRDefault="00AC2129">
      <w:pPr>
        <w:pStyle w:val="ListParagraph"/>
        <w:numPr>
          <w:ilvl w:val="0"/>
          <w:numId w:val="1"/>
        </w:numPr>
        <w:tabs>
          <w:tab w:val="left" w:pos="714"/>
          <w:tab w:val="left" w:pos="715"/>
        </w:tabs>
        <w:spacing w:before="121"/>
        <w:ind w:right="500" w:hanging="567"/>
        <w:rPr>
          <w:lang w:val="en-GB"/>
        </w:rPr>
      </w:pPr>
      <w:r w:rsidRPr="0006346A">
        <w:rPr>
          <w:lang w:val="en-GB"/>
        </w:rPr>
        <w:t xml:space="preserve">IALA Recommendation </w:t>
      </w:r>
      <w:ins w:id="133" w:author="Westerlund, Johan" w:date="2019-04-03T09:52:00Z">
        <w:r w:rsidR="00622065">
          <w:rPr>
            <w:lang w:val="en-GB"/>
          </w:rPr>
          <w:t>R0204 (</w:t>
        </w:r>
      </w:ins>
      <w:r w:rsidRPr="0006346A">
        <w:rPr>
          <w:lang w:val="en-GB"/>
        </w:rPr>
        <w:t>E‐200‐4</w:t>
      </w:r>
      <w:ins w:id="134" w:author="Westerlund, Johan" w:date="2019-04-03T09:52:00Z">
        <w:r w:rsidR="00622065">
          <w:rPr>
            <w:lang w:val="en-GB"/>
          </w:rPr>
          <w:t>)</w:t>
        </w:r>
      </w:ins>
      <w:r w:rsidRPr="0006346A">
        <w:rPr>
          <w:lang w:val="en-GB"/>
        </w:rPr>
        <w:t xml:space="preserve"> on Marine Signal Lights, Part 4 – Determination and Calculation of Effective Intensity</w:t>
      </w:r>
    </w:p>
    <w:p w14:paraId="483C642D" w14:textId="77777777" w:rsidR="002E735D" w:rsidRPr="0006346A" w:rsidRDefault="00AC2129">
      <w:pPr>
        <w:pStyle w:val="ListParagraph"/>
        <w:numPr>
          <w:ilvl w:val="0"/>
          <w:numId w:val="1"/>
        </w:numPr>
        <w:tabs>
          <w:tab w:val="left" w:pos="714"/>
          <w:tab w:val="left" w:pos="715"/>
        </w:tabs>
        <w:spacing w:before="119"/>
        <w:ind w:right="1178" w:hanging="567"/>
        <w:rPr>
          <w:lang w:val="en-GB"/>
        </w:rPr>
      </w:pPr>
      <w:r w:rsidRPr="0006346A">
        <w:rPr>
          <w:lang w:val="en-GB"/>
        </w:rPr>
        <w:t>IALA Recommendation</w:t>
      </w:r>
      <w:ins w:id="135" w:author="Westerlund, Johan" w:date="2019-04-03T09:52:00Z">
        <w:r w:rsidR="00622065">
          <w:rPr>
            <w:lang w:val="en-GB"/>
          </w:rPr>
          <w:t xml:space="preserve"> R0204</w:t>
        </w:r>
      </w:ins>
      <w:r w:rsidRPr="0006346A">
        <w:rPr>
          <w:lang w:val="en-GB"/>
        </w:rPr>
        <w:t xml:space="preserve"> </w:t>
      </w:r>
      <w:ins w:id="136" w:author="Westerlund, Johan" w:date="2019-04-03T09:52:00Z">
        <w:r w:rsidR="00622065">
          <w:rPr>
            <w:lang w:val="en-GB"/>
          </w:rPr>
          <w:t>(</w:t>
        </w:r>
      </w:ins>
      <w:r w:rsidRPr="0006346A">
        <w:rPr>
          <w:lang w:val="en-GB"/>
        </w:rPr>
        <w:t>E‐200‐4</w:t>
      </w:r>
      <w:ins w:id="137" w:author="Westerlund, Johan" w:date="2019-04-03T09:52:00Z">
        <w:r w:rsidR="00622065">
          <w:rPr>
            <w:lang w:val="en-GB"/>
          </w:rPr>
          <w:t>)</w:t>
        </w:r>
      </w:ins>
      <w:r w:rsidRPr="0006346A">
        <w:rPr>
          <w:lang w:val="en-GB"/>
        </w:rPr>
        <w:t xml:space="preserve"> on Marine Signal Lights ‐ Determination and Calculation of Effective Intensity</w:t>
      </w:r>
    </w:p>
    <w:p w14:paraId="4FDBEDD6" w14:textId="77777777" w:rsidR="002E735D" w:rsidRPr="0006346A" w:rsidRDefault="00AC2129">
      <w:pPr>
        <w:pStyle w:val="ListParagraph"/>
        <w:numPr>
          <w:ilvl w:val="0"/>
          <w:numId w:val="1"/>
        </w:numPr>
        <w:tabs>
          <w:tab w:val="left" w:pos="714"/>
          <w:tab w:val="left" w:pos="715"/>
        </w:tabs>
        <w:ind w:right="1315" w:hanging="567"/>
        <w:rPr>
          <w:lang w:val="en-GB"/>
        </w:rPr>
      </w:pPr>
      <w:r w:rsidRPr="0006346A">
        <w:rPr>
          <w:lang w:val="en-GB"/>
        </w:rPr>
        <w:t>IALA Recommendation E‐200‐5 on Marine Signal Lights ‐ Estimation of the Performance of Optical Apparatus</w:t>
      </w:r>
    </w:p>
    <w:p w14:paraId="433FFC44" w14:textId="77777777" w:rsidR="002E735D" w:rsidRPr="0006346A" w:rsidRDefault="00AC2129">
      <w:pPr>
        <w:pStyle w:val="ListParagraph"/>
        <w:numPr>
          <w:ilvl w:val="0"/>
          <w:numId w:val="1"/>
        </w:numPr>
        <w:tabs>
          <w:tab w:val="left" w:pos="714"/>
          <w:tab w:val="left" w:pos="715"/>
        </w:tabs>
        <w:spacing w:before="121"/>
        <w:ind w:hanging="567"/>
        <w:rPr>
          <w:lang w:val="en-GB"/>
        </w:rPr>
      </w:pPr>
      <w:r w:rsidRPr="0006346A">
        <w:rPr>
          <w:lang w:val="en-GB"/>
        </w:rPr>
        <w:t>IALA Guideline 1069 – Synchronization of</w:t>
      </w:r>
      <w:r w:rsidRPr="0006346A">
        <w:rPr>
          <w:spacing w:val="-3"/>
          <w:lang w:val="en-GB"/>
        </w:rPr>
        <w:t xml:space="preserve"> </w:t>
      </w:r>
      <w:r w:rsidRPr="0006346A">
        <w:rPr>
          <w:lang w:val="en-GB"/>
        </w:rPr>
        <w:t>Lights</w:t>
      </w:r>
    </w:p>
    <w:p w14:paraId="08BD8829" w14:textId="77777777" w:rsidR="002E735D" w:rsidRPr="0006346A" w:rsidRDefault="00AC2129">
      <w:pPr>
        <w:pStyle w:val="ListParagraph"/>
        <w:numPr>
          <w:ilvl w:val="0"/>
          <w:numId w:val="1"/>
        </w:numPr>
        <w:tabs>
          <w:tab w:val="left" w:pos="714"/>
          <w:tab w:val="left" w:pos="715"/>
        </w:tabs>
        <w:spacing w:before="119"/>
        <w:ind w:hanging="567"/>
        <w:rPr>
          <w:lang w:val="en-GB"/>
        </w:rPr>
      </w:pPr>
      <w:r w:rsidRPr="0006346A">
        <w:rPr>
          <w:lang w:val="en-GB"/>
        </w:rPr>
        <w:t>Fixed Flashing Lights Viewing Trial. Malcolm Nicholson. Presentation at IALA</w:t>
      </w:r>
      <w:r w:rsidRPr="0006346A">
        <w:rPr>
          <w:spacing w:val="-9"/>
          <w:lang w:val="en-GB"/>
        </w:rPr>
        <w:t xml:space="preserve"> </w:t>
      </w:r>
      <w:r w:rsidRPr="0006346A">
        <w:rPr>
          <w:lang w:val="en-GB"/>
        </w:rPr>
        <w:t>ENG1</w:t>
      </w:r>
    </w:p>
    <w:p w14:paraId="6A1D3CFF" w14:textId="77777777" w:rsidR="002E735D" w:rsidRPr="0006346A" w:rsidRDefault="00AC2129">
      <w:pPr>
        <w:pStyle w:val="ListParagraph"/>
        <w:numPr>
          <w:ilvl w:val="0"/>
          <w:numId w:val="1"/>
        </w:numPr>
        <w:tabs>
          <w:tab w:val="left" w:pos="714"/>
          <w:tab w:val="left" w:pos="715"/>
        </w:tabs>
        <w:ind w:right="549" w:hanging="567"/>
        <w:rPr>
          <w:lang w:val="en-GB"/>
        </w:rPr>
      </w:pPr>
      <w:r w:rsidRPr="0006346A">
        <w:rPr>
          <w:lang w:val="en-GB"/>
        </w:rPr>
        <w:t xml:space="preserve">Trials and Implementation of the Fixed and Flashing Rhythmic Character on Estonian </w:t>
      </w:r>
      <w:proofErr w:type="spellStart"/>
      <w:r w:rsidRPr="0006346A">
        <w:rPr>
          <w:lang w:val="en-GB"/>
        </w:rPr>
        <w:t>AtoN</w:t>
      </w:r>
      <w:proofErr w:type="spellEnd"/>
      <w:r w:rsidRPr="0006346A">
        <w:rPr>
          <w:lang w:val="en-GB"/>
        </w:rPr>
        <w:t xml:space="preserve">. </w:t>
      </w:r>
      <w:proofErr w:type="spellStart"/>
      <w:r w:rsidRPr="0006346A">
        <w:rPr>
          <w:lang w:val="en-GB"/>
        </w:rPr>
        <w:t>Aivar</w:t>
      </w:r>
      <w:proofErr w:type="spellEnd"/>
      <w:r w:rsidRPr="0006346A">
        <w:rPr>
          <w:lang w:val="en-GB"/>
        </w:rPr>
        <w:t xml:space="preserve"> </w:t>
      </w:r>
      <w:proofErr w:type="spellStart"/>
      <w:r w:rsidRPr="0006346A">
        <w:rPr>
          <w:lang w:val="en-GB"/>
        </w:rPr>
        <w:t>Usk</w:t>
      </w:r>
      <w:proofErr w:type="spellEnd"/>
      <w:r w:rsidRPr="0006346A">
        <w:rPr>
          <w:lang w:val="en-GB"/>
        </w:rPr>
        <w:t>. IALA ENG1 input paper</w:t>
      </w:r>
      <w:r w:rsidRPr="0006346A">
        <w:rPr>
          <w:spacing w:val="-2"/>
          <w:lang w:val="en-GB"/>
        </w:rPr>
        <w:t xml:space="preserve"> </w:t>
      </w:r>
      <w:r w:rsidRPr="0006346A">
        <w:rPr>
          <w:lang w:val="en-GB"/>
        </w:rPr>
        <w:t>ENG1‐9.4.4</w:t>
      </w:r>
    </w:p>
    <w:p w14:paraId="7EB9F400" w14:textId="77777777" w:rsidR="002E735D" w:rsidRPr="00622065" w:rsidRDefault="00AC2129">
      <w:pPr>
        <w:pStyle w:val="ListParagraph"/>
        <w:numPr>
          <w:ilvl w:val="0"/>
          <w:numId w:val="1"/>
        </w:numPr>
        <w:tabs>
          <w:tab w:val="left" w:pos="714"/>
          <w:tab w:val="left" w:pos="715"/>
        </w:tabs>
        <w:spacing w:before="121"/>
        <w:ind w:hanging="567"/>
        <w:rPr>
          <w:lang w:val="sv-SE"/>
          <w:rPrChange w:id="138" w:author="Westerlund, Johan" w:date="2019-04-03T09:49:00Z">
            <w:rPr>
              <w:lang w:val="en-GB"/>
            </w:rPr>
          </w:rPrChange>
        </w:rPr>
      </w:pPr>
      <w:r w:rsidRPr="0006346A">
        <w:rPr>
          <w:lang w:val="en-GB"/>
        </w:rPr>
        <w:t xml:space="preserve">National </w:t>
      </w:r>
      <w:proofErr w:type="spellStart"/>
      <w:r w:rsidRPr="0006346A">
        <w:rPr>
          <w:lang w:val="en-GB"/>
        </w:rPr>
        <w:t>AtoN</w:t>
      </w:r>
      <w:proofErr w:type="spellEnd"/>
      <w:r w:rsidRPr="0006346A">
        <w:rPr>
          <w:lang w:val="en-GB"/>
        </w:rPr>
        <w:t xml:space="preserve"> character list (German list). </w:t>
      </w:r>
      <w:r w:rsidRPr="00622065">
        <w:rPr>
          <w:lang w:val="sv-SE"/>
          <w:rPrChange w:id="139" w:author="Westerlund, Johan" w:date="2019-04-03T09:49:00Z">
            <w:rPr>
              <w:lang w:val="en-GB"/>
            </w:rPr>
          </w:rPrChange>
        </w:rPr>
        <w:t>Frank Hermann. IALA ENG2 input paper</w:t>
      </w:r>
      <w:r w:rsidRPr="00622065">
        <w:rPr>
          <w:spacing w:val="-1"/>
          <w:lang w:val="sv-SE"/>
          <w:rPrChange w:id="140" w:author="Westerlund, Johan" w:date="2019-04-03T09:49:00Z">
            <w:rPr>
              <w:spacing w:val="-1"/>
              <w:lang w:val="en-GB"/>
            </w:rPr>
          </w:rPrChange>
        </w:rPr>
        <w:t xml:space="preserve"> </w:t>
      </w:r>
      <w:r w:rsidRPr="00622065">
        <w:rPr>
          <w:lang w:val="sv-SE"/>
          <w:rPrChange w:id="141" w:author="Westerlund, Johan" w:date="2019-04-03T09:49:00Z">
            <w:rPr>
              <w:lang w:val="en-GB"/>
            </w:rPr>
          </w:rPrChange>
        </w:rPr>
        <w:t>ENG2‐9.5</w:t>
      </w:r>
    </w:p>
    <w:p w14:paraId="3ED29D62" w14:textId="77777777" w:rsidR="002E735D" w:rsidRPr="00622065" w:rsidRDefault="00AC2129">
      <w:pPr>
        <w:pStyle w:val="ListParagraph"/>
        <w:numPr>
          <w:ilvl w:val="0"/>
          <w:numId w:val="1"/>
        </w:numPr>
        <w:tabs>
          <w:tab w:val="left" w:pos="714"/>
          <w:tab w:val="left" w:pos="715"/>
        </w:tabs>
        <w:ind w:hanging="567"/>
        <w:rPr>
          <w:lang w:val="sv-SE"/>
          <w:rPrChange w:id="142" w:author="Westerlund, Johan" w:date="2019-04-03T09:49:00Z">
            <w:rPr>
              <w:lang w:val="en-GB"/>
            </w:rPr>
          </w:rPrChange>
        </w:rPr>
      </w:pPr>
      <w:r w:rsidRPr="0006346A">
        <w:rPr>
          <w:lang w:val="en-GB"/>
        </w:rPr>
        <w:t xml:space="preserve">National </w:t>
      </w:r>
      <w:proofErr w:type="spellStart"/>
      <w:r w:rsidRPr="0006346A">
        <w:rPr>
          <w:lang w:val="en-GB"/>
        </w:rPr>
        <w:t>AtoN</w:t>
      </w:r>
      <w:proofErr w:type="spellEnd"/>
      <w:r w:rsidRPr="0006346A">
        <w:rPr>
          <w:lang w:val="en-GB"/>
        </w:rPr>
        <w:t xml:space="preserve"> character list (Estonian list).  </w:t>
      </w:r>
      <w:r w:rsidRPr="00622065">
        <w:rPr>
          <w:lang w:val="sv-SE"/>
          <w:rPrChange w:id="143" w:author="Westerlund, Johan" w:date="2019-04-03T09:49:00Z">
            <w:rPr>
              <w:lang w:val="en-GB"/>
            </w:rPr>
          </w:rPrChange>
        </w:rPr>
        <w:t>Pärtel Keskküla. IALA ENG2 input paper</w:t>
      </w:r>
      <w:r w:rsidRPr="00622065">
        <w:rPr>
          <w:spacing w:val="-35"/>
          <w:lang w:val="sv-SE"/>
          <w:rPrChange w:id="144" w:author="Westerlund, Johan" w:date="2019-04-03T09:49:00Z">
            <w:rPr>
              <w:spacing w:val="-35"/>
              <w:lang w:val="en-GB"/>
            </w:rPr>
          </w:rPrChange>
        </w:rPr>
        <w:t xml:space="preserve"> </w:t>
      </w:r>
      <w:r w:rsidRPr="00622065">
        <w:rPr>
          <w:lang w:val="sv-SE"/>
          <w:rPrChange w:id="145" w:author="Westerlund, Johan" w:date="2019-04-03T09:49:00Z">
            <w:rPr>
              <w:lang w:val="en-GB"/>
            </w:rPr>
          </w:rPrChange>
        </w:rPr>
        <w:t>ENG2‐9.7</w:t>
      </w:r>
    </w:p>
    <w:p w14:paraId="30EC9C55" w14:textId="77777777" w:rsidR="002E735D" w:rsidRPr="0006346A" w:rsidRDefault="00AC2129">
      <w:pPr>
        <w:pStyle w:val="ListParagraph"/>
        <w:numPr>
          <w:ilvl w:val="0"/>
          <w:numId w:val="1"/>
        </w:numPr>
        <w:tabs>
          <w:tab w:val="left" w:pos="714"/>
          <w:tab w:val="left" w:pos="715"/>
        </w:tabs>
        <w:spacing w:before="119"/>
        <w:ind w:right="521" w:hanging="567"/>
        <w:rPr>
          <w:lang w:val="en-GB"/>
        </w:rPr>
      </w:pPr>
      <w:r w:rsidRPr="0006346A">
        <w:rPr>
          <w:lang w:val="en-GB"/>
        </w:rPr>
        <w:t xml:space="preserve">National </w:t>
      </w:r>
      <w:proofErr w:type="spellStart"/>
      <w:r w:rsidRPr="0006346A">
        <w:rPr>
          <w:lang w:val="en-GB"/>
        </w:rPr>
        <w:t>AtoN</w:t>
      </w:r>
      <w:proofErr w:type="spellEnd"/>
      <w:r w:rsidRPr="0006346A">
        <w:rPr>
          <w:lang w:val="en-GB"/>
        </w:rPr>
        <w:t xml:space="preserve"> character list (French list). Yves‐Marie Blanchard / Michel </w:t>
      </w:r>
      <w:proofErr w:type="spellStart"/>
      <w:r w:rsidRPr="0006346A">
        <w:rPr>
          <w:lang w:val="en-GB"/>
        </w:rPr>
        <w:t>Cousquer</w:t>
      </w:r>
      <w:proofErr w:type="spellEnd"/>
      <w:r w:rsidRPr="0006346A">
        <w:rPr>
          <w:lang w:val="en-GB"/>
        </w:rPr>
        <w:t>. IALA ENG2 input paper ENG2‐9.12</w:t>
      </w:r>
    </w:p>
    <w:p w14:paraId="003639A8" w14:textId="77777777" w:rsidR="002E735D" w:rsidRPr="0006346A" w:rsidRDefault="00AC2129">
      <w:pPr>
        <w:pStyle w:val="ListParagraph"/>
        <w:numPr>
          <w:ilvl w:val="0"/>
          <w:numId w:val="1"/>
        </w:numPr>
        <w:tabs>
          <w:tab w:val="left" w:pos="714"/>
          <w:tab w:val="left" w:pos="715"/>
        </w:tabs>
        <w:ind w:hanging="567"/>
        <w:rPr>
          <w:lang w:val="en-GB"/>
        </w:rPr>
      </w:pPr>
      <w:r w:rsidRPr="0006346A">
        <w:rPr>
          <w:lang w:val="en-GB"/>
        </w:rPr>
        <w:t>GLA R&amp;RNAV Technical Report No. RPT‐09‐03‐MN‐IT‐07, Synchronised Lights Viewing Trial, August</w:t>
      </w:r>
      <w:r w:rsidRPr="0006346A">
        <w:rPr>
          <w:spacing w:val="-22"/>
          <w:lang w:val="en-GB"/>
        </w:rPr>
        <w:t xml:space="preserve"> </w:t>
      </w:r>
      <w:r w:rsidRPr="0006346A">
        <w:rPr>
          <w:lang w:val="en-GB"/>
        </w:rPr>
        <w:t>2007</w:t>
      </w:r>
    </w:p>
    <w:p w14:paraId="3B4E8E2A" w14:textId="77777777" w:rsidR="002E735D" w:rsidRPr="0006346A" w:rsidRDefault="00AC2129">
      <w:pPr>
        <w:pStyle w:val="ListParagraph"/>
        <w:numPr>
          <w:ilvl w:val="0"/>
          <w:numId w:val="1"/>
        </w:numPr>
        <w:tabs>
          <w:tab w:val="left" w:pos="714"/>
          <w:tab w:val="left" w:pos="715"/>
        </w:tabs>
        <w:spacing w:before="121"/>
        <w:ind w:hanging="567"/>
        <w:rPr>
          <w:lang w:val="en-GB"/>
        </w:rPr>
      </w:pPr>
      <w:r w:rsidRPr="0006346A">
        <w:rPr>
          <w:lang w:val="en-GB"/>
        </w:rPr>
        <w:t>IALA Guideline 1023 for the Design of Leading</w:t>
      </w:r>
      <w:r w:rsidRPr="0006346A">
        <w:rPr>
          <w:spacing w:val="-3"/>
          <w:lang w:val="en-GB"/>
        </w:rPr>
        <w:t xml:space="preserve"> </w:t>
      </w:r>
      <w:r w:rsidRPr="0006346A">
        <w:rPr>
          <w:lang w:val="en-GB"/>
        </w:rPr>
        <w:t>Lines</w:t>
      </w:r>
    </w:p>
    <w:p w14:paraId="4FB0BA93" w14:textId="77777777" w:rsidR="002E735D" w:rsidRPr="0006346A" w:rsidRDefault="00AC2129">
      <w:pPr>
        <w:pStyle w:val="ListParagraph"/>
        <w:numPr>
          <w:ilvl w:val="0"/>
          <w:numId w:val="1"/>
        </w:numPr>
        <w:tabs>
          <w:tab w:val="left" w:pos="714"/>
          <w:tab w:val="left" w:pos="715"/>
        </w:tabs>
        <w:ind w:hanging="567"/>
        <w:rPr>
          <w:lang w:val="en-GB"/>
        </w:rPr>
      </w:pPr>
      <w:r w:rsidRPr="0006346A">
        <w:rPr>
          <w:lang w:val="en-GB"/>
        </w:rPr>
        <w:t xml:space="preserve">IALA Guideline 1033 on the Provision of </w:t>
      </w:r>
      <w:proofErr w:type="spellStart"/>
      <w:r w:rsidRPr="0006346A">
        <w:rPr>
          <w:lang w:val="en-GB"/>
        </w:rPr>
        <w:t>AtoN</w:t>
      </w:r>
      <w:proofErr w:type="spellEnd"/>
      <w:r w:rsidRPr="0006346A">
        <w:rPr>
          <w:lang w:val="en-GB"/>
        </w:rPr>
        <w:t xml:space="preserve"> for different classes of vessels, including high speed</w:t>
      </w:r>
      <w:r w:rsidRPr="0006346A">
        <w:rPr>
          <w:spacing w:val="-18"/>
          <w:lang w:val="en-GB"/>
        </w:rPr>
        <w:t xml:space="preserve"> </w:t>
      </w:r>
      <w:r w:rsidRPr="0006346A">
        <w:rPr>
          <w:lang w:val="en-GB"/>
        </w:rPr>
        <w:t>craft</w:t>
      </w:r>
    </w:p>
    <w:p w14:paraId="49F26F0C" w14:textId="77777777" w:rsidR="002E735D" w:rsidRPr="0006346A" w:rsidRDefault="00AC2129">
      <w:pPr>
        <w:pStyle w:val="ListParagraph"/>
        <w:numPr>
          <w:ilvl w:val="0"/>
          <w:numId w:val="1"/>
        </w:numPr>
        <w:tabs>
          <w:tab w:val="left" w:pos="714"/>
          <w:tab w:val="left" w:pos="715"/>
        </w:tabs>
        <w:spacing w:before="119"/>
        <w:ind w:hanging="567"/>
        <w:rPr>
          <w:lang w:val="en-GB"/>
        </w:rPr>
      </w:pPr>
      <w:r w:rsidRPr="0006346A">
        <w:rPr>
          <w:lang w:val="en-GB"/>
        </w:rPr>
        <w:t>IALA Guideline 1041 on Sector</w:t>
      </w:r>
      <w:r w:rsidRPr="0006346A">
        <w:rPr>
          <w:spacing w:val="-2"/>
          <w:lang w:val="en-GB"/>
        </w:rPr>
        <w:t xml:space="preserve"> </w:t>
      </w:r>
      <w:r w:rsidRPr="0006346A">
        <w:rPr>
          <w:lang w:val="en-GB"/>
        </w:rPr>
        <w:t>Lights</w:t>
      </w:r>
    </w:p>
    <w:p w14:paraId="749AEA6F" w14:textId="77777777" w:rsidR="002E735D" w:rsidRPr="0006346A" w:rsidRDefault="00AC2129">
      <w:pPr>
        <w:pStyle w:val="ListParagraph"/>
        <w:numPr>
          <w:ilvl w:val="0"/>
          <w:numId w:val="1"/>
        </w:numPr>
        <w:tabs>
          <w:tab w:val="left" w:pos="714"/>
          <w:tab w:val="left" w:pos="715"/>
        </w:tabs>
        <w:ind w:hanging="567"/>
        <w:rPr>
          <w:lang w:val="en-GB"/>
        </w:rPr>
      </w:pPr>
      <w:r w:rsidRPr="0006346A">
        <w:rPr>
          <w:lang w:val="en-GB"/>
        </w:rPr>
        <w:t xml:space="preserve">IALA Guideline 1051 on the Provision of </w:t>
      </w:r>
      <w:proofErr w:type="spellStart"/>
      <w:r w:rsidRPr="0006346A">
        <w:rPr>
          <w:lang w:val="en-GB"/>
        </w:rPr>
        <w:t>AtoN</w:t>
      </w:r>
      <w:proofErr w:type="spellEnd"/>
      <w:r w:rsidRPr="0006346A">
        <w:rPr>
          <w:lang w:val="en-GB"/>
        </w:rPr>
        <w:t xml:space="preserve"> in Built‐up</w:t>
      </w:r>
      <w:r w:rsidRPr="0006346A">
        <w:rPr>
          <w:spacing w:val="-5"/>
          <w:lang w:val="en-GB"/>
        </w:rPr>
        <w:t xml:space="preserve"> </w:t>
      </w:r>
      <w:r w:rsidRPr="0006346A">
        <w:rPr>
          <w:lang w:val="en-GB"/>
        </w:rPr>
        <w:t>Areas</w:t>
      </w:r>
    </w:p>
    <w:p w14:paraId="7620A4AC" w14:textId="77777777" w:rsidR="002E735D" w:rsidRPr="0006346A" w:rsidRDefault="00AC2129">
      <w:pPr>
        <w:pStyle w:val="ListParagraph"/>
        <w:numPr>
          <w:ilvl w:val="0"/>
          <w:numId w:val="1"/>
        </w:numPr>
        <w:tabs>
          <w:tab w:val="left" w:pos="714"/>
          <w:tab w:val="left" w:pos="715"/>
        </w:tabs>
        <w:ind w:hanging="567"/>
        <w:rPr>
          <w:lang w:val="en-GB"/>
        </w:rPr>
      </w:pPr>
      <w:r w:rsidRPr="0006346A">
        <w:rPr>
          <w:lang w:val="en-GB"/>
        </w:rPr>
        <w:t>IALA Recommendation E‐112 for Leading</w:t>
      </w:r>
      <w:r w:rsidRPr="0006346A">
        <w:rPr>
          <w:spacing w:val="-3"/>
          <w:lang w:val="en-GB"/>
        </w:rPr>
        <w:t xml:space="preserve"> </w:t>
      </w:r>
      <w:r w:rsidRPr="0006346A">
        <w:rPr>
          <w:lang w:val="en-GB"/>
        </w:rPr>
        <w:t>Lights</w:t>
      </w:r>
    </w:p>
    <w:p w14:paraId="5D5A6088" w14:textId="77777777" w:rsidR="002E735D" w:rsidRPr="0006346A" w:rsidRDefault="00AC2129">
      <w:pPr>
        <w:pStyle w:val="ListParagraph"/>
        <w:numPr>
          <w:ilvl w:val="0"/>
          <w:numId w:val="1"/>
        </w:numPr>
        <w:tabs>
          <w:tab w:val="left" w:pos="714"/>
          <w:tab w:val="left" w:pos="715"/>
        </w:tabs>
        <w:spacing w:before="121"/>
        <w:ind w:hanging="567"/>
        <w:rPr>
          <w:lang w:val="en-GB"/>
        </w:rPr>
      </w:pPr>
      <w:r w:rsidRPr="0006346A">
        <w:rPr>
          <w:lang w:val="en-GB"/>
        </w:rPr>
        <w:t xml:space="preserve">IALA Recommendation O‐138 on the Use of GIS and Simulation by </w:t>
      </w:r>
      <w:proofErr w:type="spellStart"/>
      <w:r w:rsidRPr="0006346A">
        <w:rPr>
          <w:lang w:val="en-GB"/>
        </w:rPr>
        <w:t>AtoN</w:t>
      </w:r>
      <w:proofErr w:type="spellEnd"/>
      <w:r w:rsidRPr="0006346A">
        <w:rPr>
          <w:spacing w:val="-7"/>
          <w:lang w:val="en-GB"/>
        </w:rPr>
        <w:t xml:space="preserve"> </w:t>
      </w:r>
      <w:r w:rsidRPr="0006346A">
        <w:rPr>
          <w:lang w:val="en-GB"/>
        </w:rPr>
        <w:t>Authorities</w:t>
      </w:r>
    </w:p>
    <w:p w14:paraId="6F361998" w14:textId="77777777" w:rsidR="002E735D" w:rsidRPr="0006346A" w:rsidRDefault="00AC2129">
      <w:pPr>
        <w:pStyle w:val="ListParagraph"/>
        <w:numPr>
          <w:ilvl w:val="0"/>
          <w:numId w:val="1"/>
        </w:numPr>
        <w:tabs>
          <w:tab w:val="left" w:pos="714"/>
          <w:tab w:val="left" w:pos="715"/>
        </w:tabs>
        <w:ind w:hanging="567"/>
        <w:rPr>
          <w:lang w:val="en-GB"/>
        </w:rPr>
      </w:pPr>
      <w:r w:rsidRPr="0006346A">
        <w:rPr>
          <w:lang w:val="en-GB"/>
        </w:rPr>
        <w:t>IALA Recommendation O‐139 on Marking of Manmade</w:t>
      </w:r>
      <w:r w:rsidRPr="0006346A">
        <w:rPr>
          <w:spacing w:val="-3"/>
          <w:lang w:val="en-GB"/>
        </w:rPr>
        <w:t xml:space="preserve"> </w:t>
      </w:r>
      <w:r w:rsidRPr="0006346A">
        <w:rPr>
          <w:lang w:val="en-GB"/>
        </w:rPr>
        <w:t>Structures</w:t>
      </w:r>
    </w:p>
    <w:p w14:paraId="0980D468" w14:textId="77777777" w:rsidR="002E735D" w:rsidRPr="0006346A" w:rsidRDefault="00AC2129">
      <w:pPr>
        <w:pStyle w:val="ListParagraph"/>
        <w:numPr>
          <w:ilvl w:val="0"/>
          <w:numId w:val="1"/>
        </w:numPr>
        <w:tabs>
          <w:tab w:val="left" w:pos="714"/>
          <w:tab w:val="left" w:pos="715"/>
        </w:tabs>
        <w:spacing w:before="119"/>
        <w:ind w:hanging="567"/>
        <w:rPr>
          <w:lang w:val="en-GB"/>
        </w:rPr>
      </w:pPr>
      <w:r w:rsidRPr="0006346A">
        <w:rPr>
          <w:lang w:val="en-GB"/>
        </w:rPr>
        <w:t xml:space="preserve">IALA Recommendation </w:t>
      </w:r>
      <w:ins w:id="146" w:author="Westerlund, Johan" w:date="2019-04-03T09:54:00Z">
        <w:r w:rsidR="00622065" w:rsidRPr="0006346A">
          <w:rPr>
            <w:lang w:val="en-GB"/>
          </w:rPr>
          <w:t>O‐139 on Marking of Manmade</w:t>
        </w:r>
        <w:r w:rsidR="00622065" w:rsidRPr="0006346A">
          <w:rPr>
            <w:spacing w:val="-3"/>
            <w:lang w:val="en-GB"/>
          </w:rPr>
          <w:t xml:space="preserve"> </w:t>
        </w:r>
        <w:r w:rsidR="00622065" w:rsidRPr="0006346A">
          <w:rPr>
            <w:lang w:val="en-GB"/>
          </w:rPr>
          <w:t>Structures</w:t>
        </w:r>
      </w:ins>
      <w:del w:id="147" w:author="Westerlund, Johan" w:date="2019-04-03T09:54:00Z">
        <w:r w:rsidRPr="0006346A" w:rsidDel="00622065">
          <w:rPr>
            <w:lang w:val="en-GB"/>
          </w:rPr>
          <w:delText>O‐117 on The Marking of Offshore Wind</w:delText>
        </w:r>
        <w:r w:rsidRPr="0006346A" w:rsidDel="00622065">
          <w:rPr>
            <w:spacing w:val="-2"/>
            <w:lang w:val="en-GB"/>
          </w:rPr>
          <w:delText xml:space="preserve"> </w:delText>
        </w:r>
        <w:r w:rsidRPr="0006346A" w:rsidDel="00622065">
          <w:rPr>
            <w:lang w:val="en-GB"/>
          </w:rPr>
          <w:delText>Farms</w:delText>
        </w:r>
      </w:del>
    </w:p>
    <w:p w14:paraId="2E615ABF" w14:textId="77777777" w:rsidR="005D3EA2" w:rsidRPr="00622065" w:rsidRDefault="00AC2129">
      <w:pPr>
        <w:pStyle w:val="ListParagraph"/>
        <w:numPr>
          <w:ilvl w:val="0"/>
          <w:numId w:val="1"/>
        </w:numPr>
        <w:tabs>
          <w:tab w:val="left" w:pos="714"/>
          <w:tab w:val="left" w:pos="715"/>
        </w:tabs>
        <w:ind w:hanging="567"/>
        <w:rPr>
          <w:lang w:val="sv-SE"/>
          <w:rPrChange w:id="148" w:author="Westerlund, Johan" w:date="2019-04-03T09:49:00Z">
            <w:rPr>
              <w:lang w:val="en-GB"/>
            </w:rPr>
          </w:rPrChange>
        </w:rPr>
      </w:pPr>
      <w:r w:rsidRPr="0006346A">
        <w:rPr>
          <w:lang w:val="en-GB"/>
        </w:rPr>
        <w:t xml:space="preserve">Group Flashing Light Viewing Trial. </w:t>
      </w:r>
      <w:r w:rsidRPr="00622065">
        <w:rPr>
          <w:lang w:val="sv-SE"/>
          <w:rPrChange w:id="149" w:author="Westerlund, Johan" w:date="2019-04-03T09:49:00Z">
            <w:rPr>
              <w:lang w:val="en-GB"/>
            </w:rPr>
          </w:rPrChange>
        </w:rPr>
        <w:t>Pärtel Keskküla. IALA ENG4 input paper</w:t>
      </w:r>
      <w:r w:rsidRPr="00622065">
        <w:rPr>
          <w:spacing w:val="-13"/>
          <w:lang w:val="sv-SE"/>
          <w:rPrChange w:id="150" w:author="Westerlund, Johan" w:date="2019-04-03T09:49:00Z">
            <w:rPr>
              <w:spacing w:val="-13"/>
              <w:lang w:val="en-GB"/>
            </w:rPr>
          </w:rPrChange>
        </w:rPr>
        <w:t xml:space="preserve"> </w:t>
      </w:r>
      <w:r w:rsidRPr="00622065">
        <w:rPr>
          <w:lang w:val="sv-SE"/>
          <w:rPrChange w:id="151" w:author="Westerlund, Johan" w:date="2019-04-03T09:49:00Z">
            <w:rPr>
              <w:lang w:val="en-GB"/>
            </w:rPr>
          </w:rPrChange>
        </w:rPr>
        <w:t>ENG4‐9.13</w:t>
      </w:r>
    </w:p>
    <w:p w14:paraId="67E3175E" w14:textId="77777777" w:rsidR="005D3EA2" w:rsidRPr="00622065" w:rsidRDefault="005D3EA2">
      <w:pPr>
        <w:rPr>
          <w:lang w:val="sv-SE"/>
          <w:rPrChange w:id="152" w:author="Westerlund, Johan" w:date="2019-04-03T09:49:00Z">
            <w:rPr>
              <w:lang w:val="en-GB"/>
            </w:rPr>
          </w:rPrChange>
        </w:rPr>
      </w:pPr>
      <w:r w:rsidRPr="00622065">
        <w:rPr>
          <w:lang w:val="sv-SE"/>
          <w:rPrChange w:id="153" w:author="Westerlund, Johan" w:date="2019-04-03T09:49:00Z">
            <w:rPr>
              <w:lang w:val="en-GB"/>
            </w:rPr>
          </w:rPrChange>
        </w:rPr>
        <w:br w:type="page"/>
      </w:r>
    </w:p>
    <w:p w14:paraId="0E046404" w14:textId="77777777" w:rsidR="005D3EA2" w:rsidRPr="0006346A" w:rsidRDefault="00FD36C0" w:rsidP="005D3EA2">
      <w:pPr>
        <w:tabs>
          <w:tab w:val="left" w:pos="1188"/>
        </w:tabs>
        <w:ind w:left="54"/>
        <w:jc w:val="center"/>
        <w:rPr>
          <w:b/>
          <w:i/>
          <w:lang w:val="en-GB"/>
        </w:rPr>
      </w:pPr>
      <w:r w:rsidRPr="0006346A">
        <w:rPr>
          <w:noProof/>
          <w:lang w:val="nb-NO" w:eastAsia="nb-NO"/>
        </w:rPr>
        <w:lastRenderedPageBreak/>
        <mc:AlternateContent>
          <mc:Choice Requires="wps">
            <w:drawing>
              <wp:anchor distT="0" distB="0" distL="114300" distR="114300" simplePos="0" relativeHeight="251692544" behindDoc="1" locked="0" layoutInCell="1" allowOverlap="1" wp14:anchorId="1771C684" wp14:editId="02D98070">
                <wp:simplePos x="0" y="0"/>
                <wp:positionH relativeFrom="page">
                  <wp:posOffset>4363085</wp:posOffset>
                </wp:positionH>
                <wp:positionV relativeFrom="paragraph">
                  <wp:posOffset>907415</wp:posOffset>
                </wp:positionV>
                <wp:extent cx="118110" cy="580390"/>
                <wp:effectExtent l="635" t="2540" r="5080" b="7620"/>
                <wp:wrapNone/>
                <wp:docPr id="4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10" cy="580390"/>
                        </a:xfrm>
                        <a:custGeom>
                          <a:avLst/>
                          <a:gdLst>
                            <a:gd name="T0" fmla="+- 0 6937 6871"/>
                            <a:gd name="T1" fmla="*/ T0 w 186"/>
                            <a:gd name="T2" fmla="+- 0 2308 1429"/>
                            <a:gd name="T3" fmla="*/ 2308 h 914"/>
                            <a:gd name="T4" fmla="+- 0 6880 6871"/>
                            <a:gd name="T5" fmla="*/ T4 w 186"/>
                            <a:gd name="T6" fmla="+- 0 2326 1429"/>
                            <a:gd name="T7" fmla="*/ 2326 h 914"/>
                            <a:gd name="T8" fmla="+- 0 6904 6871"/>
                            <a:gd name="T9" fmla="*/ T8 w 186"/>
                            <a:gd name="T10" fmla="+- 0 2338 1429"/>
                            <a:gd name="T11" fmla="*/ 2338 h 914"/>
                            <a:gd name="T12" fmla="+- 0 6964 6871"/>
                            <a:gd name="T13" fmla="*/ T12 w 186"/>
                            <a:gd name="T14" fmla="+- 0 2299 1429"/>
                            <a:gd name="T15" fmla="*/ 2299 h 914"/>
                            <a:gd name="T16" fmla="+- 0 6967 6871"/>
                            <a:gd name="T17" fmla="*/ T16 w 186"/>
                            <a:gd name="T18" fmla="+- 0 2289 1429"/>
                            <a:gd name="T19" fmla="*/ 2289 h 914"/>
                            <a:gd name="T20" fmla="+- 0 6953 6871"/>
                            <a:gd name="T21" fmla="*/ T20 w 186"/>
                            <a:gd name="T22" fmla="+- 0 2283 1429"/>
                            <a:gd name="T23" fmla="*/ 2283 h 914"/>
                            <a:gd name="T24" fmla="+- 0 6967 6871"/>
                            <a:gd name="T25" fmla="*/ T24 w 186"/>
                            <a:gd name="T26" fmla="+- 0 2287 1429"/>
                            <a:gd name="T27" fmla="*/ 2287 h 914"/>
                            <a:gd name="T28" fmla="+- 0 6953 6871"/>
                            <a:gd name="T29" fmla="*/ T28 w 186"/>
                            <a:gd name="T30" fmla="+- 0 2284 1429"/>
                            <a:gd name="T31" fmla="*/ 2284 h 914"/>
                            <a:gd name="T32" fmla="+- 0 6998 6871"/>
                            <a:gd name="T33" fmla="*/ T32 w 186"/>
                            <a:gd name="T34" fmla="+- 0 1887 1429"/>
                            <a:gd name="T35" fmla="*/ 1887 h 914"/>
                            <a:gd name="T36" fmla="+- 0 6977 6871"/>
                            <a:gd name="T37" fmla="*/ T36 w 186"/>
                            <a:gd name="T38" fmla="+- 0 1899 1429"/>
                            <a:gd name="T39" fmla="*/ 1899 h 914"/>
                            <a:gd name="T40" fmla="+- 0 6955 6871"/>
                            <a:gd name="T41" fmla="*/ T40 w 186"/>
                            <a:gd name="T42" fmla="+- 0 1925 1429"/>
                            <a:gd name="T43" fmla="*/ 1925 h 914"/>
                            <a:gd name="T44" fmla="+- 0 6954 6871"/>
                            <a:gd name="T45" fmla="*/ T44 w 186"/>
                            <a:gd name="T46" fmla="+- 0 1934 1429"/>
                            <a:gd name="T47" fmla="*/ 1934 h 914"/>
                            <a:gd name="T48" fmla="+- 0 6967 6871"/>
                            <a:gd name="T49" fmla="*/ T48 w 186"/>
                            <a:gd name="T50" fmla="+- 0 2284 1429"/>
                            <a:gd name="T51" fmla="*/ 2284 h 914"/>
                            <a:gd name="T52" fmla="+- 0 6969 6871"/>
                            <a:gd name="T53" fmla="*/ T52 w 186"/>
                            <a:gd name="T54" fmla="+- 0 1935 1429"/>
                            <a:gd name="T55" fmla="*/ 1935 h 914"/>
                            <a:gd name="T56" fmla="+- 0 6971 6871"/>
                            <a:gd name="T57" fmla="*/ T56 w 186"/>
                            <a:gd name="T58" fmla="+- 0 1927 1429"/>
                            <a:gd name="T59" fmla="*/ 1927 h 914"/>
                            <a:gd name="T60" fmla="+- 0 7023 6871"/>
                            <a:gd name="T61" fmla="*/ T60 w 186"/>
                            <a:gd name="T62" fmla="+- 0 1895 1429"/>
                            <a:gd name="T63" fmla="*/ 1895 h 914"/>
                            <a:gd name="T64" fmla="+- 0 7040 6871"/>
                            <a:gd name="T65" fmla="*/ T64 w 186"/>
                            <a:gd name="T66" fmla="+- 0 1892 1429"/>
                            <a:gd name="T67" fmla="*/ 1892 h 914"/>
                            <a:gd name="T68" fmla="+- 0 6969 6871"/>
                            <a:gd name="T69" fmla="*/ T68 w 186"/>
                            <a:gd name="T70" fmla="+- 0 1935 1429"/>
                            <a:gd name="T71" fmla="*/ 1935 h 914"/>
                            <a:gd name="T72" fmla="+- 0 6969 6871"/>
                            <a:gd name="T73" fmla="*/ T72 w 186"/>
                            <a:gd name="T74" fmla="+- 0 1935 1429"/>
                            <a:gd name="T75" fmla="*/ 1935 h 914"/>
                            <a:gd name="T76" fmla="+- 0 6970 6871"/>
                            <a:gd name="T77" fmla="*/ T76 w 186"/>
                            <a:gd name="T78" fmla="+- 0 1931 1429"/>
                            <a:gd name="T79" fmla="*/ 1931 h 914"/>
                            <a:gd name="T80" fmla="+- 0 7040 6871"/>
                            <a:gd name="T81" fmla="*/ T80 w 186"/>
                            <a:gd name="T82" fmla="+- 0 1877 1429"/>
                            <a:gd name="T83" fmla="*/ 1877 h 914"/>
                            <a:gd name="T84" fmla="+- 0 7010 6871"/>
                            <a:gd name="T85" fmla="*/ T84 w 186"/>
                            <a:gd name="T86" fmla="+- 0 1883 1429"/>
                            <a:gd name="T87" fmla="*/ 1883 h 914"/>
                            <a:gd name="T88" fmla="+- 0 7040 6871"/>
                            <a:gd name="T89" fmla="*/ T88 w 186"/>
                            <a:gd name="T90" fmla="+- 0 1892 1429"/>
                            <a:gd name="T91" fmla="*/ 1892 h 914"/>
                            <a:gd name="T92" fmla="+- 0 7055 6871"/>
                            <a:gd name="T93" fmla="*/ T92 w 186"/>
                            <a:gd name="T94" fmla="+- 0 1877 1429"/>
                            <a:gd name="T95" fmla="*/ 1877 h 914"/>
                            <a:gd name="T96" fmla="+- 0 7055 6871"/>
                            <a:gd name="T97" fmla="*/ T96 w 186"/>
                            <a:gd name="T98" fmla="+- 0 1892 1429"/>
                            <a:gd name="T99" fmla="*/ 1892 h 914"/>
                            <a:gd name="T100" fmla="+- 0 7055 6871"/>
                            <a:gd name="T101" fmla="*/ T100 w 186"/>
                            <a:gd name="T102" fmla="+- 0 1877 1429"/>
                            <a:gd name="T103" fmla="*/ 1877 h 914"/>
                            <a:gd name="T104" fmla="+- 0 6953 6871"/>
                            <a:gd name="T105" fmla="*/ T104 w 186"/>
                            <a:gd name="T106" fmla="+- 0 1831 1429"/>
                            <a:gd name="T107" fmla="*/ 1831 h 914"/>
                            <a:gd name="T108" fmla="+- 0 6955 6871"/>
                            <a:gd name="T109" fmla="*/ T108 w 186"/>
                            <a:gd name="T110" fmla="+- 0 1843 1429"/>
                            <a:gd name="T111" fmla="*/ 1843 h 914"/>
                            <a:gd name="T112" fmla="+- 0 6973 6871"/>
                            <a:gd name="T113" fmla="*/ T112 w 186"/>
                            <a:gd name="T114" fmla="+- 0 1868 1429"/>
                            <a:gd name="T115" fmla="*/ 1868 h 914"/>
                            <a:gd name="T116" fmla="+- 0 7010 6871"/>
                            <a:gd name="T117" fmla="*/ T116 w 186"/>
                            <a:gd name="T118" fmla="+- 0 1883 1429"/>
                            <a:gd name="T119" fmla="*/ 1883 h 914"/>
                            <a:gd name="T120" fmla="+- 0 7040 6871"/>
                            <a:gd name="T121" fmla="*/ T120 w 186"/>
                            <a:gd name="T122" fmla="+- 0 1877 1429"/>
                            <a:gd name="T123" fmla="*/ 1877 h 914"/>
                            <a:gd name="T124" fmla="+- 0 7002 6871"/>
                            <a:gd name="T125" fmla="*/ T124 w 186"/>
                            <a:gd name="T126" fmla="+- 0 1868 1429"/>
                            <a:gd name="T127" fmla="*/ 1868 h 914"/>
                            <a:gd name="T128" fmla="+- 0 6970 6871"/>
                            <a:gd name="T129" fmla="*/ T128 w 186"/>
                            <a:gd name="T130" fmla="+- 0 1839 1429"/>
                            <a:gd name="T131" fmla="*/ 1839 h 914"/>
                            <a:gd name="T132" fmla="+- 0 6968 6871"/>
                            <a:gd name="T133" fmla="*/ T132 w 186"/>
                            <a:gd name="T134" fmla="+- 0 1835 1429"/>
                            <a:gd name="T135" fmla="*/ 1835 h 914"/>
                            <a:gd name="T136" fmla="+- 0 6970 6871"/>
                            <a:gd name="T137" fmla="*/ T136 w 186"/>
                            <a:gd name="T138" fmla="+- 0 1838 1429"/>
                            <a:gd name="T139" fmla="*/ 1838 h 914"/>
                            <a:gd name="T140" fmla="+- 0 6970 6871"/>
                            <a:gd name="T141" fmla="*/ T140 w 186"/>
                            <a:gd name="T142" fmla="+- 0 1838 1429"/>
                            <a:gd name="T143" fmla="*/ 1838 h 914"/>
                            <a:gd name="T144" fmla="+- 0 6969 6871"/>
                            <a:gd name="T145" fmla="*/ T144 w 186"/>
                            <a:gd name="T146" fmla="+- 0 1835 1429"/>
                            <a:gd name="T147" fmla="*/ 1835 h 914"/>
                            <a:gd name="T148" fmla="+- 0 6952 6871"/>
                            <a:gd name="T149" fmla="*/ T148 w 186"/>
                            <a:gd name="T150" fmla="+- 0 1481 1429"/>
                            <a:gd name="T151" fmla="*/ 1481 h 914"/>
                            <a:gd name="T152" fmla="+- 0 6967 6871"/>
                            <a:gd name="T153" fmla="*/ T152 w 186"/>
                            <a:gd name="T154" fmla="+- 0 1486 1429"/>
                            <a:gd name="T155" fmla="*/ 1486 h 914"/>
                            <a:gd name="T156" fmla="+- 0 6967 6871"/>
                            <a:gd name="T157" fmla="*/ T156 w 186"/>
                            <a:gd name="T158" fmla="+- 0 1481 1429"/>
                            <a:gd name="T159" fmla="*/ 1481 h 914"/>
                            <a:gd name="T160" fmla="+- 0 6871 6871"/>
                            <a:gd name="T161" fmla="*/ T160 w 186"/>
                            <a:gd name="T162" fmla="+- 0 1443 1429"/>
                            <a:gd name="T163" fmla="*/ 1443 h 914"/>
                            <a:gd name="T164" fmla="+- 0 6919 6871"/>
                            <a:gd name="T165" fmla="*/ T164 w 186"/>
                            <a:gd name="T166" fmla="+- 0 1453 1429"/>
                            <a:gd name="T167" fmla="*/ 1453 h 914"/>
                            <a:gd name="T168" fmla="+- 0 6952 6871"/>
                            <a:gd name="T169" fmla="*/ T168 w 186"/>
                            <a:gd name="T170" fmla="+- 0 1483 1429"/>
                            <a:gd name="T171" fmla="*/ 1483 h 914"/>
                            <a:gd name="T172" fmla="+- 0 6966 6871"/>
                            <a:gd name="T173" fmla="*/ T172 w 186"/>
                            <a:gd name="T174" fmla="+- 0 1478 1429"/>
                            <a:gd name="T175" fmla="*/ 1478 h 914"/>
                            <a:gd name="T176" fmla="+- 0 6955 6871"/>
                            <a:gd name="T177" fmla="*/ T176 w 186"/>
                            <a:gd name="T178" fmla="+- 0 1456 1429"/>
                            <a:gd name="T179" fmla="*/ 1456 h 914"/>
                            <a:gd name="T180" fmla="+- 0 6931 6871"/>
                            <a:gd name="T181" fmla="*/ T180 w 186"/>
                            <a:gd name="T182" fmla="+- 0 1442 1429"/>
                            <a:gd name="T183" fmla="*/ 1442 h 914"/>
                            <a:gd name="T184" fmla="+- 0 6899 6871"/>
                            <a:gd name="T185" fmla="*/ T184 w 186"/>
                            <a:gd name="T186" fmla="+- 0 1431 1429"/>
                            <a:gd name="T187" fmla="*/ 1431 h 9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86" h="914">
                              <a:moveTo>
                                <a:pt x="81" y="859"/>
                              </a:moveTo>
                              <a:lnTo>
                                <a:pt x="78" y="864"/>
                              </a:lnTo>
                              <a:lnTo>
                                <a:pt x="66" y="879"/>
                              </a:lnTo>
                              <a:lnTo>
                                <a:pt x="48" y="888"/>
                              </a:lnTo>
                              <a:lnTo>
                                <a:pt x="28" y="894"/>
                              </a:lnTo>
                              <a:lnTo>
                                <a:pt x="9" y="897"/>
                              </a:lnTo>
                              <a:lnTo>
                                <a:pt x="0" y="897"/>
                              </a:lnTo>
                              <a:lnTo>
                                <a:pt x="0" y="913"/>
                              </a:lnTo>
                              <a:lnTo>
                                <a:pt x="33" y="909"/>
                              </a:lnTo>
                              <a:lnTo>
                                <a:pt x="57" y="901"/>
                              </a:lnTo>
                              <a:lnTo>
                                <a:pt x="77" y="888"/>
                              </a:lnTo>
                              <a:lnTo>
                                <a:pt x="93" y="870"/>
                              </a:lnTo>
                              <a:lnTo>
                                <a:pt x="95" y="865"/>
                              </a:lnTo>
                              <a:lnTo>
                                <a:pt x="95" y="864"/>
                              </a:lnTo>
                              <a:lnTo>
                                <a:pt x="96" y="860"/>
                              </a:lnTo>
                              <a:lnTo>
                                <a:pt x="81" y="860"/>
                              </a:lnTo>
                              <a:lnTo>
                                <a:pt x="81" y="859"/>
                              </a:lnTo>
                              <a:close/>
                              <a:moveTo>
                                <a:pt x="82" y="854"/>
                              </a:moveTo>
                              <a:lnTo>
                                <a:pt x="81" y="860"/>
                              </a:lnTo>
                              <a:lnTo>
                                <a:pt x="96" y="860"/>
                              </a:lnTo>
                              <a:lnTo>
                                <a:pt x="96" y="858"/>
                              </a:lnTo>
                              <a:lnTo>
                                <a:pt x="96" y="856"/>
                              </a:lnTo>
                              <a:lnTo>
                                <a:pt x="96" y="855"/>
                              </a:lnTo>
                              <a:lnTo>
                                <a:pt x="82" y="855"/>
                              </a:lnTo>
                              <a:lnTo>
                                <a:pt x="82" y="854"/>
                              </a:lnTo>
                              <a:close/>
                              <a:moveTo>
                                <a:pt x="134" y="456"/>
                              </a:moveTo>
                              <a:lnTo>
                                <a:pt x="127" y="458"/>
                              </a:lnTo>
                              <a:lnTo>
                                <a:pt x="119" y="462"/>
                              </a:lnTo>
                              <a:lnTo>
                                <a:pt x="112" y="465"/>
                              </a:lnTo>
                              <a:lnTo>
                                <a:pt x="106" y="470"/>
                              </a:lnTo>
                              <a:lnTo>
                                <a:pt x="95" y="475"/>
                              </a:lnTo>
                              <a:lnTo>
                                <a:pt x="90" y="486"/>
                              </a:lnTo>
                              <a:lnTo>
                                <a:pt x="84" y="496"/>
                              </a:lnTo>
                              <a:lnTo>
                                <a:pt x="84" y="498"/>
                              </a:lnTo>
                              <a:lnTo>
                                <a:pt x="83" y="504"/>
                              </a:lnTo>
                              <a:lnTo>
                                <a:pt x="83" y="505"/>
                              </a:lnTo>
                              <a:lnTo>
                                <a:pt x="82" y="510"/>
                              </a:lnTo>
                              <a:lnTo>
                                <a:pt x="82" y="855"/>
                              </a:lnTo>
                              <a:lnTo>
                                <a:pt x="96" y="855"/>
                              </a:lnTo>
                              <a:lnTo>
                                <a:pt x="97" y="850"/>
                              </a:lnTo>
                              <a:lnTo>
                                <a:pt x="97" y="506"/>
                              </a:lnTo>
                              <a:lnTo>
                                <a:pt x="98" y="506"/>
                              </a:lnTo>
                              <a:lnTo>
                                <a:pt x="99" y="501"/>
                              </a:lnTo>
                              <a:lnTo>
                                <a:pt x="100" y="498"/>
                              </a:lnTo>
                              <a:lnTo>
                                <a:pt x="112" y="483"/>
                              </a:lnTo>
                              <a:lnTo>
                                <a:pt x="131" y="473"/>
                              </a:lnTo>
                              <a:lnTo>
                                <a:pt x="152" y="466"/>
                              </a:lnTo>
                              <a:lnTo>
                                <a:pt x="171" y="464"/>
                              </a:lnTo>
                              <a:lnTo>
                                <a:pt x="179" y="464"/>
                              </a:lnTo>
                              <a:lnTo>
                                <a:pt x="169" y="463"/>
                              </a:lnTo>
                              <a:lnTo>
                                <a:pt x="146" y="460"/>
                              </a:lnTo>
                              <a:lnTo>
                                <a:pt x="134" y="456"/>
                              </a:lnTo>
                              <a:close/>
                              <a:moveTo>
                                <a:pt x="98" y="506"/>
                              </a:moveTo>
                              <a:lnTo>
                                <a:pt x="97" y="506"/>
                              </a:lnTo>
                              <a:lnTo>
                                <a:pt x="97" y="507"/>
                              </a:lnTo>
                              <a:lnTo>
                                <a:pt x="98" y="506"/>
                              </a:lnTo>
                              <a:close/>
                              <a:moveTo>
                                <a:pt x="99" y="501"/>
                              </a:moveTo>
                              <a:lnTo>
                                <a:pt x="99" y="501"/>
                              </a:lnTo>
                              <a:lnTo>
                                <a:pt x="99" y="502"/>
                              </a:lnTo>
                              <a:lnTo>
                                <a:pt x="99" y="501"/>
                              </a:lnTo>
                              <a:close/>
                              <a:moveTo>
                                <a:pt x="179" y="448"/>
                              </a:moveTo>
                              <a:lnTo>
                                <a:pt x="169" y="448"/>
                              </a:lnTo>
                              <a:lnTo>
                                <a:pt x="160" y="450"/>
                              </a:lnTo>
                              <a:lnTo>
                                <a:pt x="151" y="451"/>
                              </a:lnTo>
                              <a:lnTo>
                                <a:pt x="139" y="454"/>
                              </a:lnTo>
                              <a:lnTo>
                                <a:pt x="134" y="456"/>
                              </a:lnTo>
                              <a:lnTo>
                                <a:pt x="146" y="460"/>
                              </a:lnTo>
                              <a:lnTo>
                                <a:pt x="169" y="463"/>
                              </a:lnTo>
                              <a:lnTo>
                                <a:pt x="179" y="464"/>
                              </a:lnTo>
                              <a:lnTo>
                                <a:pt x="179" y="448"/>
                              </a:lnTo>
                              <a:close/>
                              <a:moveTo>
                                <a:pt x="184" y="448"/>
                              </a:moveTo>
                              <a:lnTo>
                                <a:pt x="179" y="448"/>
                              </a:lnTo>
                              <a:lnTo>
                                <a:pt x="179" y="464"/>
                              </a:lnTo>
                              <a:lnTo>
                                <a:pt x="184" y="463"/>
                              </a:lnTo>
                              <a:lnTo>
                                <a:pt x="186" y="460"/>
                              </a:lnTo>
                              <a:lnTo>
                                <a:pt x="186" y="452"/>
                              </a:lnTo>
                              <a:lnTo>
                                <a:pt x="184" y="448"/>
                              </a:lnTo>
                              <a:close/>
                              <a:moveTo>
                                <a:pt x="96" y="57"/>
                              </a:moveTo>
                              <a:lnTo>
                                <a:pt x="82" y="57"/>
                              </a:lnTo>
                              <a:lnTo>
                                <a:pt x="82" y="402"/>
                              </a:lnTo>
                              <a:lnTo>
                                <a:pt x="83" y="408"/>
                              </a:lnTo>
                              <a:lnTo>
                                <a:pt x="83" y="409"/>
                              </a:lnTo>
                              <a:lnTo>
                                <a:pt x="84" y="414"/>
                              </a:lnTo>
                              <a:lnTo>
                                <a:pt x="84" y="415"/>
                              </a:lnTo>
                              <a:lnTo>
                                <a:pt x="87" y="421"/>
                              </a:lnTo>
                              <a:lnTo>
                                <a:pt x="102" y="439"/>
                              </a:lnTo>
                              <a:lnTo>
                                <a:pt x="122" y="452"/>
                              </a:lnTo>
                              <a:lnTo>
                                <a:pt x="134" y="456"/>
                              </a:lnTo>
                              <a:lnTo>
                                <a:pt x="139" y="454"/>
                              </a:lnTo>
                              <a:lnTo>
                                <a:pt x="151" y="451"/>
                              </a:lnTo>
                              <a:lnTo>
                                <a:pt x="160" y="450"/>
                              </a:lnTo>
                              <a:lnTo>
                                <a:pt x="169" y="448"/>
                              </a:lnTo>
                              <a:lnTo>
                                <a:pt x="171" y="448"/>
                              </a:lnTo>
                              <a:lnTo>
                                <a:pt x="152" y="446"/>
                              </a:lnTo>
                              <a:lnTo>
                                <a:pt x="131" y="439"/>
                              </a:lnTo>
                              <a:lnTo>
                                <a:pt x="113" y="429"/>
                              </a:lnTo>
                              <a:lnTo>
                                <a:pt x="101" y="415"/>
                              </a:lnTo>
                              <a:lnTo>
                                <a:pt x="99" y="410"/>
                              </a:lnTo>
                              <a:lnTo>
                                <a:pt x="98" y="406"/>
                              </a:lnTo>
                              <a:lnTo>
                                <a:pt x="97" y="406"/>
                              </a:lnTo>
                              <a:lnTo>
                                <a:pt x="97" y="61"/>
                              </a:lnTo>
                              <a:lnTo>
                                <a:pt x="96" y="57"/>
                              </a:lnTo>
                              <a:close/>
                              <a:moveTo>
                                <a:pt x="99" y="409"/>
                              </a:moveTo>
                              <a:lnTo>
                                <a:pt x="99" y="410"/>
                              </a:lnTo>
                              <a:lnTo>
                                <a:pt x="99" y="409"/>
                              </a:lnTo>
                              <a:close/>
                              <a:moveTo>
                                <a:pt x="97" y="405"/>
                              </a:moveTo>
                              <a:lnTo>
                                <a:pt x="97" y="406"/>
                              </a:lnTo>
                              <a:lnTo>
                                <a:pt x="98" y="406"/>
                              </a:lnTo>
                              <a:lnTo>
                                <a:pt x="97" y="405"/>
                              </a:lnTo>
                              <a:close/>
                              <a:moveTo>
                                <a:pt x="96" y="52"/>
                              </a:moveTo>
                              <a:lnTo>
                                <a:pt x="81" y="52"/>
                              </a:lnTo>
                              <a:lnTo>
                                <a:pt x="82" y="58"/>
                              </a:lnTo>
                              <a:lnTo>
                                <a:pt x="82" y="57"/>
                              </a:lnTo>
                              <a:lnTo>
                                <a:pt x="96" y="57"/>
                              </a:lnTo>
                              <a:lnTo>
                                <a:pt x="96" y="56"/>
                              </a:lnTo>
                              <a:lnTo>
                                <a:pt x="96" y="55"/>
                              </a:lnTo>
                              <a:lnTo>
                                <a:pt x="96" y="52"/>
                              </a:lnTo>
                              <a:close/>
                              <a:moveTo>
                                <a:pt x="10" y="0"/>
                              </a:moveTo>
                              <a:lnTo>
                                <a:pt x="0" y="0"/>
                              </a:lnTo>
                              <a:lnTo>
                                <a:pt x="0" y="14"/>
                              </a:lnTo>
                              <a:lnTo>
                                <a:pt x="9" y="15"/>
                              </a:lnTo>
                              <a:lnTo>
                                <a:pt x="28" y="17"/>
                              </a:lnTo>
                              <a:lnTo>
                                <a:pt x="48" y="24"/>
                              </a:lnTo>
                              <a:lnTo>
                                <a:pt x="67" y="34"/>
                              </a:lnTo>
                              <a:lnTo>
                                <a:pt x="79" y="49"/>
                              </a:lnTo>
                              <a:lnTo>
                                <a:pt x="81" y="54"/>
                              </a:lnTo>
                              <a:lnTo>
                                <a:pt x="81" y="52"/>
                              </a:lnTo>
                              <a:lnTo>
                                <a:pt x="96" y="52"/>
                              </a:lnTo>
                              <a:lnTo>
                                <a:pt x="95" y="49"/>
                              </a:lnTo>
                              <a:lnTo>
                                <a:pt x="95" y="48"/>
                              </a:lnTo>
                              <a:lnTo>
                                <a:pt x="90" y="38"/>
                              </a:lnTo>
                              <a:lnTo>
                                <a:pt x="84" y="27"/>
                              </a:lnTo>
                              <a:lnTo>
                                <a:pt x="73" y="21"/>
                              </a:lnTo>
                              <a:lnTo>
                                <a:pt x="67" y="16"/>
                              </a:lnTo>
                              <a:lnTo>
                                <a:pt x="60" y="13"/>
                              </a:lnTo>
                              <a:lnTo>
                                <a:pt x="52" y="9"/>
                              </a:lnTo>
                              <a:lnTo>
                                <a:pt x="40" y="5"/>
                              </a:lnTo>
                              <a:lnTo>
                                <a:pt x="28" y="2"/>
                              </a:lnTo>
                              <a:lnTo>
                                <a:pt x="19" y="1"/>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63DC4" id="AutoShape 34" o:spid="_x0000_s1026" style="position:absolute;margin-left:343.55pt;margin-top:71.45pt;width:9.3pt;height:45.7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6,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" path="m81,859r-3,5l66,879r-18,9l28,894,9,897r-9,l,913r33,-4l57,901,77,888,93,870r2,-5l95,864r1,-4l81,860r,-1xm82,854r-1,6l96,860r,-2l96,856r,-1l82,855r,-1xm134,456r-7,2l119,462r-7,3l106,470r-11,5l90,486r-6,10l84,498r-1,6l83,505r-1,5l82,855r14,l97,850r,-344l98,506r1,-5l100,498r12,-15l131,473r21,-7l171,464r8,l169,463r-23,-3l134,456xm98,506r-1,l97,507r1,-1xm99,501r,l99,502r,-1xm179,448r-10,l160,450r-9,1l139,454r-5,2l146,460r23,3l179,464r,-16xm184,448r-5,l179,464r5,-1l186,460r,-8l184,448xm96,57r-14,l82,402r1,6l83,409r1,5l84,415r3,6l102,439r20,13l134,456r5,-2l151,451r9,-1l169,448r2,l152,446r-21,-7l113,429,101,415r-2,-5l98,406r-1,l97,61,96,57xm99,409r,1l99,409xm97,405r,1l98,406r-1,-1xm96,52r-15,l82,58r,-1l96,57r,-1l96,55r,-3xm10,l,,,14r9,1l28,17r20,7l67,34,79,49r2,5l81,52r15,l95,49r,-1l90,38,84,27,73,21,67,16,60,13,52,9,40,5,28,2,19,1,10,xe" fillcolor="black" stroked="f">
                <v:path arrowok="t" o:connecttype="custom" o:connectlocs="41910,1465580;5715,1477010;20955,1484630;59055,1459865;60960,1453515;52070,1449705;60960,1452245;52070,1450340;80645,1198245;67310,1205865;53340,1222375;52705,1228090;60960,1450340;62230,1228725;63500,1223645;96520,1203325;107315,1201420;62230,1228725;62230,1228725;62865,1226185;107315,1191895;88265,1195705;107315,1201420;116840,1191895;116840,1201420;116840,1191895;52070,1162685;53340,1170305;64770,1186180;88265,1195705;107315,1191895;83185,1186180;62865,1167765;61595,1165225;62865,1167130;62865,1167130;62230,1165225;51435,940435;60960,943610;60960,940435;0,916305;30480,922655;51435,941705;60325,938530;53340,924560;38100,915670;17780,908685" o:connectangles="0,0,0,0,0,0,0,0,0,0,0,0,0,0,0,0,0,0,0,0,0,0,0,0,0,0,0,0,0,0,0,0,0,0,0,0,0,0,0,0,0,0,0,0,0,0,0"/>
                <w10:wrap anchorx="page"/>
              </v:shape>
            </w:pict>
          </mc:Fallback>
        </mc:AlternateContent>
      </w:r>
      <w:r w:rsidR="005D3EA2" w:rsidRPr="0006346A">
        <w:rPr>
          <w:b/>
          <w:i/>
          <w:color w:val="575756"/>
          <w:u w:val="single" w:color="575756"/>
          <w:lang w:val="en-GB"/>
        </w:rPr>
        <w:t>Table</w:t>
      </w:r>
      <w:r w:rsidR="005D3EA2" w:rsidRPr="0006346A">
        <w:rPr>
          <w:b/>
          <w:i/>
          <w:color w:val="575756"/>
          <w:spacing w:val="-1"/>
          <w:u w:val="single" w:color="575756"/>
          <w:lang w:val="en-GB"/>
        </w:rPr>
        <w:t xml:space="preserve"> </w:t>
      </w:r>
      <w:r w:rsidR="005D3EA2" w:rsidRPr="0006346A">
        <w:rPr>
          <w:b/>
          <w:i/>
          <w:color w:val="575756"/>
          <w:u w:val="single" w:color="575756"/>
          <w:lang w:val="en-GB"/>
        </w:rPr>
        <w:t>1</w:t>
      </w:r>
      <w:r w:rsidR="005D3EA2" w:rsidRPr="0006346A">
        <w:rPr>
          <w:b/>
          <w:i/>
          <w:color w:val="575756"/>
          <w:lang w:val="en-GB"/>
        </w:rPr>
        <w:tab/>
      </w:r>
      <w:r w:rsidR="005D3EA2" w:rsidRPr="0006346A">
        <w:rPr>
          <w:b/>
          <w:i/>
          <w:color w:val="575756"/>
          <w:u w:val="single" w:color="575756"/>
          <w:lang w:val="en-GB"/>
        </w:rPr>
        <w:t>Maximum periods</w:t>
      </w:r>
    </w:p>
    <w:p w14:paraId="597DB263" w14:textId="77777777" w:rsidR="005D3EA2" w:rsidRPr="0006346A" w:rsidRDefault="005D3EA2" w:rsidP="005D3EA2">
      <w:pPr>
        <w:pStyle w:val="BodyText"/>
        <w:spacing w:before="9"/>
        <w:rPr>
          <w:b/>
          <w:i/>
          <w:sz w:val="19"/>
          <w:lang w:val="en-GB"/>
        </w:rPr>
      </w:pPr>
    </w:p>
    <w:tbl>
      <w:tblPr>
        <w:tblStyle w:val="TableNormal1"/>
        <w:tblW w:w="0" w:type="auto"/>
        <w:tblInd w:w="2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9"/>
        <w:gridCol w:w="2552"/>
      </w:tblGrid>
      <w:tr w:rsidR="005D3EA2" w:rsidRPr="0006346A" w14:paraId="07FA4F7F" w14:textId="77777777" w:rsidTr="0006346A">
        <w:trPr>
          <w:trHeight w:val="363"/>
        </w:trPr>
        <w:tc>
          <w:tcPr>
            <w:tcW w:w="4469" w:type="dxa"/>
            <w:tcBorders>
              <w:right w:val="nil"/>
            </w:tcBorders>
          </w:tcPr>
          <w:p w14:paraId="46315E00" w14:textId="77777777" w:rsidR="005D3EA2" w:rsidRPr="0006346A" w:rsidRDefault="005D3EA2" w:rsidP="0006346A">
            <w:pPr>
              <w:pStyle w:val="TableParagraph"/>
              <w:spacing w:before="59"/>
              <w:ind w:left="220"/>
              <w:rPr>
                <w:b/>
                <w:sz w:val="20"/>
                <w:lang w:val="en-GB"/>
              </w:rPr>
            </w:pPr>
            <w:r w:rsidRPr="0006346A">
              <w:rPr>
                <w:b/>
                <w:color w:val="009FDF"/>
                <w:sz w:val="20"/>
                <w:lang w:val="en-GB"/>
              </w:rPr>
              <w:t>Class</w:t>
            </w:r>
          </w:p>
        </w:tc>
        <w:tc>
          <w:tcPr>
            <w:tcW w:w="2552" w:type="dxa"/>
            <w:tcBorders>
              <w:left w:val="nil"/>
            </w:tcBorders>
          </w:tcPr>
          <w:p w14:paraId="6EEFFE43" w14:textId="77777777" w:rsidR="005D3EA2" w:rsidRPr="0006346A" w:rsidRDefault="005D3EA2" w:rsidP="0006346A">
            <w:pPr>
              <w:pStyle w:val="TableParagraph"/>
              <w:spacing w:before="59"/>
              <w:ind w:left="456"/>
              <w:rPr>
                <w:b/>
                <w:sz w:val="20"/>
                <w:lang w:val="en-GB"/>
              </w:rPr>
            </w:pPr>
            <w:r w:rsidRPr="0006346A">
              <w:rPr>
                <w:b/>
                <w:color w:val="009FDF"/>
                <w:sz w:val="20"/>
                <w:lang w:val="en-GB"/>
              </w:rPr>
              <w:t>Maximum period</w:t>
            </w:r>
          </w:p>
        </w:tc>
      </w:tr>
      <w:tr w:rsidR="005D3EA2" w:rsidRPr="0006346A" w14:paraId="33A86D5E" w14:textId="77777777" w:rsidTr="0006346A">
        <w:trPr>
          <w:trHeight w:val="424"/>
        </w:trPr>
        <w:tc>
          <w:tcPr>
            <w:tcW w:w="4469" w:type="dxa"/>
            <w:tcBorders>
              <w:right w:val="nil"/>
            </w:tcBorders>
          </w:tcPr>
          <w:p w14:paraId="28C8780E" w14:textId="77777777" w:rsidR="005D3EA2" w:rsidRPr="0006346A" w:rsidRDefault="005D3EA2" w:rsidP="0006346A">
            <w:pPr>
              <w:pStyle w:val="TableParagraph"/>
              <w:spacing w:before="60"/>
              <w:ind w:left="220"/>
              <w:rPr>
                <w:sz w:val="20"/>
                <w:lang w:val="en-GB"/>
              </w:rPr>
            </w:pPr>
            <w:r w:rsidRPr="0006346A">
              <w:rPr>
                <w:sz w:val="20"/>
                <w:lang w:val="en-GB"/>
              </w:rPr>
              <w:t>Isophase light</w:t>
            </w:r>
          </w:p>
        </w:tc>
        <w:tc>
          <w:tcPr>
            <w:tcW w:w="2552" w:type="dxa"/>
            <w:tcBorders>
              <w:left w:val="nil"/>
            </w:tcBorders>
          </w:tcPr>
          <w:p w14:paraId="2DB27E6A" w14:textId="77777777" w:rsidR="005D3EA2" w:rsidRPr="0006346A" w:rsidRDefault="005D3EA2" w:rsidP="0006346A">
            <w:pPr>
              <w:pStyle w:val="TableParagraph"/>
              <w:spacing w:before="60"/>
              <w:ind w:left="457"/>
              <w:rPr>
                <w:sz w:val="20"/>
                <w:lang w:val="en-GB"/>
              </w:rPr>
            </w:pPr>
            <w:r w:rsidRPr="0006346A">
              <w:rPr>
                <w:sz w:val="20"/>
                <w:lang w:val="en-GB"/>
              </w:rPr>
              <w:t>12 s</w:t>
            </w:r>
          </w:p>
        </w:tc>
      </w:tr>
      <w:tr w:rsidR="005D3EA2" w:rsidRPr="0006346A" w14:paraId="26BDC790" w14:textId="77777777" w:rsidTr="0006346A">
        <w:trPr>
          <w:trHeight w:val="1212"/>
        </w:trPr>
        <w:tc>
          <w:tcPr>
            <w:tcW w:w="4469" w:type="dxa"/>
            <w:tcBorders>
              <w:right w:val="nil"/>
            </w:tcBorders>
          </w:tcPr>
          <w:p w14:paraId="5F788637" w14:textId="77777777" w:rsidR="005D3EA2" w:rsidRPr="0006346A" w:rsidRDefault="005D3EA2" w:rsidP="0006346A">
            <w:pPr>
              <w:pStyle w:val="TableParagraph"/>
              <w:spacing w:before="120" w:line="357" w:lineRule="auto"/>
              <w:ind w:left="220" w:right="2557"/>
              <w:rPr>
                <w:sz w:val="20"/>
                <w:lang w:val="en-GB"/>
              </w:rPr>
            </w:pPr>
            <w:r w:rsidRPr="0006346A">
              <w:rPr>
                <w:sz w:val="20"/>
                <w:lang w:val="en-GB"/>
              </w:rPr>
              <w:t>Single-occulting light Single-flashing light</w:t>
            </w:r>
          </w:p>
          <w:p w14:paraId="2DC1C85E" w14:textId="77777777" w:rsidR="005D3EA2" w:rsidRPr="0006346A" w:rsidRDefault="005D3EA2" w:rsidP="0006346A">
            <w:pPr>
              <w:pStyle w:val="TableParagraph"/>
              <w:spacing w:before="1"/>
              <w:ind w:left="220"/>
              <w:rPr>
                <w:sz w:val="20"/>
                <w:lang w:val="en-GB"/>
              </w:rPr>
            </w:pPr>
            <w:r w:rsidRPr="0006346A">
              <w:rPr>
                <w:sz w:val="20"/>
                <w:lang w:val="en-GB"/>
              </w:rPr>
              <w:t>Group very quick light</w:t>
            </w:r>
          </w:p>
        </w:tc>
        <w:tc>
          <w:tcPr>
            <w:tcW w:w="2552" w:type="dxa"/>
            <w:tcBorders>
              <w:left w:val="nil"/>
            </w:tcBorders>
          </w:tcPr>
          <w:p w14:paraId="7E30968F" w14:textId="77777777" w:rsidR="005D3EA2" w:rsidRPr="0006346A" w:rsidRDefault="005D3EA2" w:rsidP="0006346A">
            <w:pPr>
              <w:pStyle w:val="TableParagraph"/>
              <w:rPr>
                <w:b/>
                <w:i/>
                <w:sz w:val="20"/>
                <w:lang w:val="en-GB"/>
              </w:rPr>
            </w:pPr>
          </w:p>
          <w:p w14:paraId="290CF90A" w14:textId="77777777" w:rsidR="005D3EA2" w:rsidRPr="0006346A" w:rsidRDefault="005D3EA2" w:rsidP="0006346A">
            <w:pPr>
              <w:pStyle w:val="TableParagraph"/>
              <w:spacing w:before="7"/>
              <w:rPr>
                <w:b/>
                <w:i/>
                <w:sz w:val="19"/>
                <w:lang w:val="en-GB"/>
              </w:rPr>
            </w:pPr>
          </w:p>
          <w:p w14:paraId="71BACFAB" w14:textId="77777777" w:rsidR="005D3EA2" w:rsidRPr="0006346A" w:rsidRDefault="005D3EA2" w:rsidP="0006346A">
            <w:pPr>
              <w:pStyle w:val="TableParagraph"/>
              <w:ind w:left="454"/>
              <w:rPr>
                <w:sz w:val="20"/>
                <w:lang w:val="en-GB"/>
              </w:rPr>
            </w:pPr>
            <w:r w:rsidRPr="0006346A">
              <w:rPr>
                <w:sz w:val="20"/>
                <w:lang w:val="en-GB"/>
              </w:rPr>
              <w:t>15 s</w:t>
            </w:r>
          </w:p>
        </w:tc>
      </w:tr>
      <w:tr w:rsidR="005D3EA2" w:rsidRPr="0006346A" w14:paraId="4D23D82B" w14:textId="77777777" w:rsidTr="0006346A">
        <w:trPr>
          <w:trHeight w:val="416"/>
        </w:trPr>
        <w:tc>
          <w:tcPr>
            <w:tcW w:w="4469" w:type="dxa"/>
            <w:tcBorders>
              <w:bottom w:val="nil"/>
              <w:right w:val="nil"/>
            </w:tcBorders>
          </w:tcPr>
          <w:p w14:paraId="599D9D47" w14:textId="77777777" w:rsidR="005D3EA2" w:rsidRPr="0006346A" w:rsidRDefault="00FD36C0" w:rsidP="0006346A">
            <w:pPr>
              <w:pStyle w:val="TableParagraph"/>
              <w:spacing w:before="119"/>
              <w:ind w:left="220"/>
              <w:rPr>
                <w:sz w:val="20"/>
                <w:lang w:val="en-GB"/>
              </w:rPr>
            </w:pPr>
            <w:r w:rsidRPr="0006346A">
              <w:rPr>
                <w:noProof/>
                <w:lang w:val="nb-NO" w:eastAsia="nb-NO"/>
              </w:rPr>
              <mc:AlternateContent>
                <mc:Choice Requires="wps">
                  <w:drawing>
                    <wp:anchor distT="0" distB="0" distL="114300" distR="114300" simplePos="0" relativeHeight="251691520" behindDoc="1" locked="0" layoutInCell="1" allowOverlap="1" wp14:anchorId="6D20EAED" wp14:editId="22E186AE">
                      <wp:simplePos x="0" y="0"/>
                      <wp:positionH relativeFrom="page">
                        <wp:posOffset>2778760</wp:posOffset>
                      </wp:positionH>
                      <wp:positionV relativeFrom="paragraph">
                        <wp:posOffset>46355</wp:posOffset>
                      </wp:positionV>
                      <wp:extent cx="94615" cy="719455"/>
                      <wp:effectExtent l="6350" t="6985" r="3810" b="6985"/>
                      <wp:wrapNone/>
                      <wp:docPr id="4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615" cy="719455"/>
                              </a:xfrm>
                              <a:custGeom>
                                <a:avLst/>
                                <a:gdLst>
                                  <a:gd name="T0" fmla="+- 0 6963 6880"/>
                                  <a:gd name="T1" fmla="*/ T0 w 149"/>
                                  <a:gd name="T2" fmla="+- 0 -1353 -1931"/>
                                  <a:gd name="T3" fmla="*/ -1353 h 1133"/>
                                  <a:gd name="T4" fmla="+- 0 6943 6880"/>
                                  <a:gd name="T5" fmla="*/ T4 w 149"/>
                                  <a:gd name="T6" fmla="+- 0 -1313 -1931"/>
                                  <a:gd name="T7" fmla="*/ -1313 h 1133"/>
                                  <a:gd name="T8" fmla="+- 0 6937 6880"/>
                                  <a:gd name="T9" fmla="*/ T8 w 149"/>
                                  <a:gd name="T10" fmla="+- 0 -838 -1931"/>
                                  <a:gd name="T11" fmla="*/ -838 h 1133"/>
                                  <a:gd name="T12" fmla="+- 0 6909 6880"/>
                                  <a:gd name="T13" fmla="*/ T12 w 149"/>
                                  <a:gd name="T14" fmla="+- 0 -818 -1931"/>
                                  <a:gd name="T15" fmla="*/ -818 h 1133"/>
                                  <a:gd name="T16" fmla="+- 0 6880 6880"/>
                                  <a:gd name="T17" fmla="*/ T16 w 149"/>
                                  <a:gd name="T18" fmla="+- 0 -814 -1931"/>
                                  <a:gd name="T19" fmla="*/ -814 h 1133"/>
                                  <a:gd name="T20" fmla="+- 0 6888 6880"/>
                                  <a:gd name="T21" fmla="*/ T20 w 149"/>
                                  <a:gd name="T22" fmla="+- 0 -798 -1931"/>
                                  <a:gd name="T23" fmla="*/ -798 h 1133"/>
                                  <a:gd name="T24" fmla="+- 0 6918 6880"/>
                                  <a:gd name="T25" fmla="*/ T24 w 149"/>
                                  <a:gd name="T26" fmla="+- 0 -805 -1931"/>
                                  <a:gd name="T27" fmla="*/ -805 h 1133"/>
                                  <a:gd name="T28" fmla="+- 0 6952 6880"/>
                                  <a:gd name="T29" fmla="*/ T28 w 149"/>
                                  <a:gd name="T30" fmla="+- 0 -836 -1931"/>
                                  <a:gd name="T31" fmla="*/ -836 h 1133"/>
                                  <a:gd name="T32" fmla="+- 0 6958 6880"/>
                                  <a:gd name="T33" fmla="*/ T32 w 149"/>
                                  <a:gd name="T34" fmla="+- 0 -1312 -1931"/>
                                  <a:gd name="T35" fmla="*/ -1312 h 1133"/>
                                  <a:gd name="T36" fmla="+- 0 6964 6880"/>
                                  <a:gd name="T37" fmla="*/ T36 w 149"/>
                                  <a:gd name="T38" fmla="+- 0 -1332 -1931"/>
                                  <a:gd name="T39" fmla="*/ -1332 h 1133"/>
                                  <a:gd name="T40" fmla="+- 0 6993 6880"/>
                                  <a:gd name="T41" fmla="*/ T40 w 149"/>
                                  <a:gd name="T42" fmla="+- 0 -1353 -1931"/>
                                  <a:gd name="T43" fmla="*/ -1353 h 1133"/>
                                  <a:gd name="T44" fmla="+- 0 7014 6880"/>
                                  <a:gd name="T45" fmla="*/ T44 w 149"/>
                                  <a:gd name="T46" fmla="+- 0 -1357 -1931"/>
                                  <a:gd name="T47" fmla="*/ -1357 h 1133"/>
                                  <a:gd name="T48" fmla="+- 0 7006 6880"/>
                                  <a:gd name="T49" fmla="*/ T48 w 149"/>
                                  <a:gd name="T50" fmla="+- 0 -1359 -1931"/>
                                  <a:gd name="T51" fmla="*/ -1359 h 1133"/>
                                  <a:gd name="T52" fmla="+- 0 6983 6880"/>
                                  <a:gd name="T53" fmla="*/ T52 w 149"/>
                                  <a:gd name="T54" fmla="+- 0 -1365 -1931"/>
                                  <a:gd name="T55" fmla="*/ -1365 h 1133"/>
                                  <a:gd name="T56" fmla="+- 0 7006 6880"/>
                                  <a:gd name="T57" fmla="*/ T56 w 149"/>
                                  <a:gd name="T58" fmla="+- 0 -1372 -1931"/>
                                  <a:gd name="T59" fmla="*/ -1372 h 1133"/>
                                  <a:gd name="T60" fmla="+- 0 6983 6880"/>
                                  <a:gd name="T61" fmla="*/ T60 w 149"/>
                                  <a:gd name="T62" fmla="+- 0 -1365 -1931"/>
                                  <a:gd name="T63" fmla="*/ -1365 h 1133"/>
                                  <a:gd name="T64" fmla="+- 0 7006 6880"/>
                                  <a:gd name="T65" fmla="*/ T64 w 149"/>
                                  <a:gd name="T66" fmla="+- 0 -1359 -1931"/>
                                  <a:gd name="T67" fmla="*/ -1359 h 1133"/>
                                  <a:gd name="T68" fmla="+- 0 7021 6880"/>
                                  <a:gd name="T69" fmla="*/ T68 w 149"/>
                                  <a:gd name="T70" fmla="+- 0 -1357 -1931"/>
                                  <a:gd name="T71" fmla="*/ -1357 h 1133"/>
                                  <a:gd name="T72" fmla="+- 0 7025 6880"/>
                                  <a:gd name="T73" fmla="*/ T72 w 149"/>
                                  <a:gd name="T74" fmla="+- 0 -1372 -1931"/>
                                  <a:gd name="T75" fmla="*/ -1372 h 1133"/>
                                  <a:gd name="T76" fmla="+- 0 7021 6880"/>
                                  <a:gd name="T77" fmla="*/ T76 w 149"/>
                                  <a:gd name="T78" fmla="+- 0 -1357 -1931"/>
                                  <a:gd name="T79" fmla="*/ -1357 h 1133"/>
                                  <a:gd name="T80" fmla="+- 0 7028 6880"/>
                                  <a:gd name="T81" fmla="*/ T80 w 149"/>
                                  <a:gd name="T82" fmla="+- 0 -1361 -1931"/>
                                  <a:gd name="T83" fmla="*/ -1361 h 1133"/>
                                  <a:gd name="T84" fmla="+- 0 7025 6880"/>
                                  <a:gd name="T85" fmla="*/ T84 w 149"/>
                                  <a:gd name="T86" fmla="+- 0 -1372 -1931"/>
                                  <a:gd name="T87" fmla="*/ -1372 h 1133"/>
                                  <a:gd name="T88" fmla="+- 0 6881 6880"/>
                                  <a:gd name="T89" fmla="*/ T88 w 149"/>
                                  <a:gd name="T90" fmla="+- 0 -1931 -1931"/>
                                  <a:gd name="T91" fmla="*/ -1931 h 1133"/>
                                  <a:gd name="T92" fmla="+- 0 6887 6880"/>
                                  <a:gd name="T93" fmla="*/ T92 w 149"/>
                                  <a:gd name="T94" fmla="+- 0 -1917 -1931"/>
                                  <a:gd name="T95" fmla="*/ -1917 h 1133"/>
                                  <a:gd name="T96" fmla="+- 0 6911 6880"/>
                                  <a:gd name="T97" fmla="*/ T96 w 149"/>
                                  <a:gd name="T98" fmla="+- 0 -1911 -1931"/>
                                  <a:gd name="T99" fmla="*/ -1911 h 1133"/>
                                  <a:gd name="T100" fmla="+- 0 6939 6880"/>
                                  <a:gd name="T101" fmla="*/ T100 w 149"/>
                                  <a:gd name="T102" fmla="+- 0 -1888 -1931"/>
                                  <a:gd name="T103" fmla="*/ -1888 h 1133"/>
                                  <a:gd name="T104" fmla="+- 0 6943 6880"/>
                                  <a:gd name="T105" fmla="*/ T104 w 149"/>
                                  <a:gd name="T106" fmla="+- 0 -1411 -1931"/>
                                  <a:gd name="T107" fmla="*/ -1411 h 1133"/>
                                  <a:gd name="T108" fmla="+- 0 6965 6880"/>
                                  <a:gd name="T109" fmla="*/ T108 w 149"/>
                                  <a:gd name="T110" fmla="+- 0 -1375 -1931"/>
                                  <a:gd name="T111" fmla="*/ -1375 h 1133"/>
                                  <a:gd name="T112" fmla="+- 0 6984 6880"/>
                                  <a:gd name="T113" fmla="*/ T112 w 149"/>
                                  <a:gd name="T114" fmla="+- 0 -1365 -1931"/>
                                  <a:gd name="T115" fmla="*/ -1365 h 1133"/>
                                  <a:gd name="T116" fmla="+- 0 7021 6880"/>
                                  <a:gd name="T117" fmla="*/ T116 w 149"/>
                                  <a:gd name="T118" fmla="+- 0 -1372 -1931"/>
                                  <a:gd name="T119" fmla="*/ -1372 h 1133"/>
                                  <a:gd name="T120" fmla="+- 0 7008 6880"/>
                                  <a:gd name="T121" fmla="*/ T120 w 149"/>
                                  <a:gd name="T122" fmla="+- 0 -1373 -1931"/>
                                  <a:gd name="T123" fmla="*/ -1373 h 1133"/>
                                  <a:gd name="T124" fmla="+- 0 6995 6880"/>
                                  <a:gd name="T125" fmla="*/ T124 w 149"/>
                                  <a:gd name="T126" fmla="+- 0 -1374 -1931"/>
                                  <a:gd name="T127" fmla="*/ -1374 h 1133"/>
                                  <a:gd name="T128" fmla="+- 0 6972 6880"/>
                                  <a:gd name="T129" fmla="*/ T128 w 149"/>
                                  <a:gd name="T130" fmla="+- 0 -1390 -1931"/>
                                  <a:gd name="T131" fmla="*/ -1390 h 1133"/>
                                  <a:gd name="T132" fmla="+- 0 6965 6880"/>
                                  <a:gd name="T133" fmla="*/ T132 w 149"/>
                                  <a:gd name="T134" fmla="+- 0 -1396 -1931"/>
                                  <a:gd name="T135" fmla="*/ -1396 h 1133"/>
                                  <a:gd name="T136" fmla="+- 0 6961 6880"/>
                                  <a:gd name="T137" fmla="*/ T136 w 149"/>
                                  <a:gd name="T138" fmla="+- 0 -1404 -1931"/>
                                  <a:gd name="T139" fmla="*/ -1404 h 1133"/>
                                  <a:gd name="T140" fmla="+- 0 6959 6880"/>
                                  <a:gd name="T141" fmla="*/ T140 w 149"/>
                                  <a:gd name="T142" fmla="+- 0 -1413 -1931"/>
                                  <a:gd name="T143" fmla="*/ -1413 h 1133"/>
                                  <a:gd name="T144" fmla="+- 0 6958 6880"/>
                                  <a:gd name="T145" fmla="*/ T144 w 149"/>
                                  <a:gd name="T146" fmla="+- 0 -1878 -1931"/>
                                  <a:gd name="T147" fmla="*/ -1878 h 1133"/>
                                  <a:gd name="T148" fmla="+- 0 6935 6880"/>
                                  <a:gd name="T149" fmla="*/ T148 w 149"/>
                                  <a:gd name="T150" fmla="+- 0 -1914 -1931"/>
                                  <a:gd name="T151" fmla="*/ -1914 h 1133"/>
                                  <a:gd name="T152" fmla="+- 0 6895 6880"/>
                                  <a:gd name="T153" fmla="*/ T152 w 149"/>
                                  <a:gd name="T154" fmla="+- 0 -1930 -1931"/>
                                  <a:gd name="T155" fmla="*/ -1930 h 11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149" h="1133">
                                    <a:moveTo>
                                      <a:pt x="103" y="566"/>
                                    </a:moveTo>
                                    <a:lnTo>
                                      <a:pt x="83" y="578"/>
                                    </a:lnTo>
                                    <a:lnTo>
                                      <a:pt x="68" y="595"/>
                                    </a:lnTo>
                                    <a:lnTo>
                                      <a:pt x="63" y="618"/>
                                    </a:lnTo>
                                    <a:lnTo>
                                      <a:pt x="63" y="1078"/>
                                    </a:lnTo>
                                    <a:lnTo>
                                      <a:pt x="57" y="1093"/>
                                    </a:lnTo>
                                    <a:lnTo>
                                      <a:pt x="44" y="1104"/>
                                    </a:lnTo>
                                    <a:lnTo>
                                      <a:pt x="29" y="1113"/>
                                    </a:lnTo>
                                    <a:lnTo>
                                      <a:pt x="13" y="1117"/>
                                    </a:lnTo>
                                    <a:lnTo>
                                      <a:pt x="0" y="1117"/>
                                    </a:lnTo>
                                    <a:lnTo>
                                      <a:pt x="1" y="1133"/>
                                    </a:lnTo>
                                    <a:lnTo>
                                      <a:pt x="8" y="1133"/>
                                    </a:lnTo>
                                    <a:lnTo>
                                      <a:pt x="15" y="1132"/>
                                    </a:lnTo>
                                    <a:lnTo>
                                      <a:pt x="38" y="1126"/>
                                    </a:lnTo>
                                    <a:lnTo>
                                      <a:pt x="58" y="1113"/>
                                    </a:lnTo>
                                    <a:lnTo>
                                      <a:pt x="72" y="1095"/>
                                    </a:lnTo>
                                    <a:lnTo>
                                      <a:pt x="78" y="1073"/>
                                    </a:lnTo>
                                    <a:lnTo>
                                      <a:pt x="78" y="619"/>
                                    </a:lnTo>
                                    <a:lnTo>
                                      <a:pt x="79" y="614"/>
                                    </a:lnTo>
                                    <a:lnTo>
                                      <a:pt x="84" y="599"/>
                                    </a:lnTo>
                                    <a:lnTo>
                                      <a:pt x="96" y="587"/>
                                    </a:lnTo>
                                    <a:lnTo>
                                      <a:pt x="113" y="578"/>
                                    </a:lnTo>
                                    <a:lnTo>
                                      <a:pt x="128" y="575"/>
                                    </a:lnTo>
                                    <a:lnTo>
                                      <a:pt x="134" y="574"/>
                                    </a:lnTo>
                                    <a:lnTo>
                                      <a:pt x="133" y="574"/>
                                    </a:lnTo>
                                    <a:lnTo>
                                      <a:pt x="126" y="572"/>
                                    </a:lnTo>
                                    <a:lnTo>
                                      <a:pt x="104" y="566"/>
                                    </a:lnTo>
                                    <a:lnTo>
                                      <a:pt x="103" y="566"/>
                                    </a:lnTo>
                                    <a:close/>
                                    <a:moveTo>
                                      <a:pt x="141" y="559"/>
                                    </a:moveTo>
                                    <a:lnTo>
                                      <a:pt x="126" y="559"/>
                                    </a:lnTo>
                                    <a:lnTo>
                                      <a:pt x="104" y="566"/>
                                    </a:lnTo>
                                    <a:lnTo>
                                      <a:pt x="103" y="566"/>
                                    </a:lnTo>
                                    <a:lnTo>
                                      <a:pt x="104" y="566"/>
                                    </a:lnTo>
                                    <a:lnTo>
                                      <a:pt x="126" y="572"/>
                                    </a:lnTo>
                                    <a:lnTo>
                                      <a:pt x="133" y="574"/>
                                    </a:lnTo>
                                    <a:lnTo>
                                      <a:pt x="141" y="574"/>
                                    </a:lnTo>
                                    <a:lnTo>
                                      <a:pt x="141" y="559"/>
                                    </a:lnTo>
                                    <a:close/>
                                    <a:moveTo>
                                      <a:pt x="145" y="559"/>
                                    </a:moveTo>
                                    <a:lnTo>
                                      <a:pt x="141" y="559"/>
                                    </a:lnTo>
                                    <a:lnTo>
                                      <a:pt x="141" y="574"/>
                                    </a:lnTo>
                                    <a:lnTo>
                                      <a:pt x="145" y="574"/>
                                    </a:lnTo>
                                    <a:lnTo>
                                      <a:pt x="148" y="570"/>
                                    </a:lnTo>
                                    <a:lnTo>
                                      <a:pt x="148" y="562"/>
                                    </a:lnTo>
                                    <a:lnTo>
                                      <a:pt x="145" y="559"/>
                                    </a:lnTo>
                                    <a:close/>
                                    <a:moveTo>
                                      <a:pt x="8" y="0"/>
                                    </a:moveTo>
                                    <a:lnTo>
                                      <a:pt x="1" y="0"/>
                                    </a:lnTo>
                                    <a:lnTo>
                                      <a:pt x="0" y="14"/>
                                    </a:lnTo>
                                    <a:lnTo>
                                      <a:pt x="7" y="14"/>
                                    </a:lnTo>
                                    <a:lnTo>
                                      <a:pt x="14" y="16"/>
                                    </a:lnTo>
                                    <a:lnTo>
                                      <a:pt x="31" y="20"/>
                                    </a:lnTo>
                                    <a:lnTo>
                                      <a:pt x="47" y="29"/>
                                    </a:lnTo>
                                    <a:lnTo>
                                      <a:pt x="59" y="43"/>
                                    </a:lnTo>
                                    <a:lnTo>
                                      <a:pt x="63" y="60"/>
                                    </a:lnTo>
                                    <a:lnTo>
                                      <a:pt x="63" y="520"/>
                                    </a:lnTo>
                                    <a:lnTo>
                                      <a:pt x="71" y="540"/>
                                    </a:lnTo>
                                    <a:lnTo>
                                      <a:pt x="85" y="556"/>
                                    </a:lnTo>
                                    <a:lnTo>
                                      <a:pt x="103" y="566"/>
                                    </a:lnTo>
                                    <a:lnTo>
                                      <a:pt x="104" y="566"/>
                                    </a:lnTo>
                                    <a:lnTo>
                                      <a:pt x="126" y="559"/>
                                    </a:lnTo>
                                    <a:lnTo>
                                      <a:pt x="141" y="559"/>
                                    </a:lnTo>
                                    <a:lnTo>
                                      <a:pt x="135" y="558"/>
                                    </a:lnTo>
                                    <a:lnTo>
                                      <a:pt x="128" y="558"/>
                                    </a:lnTo>
                                    <a:lnTo>
                                      <a:pt x="122" y="557"/>
                                    </a:lnTo>
                                    <a:lnTo>
                                      <a:pt x="115" y="557"/>
                                    </a:lnTo>
                                    <a:lnTo>
                                      <a:pt x="97" y="548"/>
                                    </a:lnTo>
                                    <a:lnTo>
                                      <a:pt x="92" y="541"/>
                                    </a:lnTo>
                                    <a:lnTo>
                                      <a:pt x="88" y="539"/>
                                    </a:lnTo>
                                    <a:lnTo>
                                      <a:pt x="85" y="535"/>
                                    </a:lnTo>
                                    <a:lnTo>
                                      <a:pt x="82" y="530"/>
                                    </a:lnTo>
                                    <a:lnTo>
                                      <a:pt x="81" y="527"/>
                                    </a:lnTo>
                                    <a:lnTo>
                                      <a:pt x="79" y="523"/>
                                    </a:lnTo>
                                    <a:lnTo>
                                      <a:pt x="79" y="518"/>
                                    </a:lnTo>
                                    <a:lnTo>
                                      <a:pt x="78" y="514"/>
                                    </a:lnTo>
                                    <a:lnTo>
                                      <a:pt x="78" y="53"/>
                                    </a:lnTo>
                                    <a:lnTo>
                                      <a:pt x="70" y="33"/>
                                    </a:lnTo>
                                    <a:lnTo>
                                      <a:pt x="55" y="17"/>
                                    </a:lnTo>
                                    <a:lnTo>
                                      <a:pt x="36" y="6"/>
                                    </a:lnTo>
                                    <a:lnTo>
                                      <a:pt x="15" y="1"/>
                                    </a:lnTo>
                                    <a:lnTo>
                                      <a:pt x="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03BED" id="AutoShape 33" o:spid="_x0000_s1026" style="position:absolute;margin-left:218.8pt;margin-top:3.65pt;width:7.45pt;height:56.6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9,1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" path="m103,566l83,578,68,595r-5,23l63,1078r-6,15l44,1104r-15,9l13,1117r-13,l1,1133r7,l15,1132r23,-6l58,1113r14,-18l78,1073r,-454l79,614r5,-15l96,587r17,-9l128,575r6,-1l133,574r-7,-2l104,566r-1,xm141,559r-15,l104,566r-1,l104,566r22,6l133,574r8,l141,559xm145,559r-4,l141,574r4,l148,570r,-8l145,559xm8,l1,,,14r7,l14,16r17,4l47,29,59,43r4,17l63,520r8,20l85,556r18,10l104,566r22,-7l141,559r-6,-1l128,558r-6,-1l115,557,97,548r-5,-7l88,539r-3,-4l82,530r-1,-3l79,523r,-5l78,514,78,53,70,33,55,17,36,6,15,1,8,xe" fillcolor="black" stroked="f">
                      <v:path arrowok="t" o:connecttype="custom" o:connectlocs="52705,-859155;40005,-833755;36195,-532130;18415,-519430;0,-516890;5080,-506730;24130,-511175;45720,-530860;49530,-833120;53340,-845820;71755,-859155;85090,-861695;80010,-862965;65405,-866775;80010,-871220;65405,-866775;80010,-862965;89535,-861695;92075,-871220;89535,-861695;93980,-864235;92075,-871220;635,-1226185;4445,-1217295;19685,-1213485;37465,-1198880;40005,-895985;53975,-873125;66040,-866775;89535,-871220;81280,-871855;73025,-872490;58420,-882650;53975,-886460;51435,-891540;50165,-897255;49530,-1192530;34925,-1215390;9525,-1225550" o:connectangles="0,0,0,0,0,0,0,0,0,0,0,0,0,0,0,0,0,0,0,0,0,0,0,0,0,0,0,0,0,0,0,0,0,0,0,0,0,0,0"/>
                      <w10:wrap anchorx="page"/>
                    </v:shape>
                  </w:pict>
                </mc:Fallback>
              </mc:AlternateContent>
            </w:r>
            <w:r w:rsidR="005D3EA2" w:rsidRPr="0006346A">
              <w:rPr>
                <w:sz w:val="20"/>
                <w:lang w:val="en-GB"/>
              </w:rPr>
              <w:t>Group-occulting light of two eclipses</w:t>
            </w:r>
          </w:p>
        </w:tc>
        <w:tc>
          <w:tcPr>
            <w:tcW w:w="2552" w:type="dxa"/>
            <w:tcBorders>
              <w:left w:val="nil"/>
              <w:bottom w:val="nil"/>
            </w:tcBorders>
          </w:tcPr>
          <w:p w14:paraId="0EA78EF4" w14:textId="77777777" w:rsidR="005D3EA2" w:rsidRPr="0006346A" w:rsidRDefault="005D3EA2" w:rsidP="0006346A">
            <w:pPr>
              <w:pStyle w:val="TableParagraph"/>
              <w:spacing w:before="119"/>
              <w:ind w:left="459"/>
              <w:rPr>
                <w:sz w:val="20"/>
                <w:lang w:val="en-GB"/>
              </w:rPr>
            </w:pPr>
            <w:r w:rsidRPr="0006346A">
              <w:rPr>
                <w:sz w:val="20"/>
                <w:lang w:val="en-GB"/>
              </w:rPr>
              <w:t>20 s</w:t>
            </w:r>
          </w:p>
        </w:tc>
      </w:tr>
      <w:tr w:rsidR="005D3EA2" w:rsidRPr="0006346A" w14:paraId="3341C8FD" w14:textId="77777777" w:rsidTr="0006346A">
        <w:trPr>
          <w:trHeight w:val="314"/>
        </w:trPr>
        <w:tc>
          <w:tcPr>
            <w:tcW w:w="4469" w:type="dxa"/>
            <w:tcBorders>
              <w:top w:val="nil"/>
              <w:bottom w:val="nil"/>
              <w:right w:val="nil"/>
            </w:tcBorders>
          </w:tcPr>
          <w:p w14:paraId="7328C5EE" w14:textId="77777777" w:rsidR="005D3EA2" w:rsidRPr="0006346A" w:rsidRDefault="005D3EA2" w:rsidP="0006346A">
            <w:pPr>
              <w:pStyle w:val="TableParagraph"/>
              <w:spacing w:before="17"/>
              <w:ind w:left="220"/>
              <w:rPr>
                <w:sz w:val="20"/>
                <w:lang w:val="en-GB"/>
              </w:rPr>
            </w:pPr>
            <w:r w:rsidRPr="0006346A">
              <w:rPr>
                <w:sz w:val="20"/>
                <w:lang w:val="en-GB"/>
              </w:rPr>
              <w:t>Long-flashing light</w:t>
            </w:r>
          </w:p>
        </w:tc>
        <w:tc>
          <w:tcPr>
            <w:tcW w:w="2552" w:type="dxa"/>
            <w:tcBorders>
              <w:top w:val="nil"/>
              <w:left w:val="nil"/>
              <w:bottom w:val="nil"/>
            </w:tcBorders>
          </w:tcPr>
          <w:p w14:paraId="7E3E3345" w14:textId="77777777" w:rsidR="005D3EA2" w:rsidRPr="0006346A" w:rsidRDefault="005D3EA2" w:rsidP="005D3EA2">
            <w:pPr>
              <w:pStyle w:val="TableParagraph"/>
              <w:rPr>
                <w:rFonts w:ascii="Times New Roman"/>
                <w:sz w:val="18"/>
                <w:lang w:val="en-GB"/>
              </w:rPr>
            </w:pPr>
          </w:p>
        </w:tc>
      </w:tr>
      <w:tr w:rsidR="005D3EA2" w:rsidRPr="0006346A" w14:paraId="0098EB68" w14:textId="77777777" w:rsidTr="0006346A">
        <w:trPr>
          <w:trHeight w:val="314"/>
        </w:trPr>
        <w:tc>
          <w:tcPr>
            <w:tcW w:w="4469" w:type="dxa"/>
            <w:tcBorders>
              <w:top w:val="nil"/>
              <w:bottom w:val="nil"/>
              <w:right w:val="nil"/>
            </w:tcBorders>
          </w:tcPr>
          <w:p w14:paraId="7DC8738A" w14:textId="77777777" w:rsidR="005D3EA2" w:rsidRPr="0006346A" w:rsidRDefault="005D3EA2" w:rsidP="0006346A">
            <w:pPr>
              <w:pStyle w:val="TableParagraph"/>
              <w:spacing w:before="17"/>
              <w:ind w:left="220"/>
              <w:rPr>
                <w:sz w:val="20"/>
                <w:lang w:val="en-GB"/>
              </w:rPr>
            </w:pPr>
            <w:r w:rsidRPr="0006346A">
              <w:rPr>
                <w:sz w:val="20"/>
                <w:lang w:val="en-GB"/>
              </w:rPr>
              <w:t>Group-flashing light of two flashes</w:t>
            </w:r>
          </w:p>
        </w:tc>
        <w:tc>
          <w:tcPr>
            <w:tcW w:w="2552" w:type="dxa"/>
            <w:tcBorders>
              <w:top w:val="nil"/>
              <w:left w:val="nil"/>
              <w:bottom w:val="nil"/>
            </w:tcBorders>
          </w:tcPr>
          <w:p w14:paraId="0E0568FA" w14:textId="77777777" w:rsidR="005D3EA2" w:rsidRPr="0006346A" w:rsidRDefault="005D3EA2" w:rsidP="0006346A">
            <w:pPr>
              <w:pStyle w:val="TableParagraph"/>
              <w:rPr>
                <w:rFonts w:ascii="Times New Roman"/>
                <w:sz w:val="18"/>
                <w:lang w:val="en-GB"/>
              </w:rPr>
            </w:pPr>
          </w:p>
        </w:tc>
      </w:tr>
      <w:tr w:rsidR="005D3EA2" w:rsidRPr="0006346A" w14:paraId="6BAC8FED" w14:textId="77777777" w:rsidTr="0006346A">
        <w:trPr>
          <w:trHeight w:val="321"/>
        </w:trPr>
        <w:tc>
          <w:tcPr>
            <w:tcW w:w="4469" w:type="dxa"/>
            <w:tcBorders>
              <w:top w:val="nil"/>
              <w:right w:val="nil"/>
            </w:tcBorders>
          </w:tcPr>
          <w:p w14:paraId="058BAB2F" w14:textId="77777777" w:rsidR="005D3EA2" w:rsidRPr="0006346A" w:rsidRDefault="005D3EA2" w:rsidP="0006346A">
            <w:pPr>
              <w:pStyle w:val="TableParagraph"/>
              <w:spacing w:before="17"/>
              <w:ind w:left="220"/>
              <w:rPr>
                <w:sz w:val="20"/>
                <w:lang w:val="en-GB"/>
              </w:rPr>
            </w:pPr>
            <w:r w:rsidRPr="0006346A">
              <w:rPr>
                <w:sz w:val="20"/>
                <w:lang w:val="en-GB"/>
              </w:rPr>
              <w:t>Group quick light</w:t>
            </w:r>
          </w:p>
        </w:tc>
        <w:tc>
          <w:tcPr>
            <w:tcW w:w="2552" w:type="dxa"/>
            <w:tcBorders>
              <w:top w:val="nil"/>
              <w:left w:val="nil"/>
            </w:tcBorders>
          </w:tcPr>
          <w:p w14:paraId="5A32D89B" w14:textId="77777777" w:rsidR="005D3EA2" w:rsidRPr="0006346A" w:rsidRDefault="005D3EA2" w:rsidP="0006346A">
            <w:pPr>
              <w:pStyle w:val="TableParagraph"/>
              <w:rPr>
                <w:rFonts w:ascii="Times New Roman"/>
                <w:sz w:val="18"/>
                <w:lang w:val="en-GB"/>
              </w:rPr>
            </w:pPr>
          </w:p>
        </w:tc>
      </w:tr>
      <w:tr w:rsidR="005D3EA2" w:rsidRPr="0006346A" w14:paraId="31F4B55A" w14:textId="77777777" w:rsidTr="0006346A">
        <w:trPr>
          <w:trHeight w:val="1367"/>
        </w:trPr>
        <w:tc>
          <w:tcPr>
            <w:tcW w:w="4469" w:type="dxa"/>
            <w:tcBorders>
              <w:right w:val="nil"/>
            </w:tcBorders>
          </w:tcPr>
          <w:p w14:paraId="561A5AFA" w14:textId="77777777" w:rsidR="005D3EA2" w:rsidRPr="0006346A" w:rsidRDefault="00FD36C0" w:rsidP="0006346A">
            <w:pPr>
              <w:pStyle w:val="TableParagraph"/>
              <w:spacing w:before="119" w:line="309" w:lineRule="auto"/>
              <w:ind w:left="220" w:right="443"/>
              <w:rPr>
                <w:sz w:val="20"/>
                <w:lang w:val="en-GB"/>
              </w:rPr>
            </w:pPr>
            <w:r w:rsidRPr="0006346A">
              <w:rPr>
                <w:noProof/>
                <w:lang w:val="nb-NO" w:eastAsia="nb-NO"/>
              </w:rPr>
              <mc:AlternateContent>
                <mc:Choice Requires="wps">
                  <w:drawing>
                    <wp:anchor distT="0" distB="0" distL="114300" distR="114300" simplePos="0" relativeHeight="251690496" behindDoc="1" locked="0" layoutInCell="1" allowOverlap="1" wp14:anchorId="40F88013" wp14:editId="185641F4">
                      <wp:simplePos x="0" y="0"/>
                      <wp:positionH relativeFrom="page">
                        <wp:posOffset>2773045</wp:posOffset>
                      </wp:positionH>
                      <wp:positionV relativeFrom="page">
                        <wp:posOffset>19685</wp:posOffset>
                      </wp:positionV>
                      <wp:extent cx="120015" cy="813435"/>
                      <wp:effectExtent l="635" t="5715" r="3175" b="0"/>
                      <wp:wrapNone/>
                      <wp:docPr id="3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015" cy="813435"/>
                              </a:xfrm>
                              <a:custGeom>
                                <a:avLst/>
                                <a:gdLst>
                                  <a:gd name="T0" fmla="+- 0 6950 6871"/>
                                  <a:gd name="T1" fmla="*/ T0 w 189"/>
                                  <a:gd name="T2" fmla="+- 0 8291 7062"/>
                                  <a:gd name="T3" fmla="*/ 8291 h 1281"/>
                                  <a:gd name="T4" fmla="+- 0 6934 6871"/>
                                  <a:gd name="T5" fmla="*/ T4 w 189"/>
                                  <a:gd name="T6" fmla="+- 0 8309 7062"/>
                                  <a:gd name="T7" fmla="*/ 8309 h 1281"/>
                                  <a:gd name="T8" fmla="+- 0 6880 6871"/>
                                  <a:gd name="T9" fmla="*/ T8 w 189"/>
                                  <a:gd name="T10" fmla="+- 0 8327 7062"/>
                                  <a:gd name="T11" fmla="*/ 8327 h 1281"/>
                                  <a:gd name="T12" fmla="+- 0 6903 6871"/>
                                  <a:gd name="T13" fmla="*/ T12 w 189"/>
                                  <a:gd name="T14" fmla="+- 0 8339 7062"/>
                                  <a:gd name="T15" fmla="*/ 8339 h 1281"/>
                                  <a:gd name="T16" fmla="+- 0 6961 6871"/>
                                  <a:gd name="T17" fmla="*/ T16 w 189"/>
                                  <a:gd name="T18" fmla="+- 0 8303 7062"/>
                                  <a:gd name="T19" fmla="*/ 8303 h 1281"/>
                                  <a:gd name="T20" fmla="+- 0 6965 6871"/>
                                  <a:gd name="T21" fmla="*/ T20 w 189"/>
                                  <a:gd name="T22" fmla="+- 0 8297 7062"/>
                                  <a:gd name="T23" fmla="*/ 8297 h 1281"/>
                                  <a:gd name="T24" fmla="+- 0 6968 6871"/>
                                  <a:gd name="T25" fmla="*/ T24 w 189"/>
                                  <a:gd name="T26" fmla="+- 0 8284 7062"/>
                                  <a:gd name="T27" fmla="*/ 8284 h 1281"/>
                                  <a:gd name="T28" fmla="+- 0 6954 6871"/>
                                  <a:gd name="T29" fmla="*/ T28 w 189"/>
                                  <a:gd name="T30" fmla="+- 0 8281 7062"/>
                                  <a:gd name="T31" fmla="*/ 8281 h 1281"/>
                                  <a:gd name="T32" fmla="+- 0 6979 6871"/>
                                  <a:gd name="T33" fmla="*/ T32 w 189"/>
                                  <a:gd name="T34" fmla="+- 0 7717 7062"/>
                                  <a:gd name="T35" fmla="*/ 7717 h 1281"/>
                                  <a:gd name="T36" fmla="+- 0 6959 6871"/>
                                  <a:gd name="T37" fmla="*/ T36 w 189"/>
                                  <a:gd name="T38" fmla="+- 0 7740 7062"/>
                                  <a:gd name="T39" fmla="*/ 7740 h 1281"/>
                                  <a:gd name="T40" fmla="+- 0 6954 6871"/>
                                  <a:gd name="T41" fmla="*/ T40 w 189"/>
                                  <a:gd name="T42" fmla="+- 0 7753 7062"/>
                                  <a:gd name="T43" fmla="*/ 7753 h 1281"/>
                                  <a:gd name="T44" fmla="+- 0 6970 6871"/>
                                  <a:gd name="T45" fmla="*/ T44 w 189"/>
                                  <a:gd name="T46" fmla="+- 0 8278 7062"/>
                                  <a:gd name="T47" fmla="*/ 8278 h 1281"/>
                                  <a:gd name="T48" fmla="+- 0 6971 6871"/>
                                  <a:gd name="T49" fmla="*/ T48 w 189"/>
                                  <a:gd name="T50" fmla="+- 0 7751 7062"/>
                                  <a:gd name="T51" fmla="*/ 7751 h 1281"/>
                                  <a:gd name="T52" fmla="+- 0 6974 6871"/>
                                  <a:gd name="T53" fmla="*/ T52 w 189"/>
                                  <a:gd name="T54" fmla="+- 0 7741 7062"/>
                                  <a:gd name="T55" fmla="*/ 7741 h 1281"/>
                                  <a:gd name="T56" fmla="+- 0 7023 6871"/>
                                  <a:gd name="T57" fmla="*/ T56 w 189"/>
                                  <a:gd name="T58" fmla="+- 0 7713 7062"/>
                                  <a:gd name="T59" fmla="*/ 7713 h 1281"/>
                                  <a:gd name="T60" fmla="+- 0 7021 6871"/>
                                  <a:gd name="T61" fmla="*/ T60 w 189"/>
                                  <a:gd name="T62" fmla="+- 0 7706 7062"/>
                                  <a:gd name="T63" fmla="*/ 7706 h 1281"/>
                                  <a:gd name="T64" fmla="+- 0 6970 6871"/>
                                  <a:gd name="T65" fmla="*/ T64 w 189"/>
                                  <a:gd name="T66" fmla="+- 0 7754 7062"/>
                                  <a:gd name="T67" fmla="*/ 7754 h 1281"/>
                                  <a:gd name="T68" fmla="+- 0 6973 6871"/>
                                  <a:gd name="T69" fmla="*/ T68 w 189"/>
                                  <a:gd name="T70" fmla="+- 0 7745 7062"/>
                                  <a:gd name="T71" fmla="*/ 7745 h 1281"/>
                                  <a:gd name="T72" fmla="+- 0 6973 6871"/>
                                  <a:gd name="T73" fmla="*/ T72 w 189"/>
                                  <a:gd name="T74" fmla="+- 0 7745 7062"/>
                                  <a:gd name="T75" fmla="*/ 7745 h 1281"/>
                                  <a:gd name="T76" fmla="+- 0 7020 6871"/>
                                  <a:gd name="T77" fmla="*/ T76 w 189"/>
                                  <a:gd name="T78" fmla="+- 0 7698 7062"/>
                                  <a:gd name="T79" fmla="*/ 7698 h 1281"/>
                                  <a:gd name="T80" fmla="+- 0 7052 6871"/>
                                  <a:gd name="T81" fmla="*/ T80 w 189"/>
                                  <a:gd name="T82" fmla="+- 0 7710 7062"/>
                                  <a:gd name="T83" fmla="*/ 7710 h 1281"/>
                                  <a:gd name="T84" fmla="+- 0 7052 6871"/>
                                  <a:gd name="T85" fmla="*/ T84 w 189"/>
                                  <a:gd name="T86" fmla="+- 0 7694 7062"/>
                                  <a:gd name="T87" fmla="*/ 7694 h 1281"/>
                                  <a:gd name="T88" fmla="+- 0 7060 6871"/>
                                  <a:gd name="T89" fmla="*/ T88 w 189"/>
                                  <a:gd name="T90" fmla="+- 0 7706 7062"/>
                                  <a:gd name="T91" fmla="*/ 7706 h 1281"/>
                                  <a:gd name="T92" fmla="+- 0 6969 6871"/>
                                  <a:gd name="T93" fmla="*/ T92 w 189"/>
                                  <a:gd name="T94" fmla="+- 0 7122 7062"/>
                                  <a:gd name="T95" fmla="*/ 7122 h 1281"/>
                                  <a:gd name="T96" fmla="+- 0 6955 6871"/>
                                  <a:gd name="T97" fmla="*/ T96 w 189"/>
                                  <a:gd name="T98" fmla="+- 0 7651 7062"/>
                                  <a:gd name="T99" fmla="*/ 7651 h 1281"/>
                                  <a:gd name="T100" fmla="+- 0 6959 6871"/>
                                  <a:gd name="T101" fmla="*/ T100 w 189"/>
                                  <a:gd name="T102" fmla="+- 0 7664 7062"/>
                                  <a:gd name="T103" fmla="*/ 7664 h 1281"/>
                                  <a:gd name="T104" fmla="+- 0 6976 6871"/>
                                  <a:gd name="T105" fmla="*/ T104 w 189"/>
                                  <a:gd name="T106" fmla="+- 0 7686 7062"/>
                                  <a:gd name="T107" fmla="*/ 7686 h 1281"/>
                                  <a:gd name="T108" fmla="+- 0 7020 6871"/>
                                  <a:gd name="T109" fmla="*/ T108 w 189"/>
                                  <a:gd name="T110" fmla="+- 0 7698 7062"/>
                                  <a:gd name="T111" fmla="*/ 7698 h 1281"/>
                                  <a:gd name="T112" fmla="+- 0 7024 6871"/>
                                  <a:gd name="T113" fmla="*/ T112 w 189"/>
                                  <a:gd name="T114" fmla="+- 0 7692 7062"/>
                                  <a:gd name="T115" fmla="*/ 7692 h 1281"/>
                                  <a:gd name="T116" fmla="+- 0 6976 6871"/>
                                  <a:gd name="T117" fmla="*/ T116 w 189"/>
                                  <a:gd name="T118" fmla="+- 0 7663 7062"/>
                                  <a:gd name="T119" fmla="*/ 7663 h 1281"/>
                                  <a:gd name="T120" fmla="+- 0 6971 6871"/>
                                  <a:gd name="T121" fmla="*/ T120 w 189"/>
                                  <a:gd name="T122" fmla="+- 0 7655 7062"/>
                                  <a:gd name="T123" fmla="*/ 7655 h 1281"/>
                                  <a:gd name="T124" fmla="+- 0 6970 6871"/>
                                  <a:gd name="T125" fmla="*/ T124 w 189"/>
                                  <a:gd name="T126" fmla="+- 0 7127 7062"/>
                                  <a:gd name="T127" fmla="*/ 7127 h 1281"/>
                                  <a:gd name="T128" fmla="+- 0 6970 6871"/>
                                  <a:gd name="T129" fmla="*/ T128 w 189"/>
                                  <a:gd name="T130" fmla="+- 0 7650 7062"/>
                                  <a:gd name="T131" fmla="*/ 7650 h 1281"/>
                                  <a:gd name="T132" fmla="+- 0 6950 6871"/>
                                  <a:gd name="T133" fmla="*/ T132 w 189"/>
                                  <a:gd name="T134" fmla="+- 0 7112 7062"/>
                                  <a:gd name="T135" fmla="*/ 7112 h 1281"/>
                                  <a:gd name="T136" fmla="+- 0 6954 6871"/>
                                  <a:gd name="T137" fmla="*/ T136 w 189"/>
                                  <a:gd name="T138" fmla="+- 0 7122 7062"/>
                                  <a:gd name="T139" fmla="*/ 7122 h 1281"/>
                                  <a:gd name="T140" fmla="+- 0 6968 6871"/>
                                  <a:gd name="T141" fmla="*/ T140 w 189"/>
                                  <a:gd name="T142" fmla="+- 0 7118 7062"/>
                                  <a:gd name="T143" fmla="*/ 7118 h 1281"/>
                                  <a:gd name="T144" fmla="+- 0 6950 6871"/>
                                  <a:gd name="T145" fmla="*/ T144 w 189"/>
                                  <a:gd name="T146" fmla="+- 0 7112 7062"/>
                                  <a:gd name="T147" fmla="*/ 7112 h 1281"/>
                                  <a:gd name="T148" fmla="+- 0 6871 6871"/>
                                  <a:gd name="T149" fmla="*/ T148 w 189"/>
                                  <a:gd name="T150" fmla="+- 0 7078 7062"/>
                                  <a:gd name="T151" fmla="*/ 7078 h 1281"/>
                                  <a:gd name="T152" fmla="+- 0 6917 6871"/>
                                  <a:gd name="T153" fmla="*/ T152 w 189"/>
                                  <a:gd name="T154" fmla="+- 0 7086 7062"/>
                                  <a:gd name="T155" fmla="*/ 7086 h 1281"/>
                                  <a:gd name="T156" fmla="+- 0 6952 6871"/>
                                  <a:gd name="T157" fmla="*/ T156 w 189"/>
                                  <a:gd name="T158" fmla="+- 0 7114 7062"/>
                                  <a:gd name="T159" fmla="*/ 7114 h 1281"/>
                                  <a:gd name="T160" fmla="+- 0 6965 6871"/>
                                  <a:gd name="T161" fmla="*/ T160 w 189"/>
                                  <a:gd name="T162" fmla="+- 0 7108 7062"/>
                                  <a:gd name="T163" fmla="*/ 7108 h 1281"/>
                                  <a:gd name="T164" fmla="+- 0 6960 6871"/>
                                  <a:gd name="T165" fmla="*/ T164 w 189"/>
                                  <a:gd name="T166" fmla="+- 0 7100 7062"/>
                                  <a:gd name="T167" fmla="*/ 7100 h 1281"/>
                                  <a:gd name="T168" fmla="+- 0 6902 6871"/>
                                  <a:gd name="T169" fmla="*/ T168 w 189"/>
                                  <a:gd name="T170" fmla="+- 0 7065 7062"/>
                                  <a:gd name="T171" fmla="*/ 7065 h 12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89" h="1281">
                                    <a:moveTo>
                                      <a:pt x="83" y="1219"/>
                                    </a:moveTo>
                                    <a:lnTo>
                                      <a:pt x="82" y="1225"/>
                                    </a:lnTo>
                                    <a:lnTo>
                                      <a:pt x="79" y="1229"/>
                                    </a:lnTo>
                                    <a:lnTo>
                                      <a:pt x="81" y="1229"/>
                                    </a:lnTo>
                                    <a:lnTo>
                                      <a:pt x="77" y="1234"/>
                                    </a:lnTo>
                                    <a:lnTo>
                                      <a:pt x="63" y="1247"/>
                                    </a:lnTo>
                                    <a:lnTo>
                                      <a:pt x="46" y="1257"/>
                                    </a:lnTo>
                                    <a:lnTo>
                                      <a:pt x="28" y="1262"/>
                                    </a:lnTo>
                                    <a:lnTo>
                                      <a:pt x="9" y="1265"/>
                                    </a:lnTo>
                                    <a:lnTo>
                                      <a:pt x="0" y="1265"/>
                                    </a:lnTo>
                                    <a:lnTo>
                                      <a:pt x="0" y="1280"/>
                                    </a:lnTo>
                                    <a:lnTo>
                                      <a:pt x="32" y="1277"/>
                                    </a:lnTo>
                                    <a:lnTo>
                                      <a:pt x="55" y="1269"/>
                                    </a:lnTo>
                                    <a:lnTo>
                                      <a:pt x="75" y="1257"/>
                                    </a:lnTo>
                                    <a:lnTo>
                                      <a:pt x="90" y="1241"/>
                                    </a:lnTo>
                                    <a:lnTo>
                                      <a:pt x="93" y="1236"/>
                                    </a:lnTo>
                                    <a:lnTo>
                                      <a:pt x="94" y="1236"/>
                                    </a:lnTo>
                                    <a:lnTo>
                                      <a:pt x="94" y="1235"/>
                                    </a:lnTo>
                                    <a:lnTo>
                                      <a:pt x="96" y="1229"/>
                                    </a:lnTo>
                                    <a:lnTo>
                                      <a:pt x="97" y="1223"/>
                                    </a:lnTo>
                                    <a:lnTo>
                                      <a:pt x="97" y="1222"/>
                                    </a:lnTo>
                                    <a:lnTo>
                                      <a:pt x="98" y="1220"/>
                                    </a:lnTo>
                                    <a:lnTo>
                                      <a:pt x="83" y="1220"/>
                                    </a:lnTo>
                                    <a:lnTo>
                                      <a:pt x="83" y="1219"/>
                                    </a:lnTo>
                                    <a:close/>
                                    <a:moveTo>
                                      <a:pt x="137" y="640"/>
                                    </a:moveTo>
                                    <a:lnTo>
                                      <a:pt x="127" y="643"/>
                                    </a:lnTo>
                                    <a:lnTo>
                                      <a:pt x="108" y="655"/>
                                    </a:lnTo>
                                    <a:lnTo>
                                      <a:pt x="91" y="671"/>
                                    </a:lnTo>
                                    <a:lnTo>
                                      <a:pt x="88" y="677"/>
                                    </a:lnTo>
                                    <a:lnTo>
                                      <a:pt x="88" y="678"/>
                                    </a:lnTo>
                                    <a:lnTo>
                                      <a:pt x="85" y="683"/>
                                    </a:lnTo>
                                    <a:lnTo>
                                      <a:pt x="84" y="690"/>
                                    </a:lnTo>
                                    <a:lnTo>
                                      <a:pt x="83" y="691"/>
                                    </a:lnTo>
                                    <a:lnTo>
                                      <a:pt x="83" y="1220"/>
                                    </a:lnTo>
                                    <a:lnTo>
                                      <a:pt x="98" y="1220"/>
                                    </a:lnTo>
                                    <a:lnTo>
                                      <a:pt x="99" y="1216"/>
                                    </a:lnTo>
                                    <a:lnTo>
                                      <a:pt x="99" y="692"/>
                                    </a:lnTo>
                                    <a:lnTo>
                                      <a:pt x="100" y="689"/>
                                    </a:lnTo>
                                    <a:lnTo>
                                      <a:pt x="102" y="684"/>
                                    </a:lnTo>
                                    <a:lnTo>
                                      <a:pt x="101" y="684"/>
                                    </a:lnTo>
                                    <a:lnTo>
                                      <a:pt x="103" y="679"/>
                                    </a:lnTo>
                                    <a:lnTo>
                                      <a:pt x="118" y="665"/>
                                    </a:lnTo>
                                    <a:lnTo>
                                      <a:pt x="134" y="656"/>
                                    </a:lnTo>
                                    <a:lnTo>
                                      <a:pt x="152" y="651"/>
                                    </a:lnTo>
                                    <a:lnTo>
                                      <a:pt x="172" y="648"/>
                                    </a:lnTo>
                                    <a:lnTo>
                                      <a:pt x="181" y="648"/>
                                    </a:lnTo>
                                    <a:lnTo>
                                      <a:pt x="150" y="644"/>
                                    </a:lnTo>
                                    <a:lnTo>
                                      <a:pt x="137" y="640"/>
                                    </a:lnTo>
                                    <a:close/>
                                    <a:moveTo>
                                      <a:pt x="99" y="692"/>
                                    </a:moveTo>
                                    <a:lnTo>
                                      <a:pt x="99" y="692"/>
                                    </a:lnTo>
                                    <a:lnTo>
                                      <a:pt x="99" y="694"/>
                                    </a:lnTo>
                                    <a:lnTo>
                                      <a:pt x="99" y="692"/>
                                    </a:lnTo>
                                    <a:close/>
                                    <a:moveTo>
                                      <a:pt x="102" y="683"/>
                                    </a:moveTo>
                                    <a:lnTo>
                                      <a:pt x="101" y="684"/>
                                    </a:lnTo>
                                    <a:lnTo>
                                      <a:pt x="102" y="684"/>
                                    </a:lnTo>
                                    <a:lnTo>
                                      <a:pt x="102" y="683"/>
                                    </a:lnTo>
                                    <a:close/>
                                    <a:moveTo>
                                      <a:pt x="181" y="632"/>
                                    </a:moveTo>
                                    <a:lnTo>
                                      <a:pt x="172" y="632"/>
                                    </a:lnTo>
                                    <a:lnTo>
                                      <a:pt x="149" y="636"/>
                                    </a:lnTo>
                                    <a:lnTo>
                                      <a:pt x="137" y="640"/>
                                    </a:lnTo>
                                    <a:lnTo>
                                      <a:pt x="150" y="644"/>
                                    </a:lnTo>
                                    <a:lnTo>
                                      <a:pt x="181" y="648"/>
                                    </a:lnTo>
                                    <a:lnTo>
                                      <a:pt x="181" y="632"/>
                                    </a:lnTo>
                                    <a:close/>
                                    <a:moveTo>
                                      <a:pt x="185" y="632"/>
                                    </a:moveTo>
                                    <a:lnTo>
                                      <a:pt x="181" y="632"/>
                                    </a:lnTo>
                                    <a:lnTo>
                                      <a:pt x="181" y="648"/>
                                    </a:lnTo>
                                    <a:lnTo>
                                      <a:pt x="185" y="648"/>
                                    </a:lnTo>
                                    <a:lnTo>
                                      <a:pt x="189" y="644"/>
                                    </a:lnTo>
                                    <a:lnTo>
                                      <a:pt x="188" y="636"/>
                                    </a:lnTo>
                                    <a:lnTo>
                                      <a:pt x="185" y="632"/>
                                    </a:lnTo>
                                    <a:close/>
                                    <a:moveTo>
                                      <a:pt x="98" y="60"/>
                                    </a:moveTo>
                                    <a:lnTo>
                                      <a:pt x="83" y="60"/>
                                    </a:lnTo>
                                    <a:lnTo>
                                      <a:pt x="83" y="589"/>
                                    </a:lnTo>
                                    <a:lnTo>
                                      <a:pt x="84" y="589"/>
                                    </a:lnTo>
                                    <a:lnTo>
                                      <a:pt x="84" y="590"/>
                                    </a:lnTo>
                                    <a:lnTo>
                                      <a:pt x="85" y="596"/>
                                    </a:lnTo>
                                    <a:lnTo>
                                      <a:pt x="88" y="602"/>
                                    </a:lnTo>
                                    <a:lnTo>
                                      <a:pt x="88" y="604"/>
                                    </a:lnTo>
                                    <a:lnTo>
                                      <a:pt x="91" y="608"/>
                                    </a:lnTo>
                                    <a:lnTo>
                                      <a:pt x="105" y="624"/>
                                    </a:lnTo>
                                    <a:lnTo>
                                      <a:pt x="126" y="636"/>
                                    </a:lnTo>
                                    <a:lnTo>
                                      <a:pt x="137" y="640"/>
                                    </a:lnTo>
                                    <a:lnTo>
                                      <a:pt x="149" y="636"/>
                                    </a:lnTo>
                                    <a:lnTo>
                                      <a:pt x="172" y="632"/>
                                    </a:lnTo>
                                    <a:lnTo>
                                      <a:pt x="173" y="632"/>
                                    </a:lnTo>
                                    <a:lnTo>
                                      <a:pt x="153" y="630"/>
                                    </a:lnTo>
                                    <a:lnTo>
                                      <a:pt x="135" y="624"/>
                                    </a:lnTo>
                                    <a:lnTo>
                                      <a:pt x="119" y="615"/>
                                    </a:lnTo>
                                    <a:lnTo>
                                      <a:pt x="105" y="601"/>
                                    </a:lnTo>
                                    <a:lnTo>
                                      <a:pt x="101" y="596"/>
                                    </a:lnTo>
                                    <a:lnTo>
                                      <a:pt x="102" y="596"/>
                                    </a:lnTo>
                                    <a:lnTo>
                                      <a:pt x="100" y="593"/>
                                    </a:lnTo>
                                    <a:lnTo>
                                      <a:pt x="99" y="588"/>
                                    </a:lnTo>
                                    <a:lnTo>
                                      <a:pt x="99" y="65"/>
                                    </a:lnTo>
                                    <a:lnTo>
                                      <a:pt x="98" y="60"/>
                                    </a:lnTo>
                                    <a:close/>
                                    <a:moveTo>
                                      <a:pt x="99" y="587"/>
                                    </a:moveTo>
                                    <a:lnTo>
                                      <a:pt x="99" y="588"/>
                                    </a:lnTo>
                                    <a:lnTo>
                                      <a:pt x="99" y="587"/>
                                    </a:lnTo>
                                    <a:close/>
                                    <a:moveTo>
                                      <a:pt x="79" y="50"/>
                                    </a:moveTo>
                                    <a:lnTo>
                                      <a:pt x="82" y="56"/>
                                    </a:lnTo>
                                    <a:lnTo>
                                      <a:pt x="83" y="61"/>
                                    </a:lnTo>
                                    <a:lnTo>
                                      <a:pt x="83" y="60"/>
                                    </a:lnTo>
                                    <a:lnTo>
                                      <a:pt x="98" y="60"/>
                                    </a:lnTo>
                                    <a:lnTo>
                                      <a:pt x="97" y="59"/>
                                    </a:lnTo>
                                    <a:lnTo>
                                      <a:pt x="97" y="56"/>
                                    </a:lnTo>
                                    <a:lnTo>
                                      <a:pt x="96" y="52"/>
                                    </a:lnTo>
                                    <a:lnTo>
                                      <a:pt x="81" y="52"/>
                                    </a:lnTo>
                                    <a:lnTo>
                                      <a:pt x="79" y="50"/>
                                    </a:lnTo>
                                    <a:close/>
                                    <a:moveTo>
                                      <a:pt x="10" y="0"/>
                                    </a:moveTo>
                                    <a:lnTo>
                                      <a:pt x="0" y="0"/>
                                    </a:lnTo>
                                    <a:lnTo>
                                      <a:pt x="0" y="16"/>
                                    </a:lnTo>
                                    <a:lnTo>
                                      <a:pt x="9" y="16"/>
                                    </a:lnTo>
                                    <a:lnTo>
                                      <a:pt x="27" y="18"/>
                                    </a:lnTo>
                                    <a:lnTo>
                                      <a:pt x="46" y="24"/>
                                    </a:lnTo>
                                    <a:lnTo>
                                      <a:pt x="64" y="33"/>
                                    </a:lnTo>
                                    <a:lnTo>
                                      <a:pt x="77" y="47"/>
                                    </a:lnTo>
                                    <a:lnTo>
                                      <a:pt x="81" y="52"/>
                                    </a:lnTo>
                                    <a:lnTo>
                                      <a:pt x="96" y="52"/>
                                    </a:lnTo>
                                    <a:lnTo>
                                      <a:pt x="96" y="50"/>
                                    </a:lnTo>
                                    <a:lnTo>
                                      <a:pt x="94" y="46"/>
                                    </a:lnTo>
                                    <a:lnTo>
                                      <a:pt x="94" y="44"/>
                                    </a:lnTo>
                                    <a:lnTo>
                                      <a:pt x="93" y="44"/>
                                    </a:lnTo>
                                    <a:lnTo>
                                      <a:pt x="89" y="38"/>
                                    </a:lnTo>
                                    <a:lnTo>
                                      <a:pt x="75" y="23"/>
                                    </a:lnTo>
                                    <a:lnTo>
                                      <a:pt x="54" y="11"/>
                                    </a:lnTo>
                                    <a:lnTo>
                                      <a:pt x="31" y="3"/>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DE3BF" id="AutoShape 32" o:spid="_x0000_s1026" style="position:absolute;margin-left:218.35pt;margin-top:1.55pt;width:9.45pt;height:64.05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9,1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" path="m83,1219r-1,6l79,1229r2,l77,1234r-14,13l46,1257r-18,5l9,1265r-9,l,1280r32,-3l55,1269r20,-12l90,1241r3,-5l94,1236r,-1l96,1229r1,-6l97,1222r1,-2l83,1220r,-1xm137,640r-10,3l108,655,91,671r-3,6l88,678r-3,5l84,690r-1,1l83,1220r15,l99,1216r,-524l100,689r2,-5l101,684r2,-5l118,665r16,-9l152,651r20,-3l181,648r-31,-4l137,640xm99,692r,l99,694r,-2xm102,683r-1,1l102,684r,-1xm181,632r-9,l149,636r-12,4l150,644r31,4l181,632xm185,632r-4,l181,648r4,l189,644r-1,-8l185,632xm98,60r-15,l83,589r1,l84,590r1,6l88,602r,2l91,608r14,16l126,636r11,4l149,636r23,-4l173,632r-20,-2l135,624r-16,-9l105,601r-4,-5l102,596r-2,-3l99,588,99,65,98,60xm99,587r,1l99,587xm79,50r3,6l83,61r,-1l98,60,97,59r,-3l96,52r-15,l79,50xm10,l,,,16r9,l27,18r19,6l64,33,77,47r4,5l96,52r,-2l94,46r,-2l93,44,89,38,75,23,54,11,31,3,10,xe" fillcolor="black" stroked="f">
                      <v:path arrowok="t" o:connecttype="custom" o:connectlocs="50165,5264785;40005,5276215;5715,5287645;20320,5295265;57150,5272405;59690,5268595;61595,5260340;52705,5258435;68580,4900295;55880,4914900;52705,4923155;62865,5256530;63500,4921885;65405,4915535;96520,4897755;95250,4893310;62865,4923790;64770,4918075;64770,4918075;94615,4888230;114935,4895850;114935,4885690;120015,4893310;62230,4522470;53340,4858385;55880,4866640;66675,4880610;94615,4888230;97155,4884420;66675,4866005;63500,4860925;62865,4525645;62865,4857750;50165,4516120;52705,4522470;61595,4519930;50165,4516120;0,4494530;29210,4499610;51435,4517390;59690,4513580;56515,4508500;19685,4486275" o:connectangles="0,0,0,0,0,0,0,0,0,0,0,0,0,0,0,0,0,0,0,0,0,0,0,0,0,0,0,0,0,0,0,0,0,0,0,0,0,0,0,0,0,0,0"/>
                      <w10:wrap anchorx="page" anchory="page"/>
                    </v:shape>
                  </w:pict>
                </mc:Fallback>
              </mc:AlternateContent>
            </w:r>
            <w:r w:rsidR="005D3EA2" w:rsidRPr="0006346A">
              <w:rPr>
                <w:sz w:val="20"/>
                <w:lang w:val="en-GB"/>
              </w:rPr>
              <w:t>Group-occulting light of three or more eclipses Group-flashing light of three or more flashes Composite group-flashing light</w:t>
            </w:r>
          </w:p>
          <w:p w14:paraId="4C21079B" w14:textId="77777777" w:rsidR="005D3EA2" w:rsidRPr="0006346A" w:rsidRDefault="005D3EA2" w:rsidP="0006346A">
            <w:pPr>
              <w:pStyle w:val="TableParagraph"/>
              <w:spacing w:line="243" w:lineRule="exact"/>
              <w:ind w:left="220"/>
              <w:rPr>
                <w:sz w:val="20"/>
                <w:lang w:val="en-GB"/>
              </w:rPr>
            </w:pPr>
            <w:r w:rsidRPr="0006346A">
              <w:rPr>
                <w:sz w:val="20"/>
                <w:lang w:val="en-GB"/>
              </w:rPr>
              <w:t>Morse Code light</w:t>
            </w:r>
          </w:p>
        </w:tc>
        <w:tc>
          <w:tcPr>
            <w:tcW w:w="2552" w:type="dxa"/>
            <w:tcBorders>
              <w:left w:val="nil"/>
            </w:tcBorders>
          </w:tcPr>
          <w:p w14:paraId="2A2D9688" w14:textId="77777777" w:rsidR="005D3EA2" w:rsidRPr="0006346A" w:rsidRDefault="005D3EA2" w:rsidP="0006346A">
            <w:pPr>
              <w:pStyle w:val="TableParagraph"/>
              <w:spacing w:before="119"/>
              <w:ind w:left="460"/>
              <w:rPr>
                <w:sz w:val="20"/>
                <w:lang w:val="en-GB"/>
              </w:rPr>
            </w:pPr>
            <w:r w:rsidRPr="0006346A">
              <w:rPr>
                <w:sz w:val="20"/>
                <w:lang w:val="en-GB"/>
              </w:rPr>
              <w:t>30 s</w:t>
            </w:r>
          </w:p>
        </w:tc>
      </w:tr>
    </w:tbl>
    <w:p w14:paraId="13DDFE49" w14:textId="77777777" w:rsidR="005D3EA2" w:rsidRPr="0006346A" w:rsidRDefault="005D3EA2" w:rsidP="005D3EA2">
      <w:pPr>
        <w:pStyle w:val="BodyText"/>
        <w:rPr>
          <w:b/>
          <w:i/>
          <w:sz w:val="20"/>
          <w:lang w:val="en-GB"/>
        </w:rPr>
      </w:pPr>
    </w:p>
    <w:p w14:paraId="46710006" w14:textId="77777777" w:rsidR="005D3EA2" w:rsidRPr="0006346A" w:rsidRDefault="005D3EA2" w:rsidP="005D3EA2">
      <w:pPr>
        <w:pStyle w:val="BodyText"/>
        <w:rPr>
          <w:b/>
          <w:i/>
          <w:sz w:val="20"/>
          <w:lang w:val="en-GB"/>
        </w:rPr>
      </w:pPr>
    </w:p>
    <w:p w14:paraId="781AC749" w14:textId="77777777" w:rsidR="005D3EA2" w:rsidRPr="0006346A" w:rsidRDefault="005D3EA2" w:rsidP="005D3EA2">
      <w:pPr>
        <w:rPr>
          <w:sz w:val="20"/>
          <w:lang w:val="en-GB"/>
        </w:rPr>
        <w:sectPr w:rsidR="005D3EA2" w:rsidRPr="0006346A">
          <w:pgSz w:w="11910" w:h="16840"/>
          <w:pgMar w:top="780" w:right="220" w:bottom="1440" w:left="280" w:header="0" w:footer="1250" w:gutter="0"/>
          <w:cols w:space="720"/>
        </w:sectPr>
      </w:pPr>
    </w:p>
    <w:p w14:paraId="365C24F2" w14:textId="77777777" w:rsidR="005D3EA2" w:rsidRPr="0006346A" w:rsidRDefault="005D3EA2" w:rsidP="005D3EA2">
      <w:pPr>
        <w:pStyle w:val="BodyText"/>
        <w:spacing w:before="8"/>
        <w:rPr>
          <w:b/>
          <w:i/>
          <w:sz w:val="15"/>
          <w:lang w:val="en-GB"/>
        </w:rPr>
      </w:pPr>
    </w:p>
    <w:p w14:paraId="08022146" w14:textId="77777777" w:rsidR="005D3EA2" w:rsidRPr="0006346A" w:rsidRDefault="005D3EA2" w:rsidP="005D3EA2">
      <w:pPr>
        <w:ind w:left="627"/>
        <w:rPr>
          <w:sz w:val="18"/>
          <w:lang w:val="en-GB"/>
        </w:rPr>
      </w:pPr>
      <w:r w:rsidRPr="0006346A">
        <w:rPr>
          <w:sz w:val="18"/>
          <w:lang w:val="en-GB"/>
        </w:rPr>
        <w:t>Notes:</w:t>
      </w:r>
    </w:p>
    <w:p w14:paraId="54C3273C" w14:textId="77777777" w:rsidR="005D3EA2" w:rsidRPr="0006346A" w:rsidRDefault="005D3EA2" w:rsidP="005D3EA2">
      <w:pPr>
        <w:pStyle w:val="BodyText"/>
        <w:rPr>
          <w:sz w:val="18"/>
          <w:lang w:val="en-GB"/>
        </w:rPr>
      </w:pPr>
      <w:r w:rsidRPr="0006346A">
        <w:rPr>
          <w:lang w:val="en-GB"/>
        </w:rPr>
        <w:br w:type="column"/>
      </w:r>
    </w:p>
    <w:p w14:paraId="5DC51A76" w14:textId="77777777" w:rsidR="005D3EA2" w:rsidRPr="0006346A" w:rsidRDefault="005D3EA2" w:rsidP="005D3EA2">
      <w:pPr>
        <w:pStyle w:val="BodyText"/>
        <w:spacing w:before="5"/>
        <w:rPr>
          <w:sz w:val="25"/>
          <w:lang w:val="en-GB"/>
        </w:rPr>
      </w:pPr>
    </w:p>
    <w:p w14:paraId="6D950FC2" w14:textId="77777777" w:rsidR="005D3EA2" w:rsidRPr="0006346A" w:rsidRDefault="005D3EA2" w:rsidP="005D3EA2">
      <w:pPr>
        <w:pStyle w:val="ListParagraph"/>
        <w:numPr>
          <w:ilvl w:val="0"/>
          <w:numId w:val="14"/>
        </w:numPr>
        <w:tabs>
          <w:tab w:val="left" w:pos="612"/>
          <w:tab w:val="left" w:pos="613"/>
        </w:tabs>
        <w:spacing w:before="1"/>
        <w:ind w:right="773"/>
        <w:rPr>
          <w:sz w:val="18"/>
          <w:lang w:val="en-GB"/>
        </w:rPr>
      </w:pPr>
      <w:r w:rsidRPr="0006346A">
        <w:rPr>
          <w:sz w:val="18"/>
          <w:lang w:val="en-GB"/>
        </w:rPr>
        <w:t>A rhythmic light is described as a light showing intermittently with a regular periodicity. The rhythmic character of such a light is the sequence of different appearances presented by the light during a</w:t>
      </w:r>
      <w:r w:rsidRPr="0006346A">
        <w:rPr>
          <w:spacing w:val="-7"/>
          <w:sz w:val="18"/>
          <w:lang w:val="en-GB"/>
        </w:rPr>
        <w:t xml:space="preserve"> </w:t>
      </w:r>
      <w:r w:rsidRPr="0006346A">
        <w:rPr>
          <w:sz w:val="18"/>
          <w:lang w:val="en-GB"/>
        </w:rPr>
        <w:t>period.</w:t>
      </w:r>
    </w:p>
    <w:p w14:paraId="0A8A7F17" w14:textId="77777777" w:rsidR="005D3EA2" w:rsidRPr="0006346A" w:rsidRDefault="005D3EA2" w:rsidP="005D3EA2">
      <w:pPr>
        <w:pStyle w:val="ListParagraph"/>
        <w:numPr>
          <w:ilvl w:val="0"/>
          <w:numId w:val="14"/>
        </w:numPr>
        <w:tabs>
          <w:tab w:val="left" w:pos="612"/>
          <w:tab w:val="left" w:pos="613"/>
        </w:tabs>
        <w:spacing w:before="119"/>
        <w:ind w:right="576"/>
        <w:rPr>
          <w:sz w:val="18"/>
          <w:lang w:val="en-GB"/>
        </w:rPr>
      </w:pPr>
      <w:r w:rsidRPr="0006346A">
        <w:rPr>
          <w:sz w:val="18"/>
          <w:lang w:val="en-GB"/>
        </w:rPr>
        <w:t>In Table 2 each class or sub-class of light character is described in general terms by a statement in the third column, which is headed ‘General description’. These statements have been adopted by the International Hydrographic Organization and national hydrographic organizations for use in their publications, and they are written so as to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with the requirements of the ‘IALA's Specification’ if they are to conform with these</w:t>
      </w:r>
      <w:r w:rsidRPr="0006346A">
        <w:rPr>
          <w:spacing w:val="-5"/>
          <w:sz w:val="18"/>
          <w:lang w:val="en-GB"/>
        </w:rPr>
        <w:t xml:space="preserve"> </w:t>
      </w:r>
      <w:r w:rsidRPr="0006346A">
        <w:rPr>
          <w:sz w:val="18"/>
          <w:lang w:val="en-GB"/>
        </w:rPr>
        <w:t>Recommendations.</w:t>
      </w:r>
    </w:p>
    <w:p w14:paraId="7E3A4156" w14:textId="77777777" w:rsidR="005D3EA2" w:rsidRPr="0006346A" w:rsidRDefault="005D3EA2" w:rsidP="005D3EA2">
      <w:pPr>
        <w:pStyle w:val="ListParagraph"/>
        <w:numPr>
          <w:ilvl w:val="0"/>
          <w:numId w:val="14"/>
        </w:numPr>
        <w:tabs>
          <w:tab w:val="left" w:pos="612"/>
          <w:tab w:val="left" w:pos="614"/>
        </w:tabs>
        <w:ind w:right="812"/>
        <w:rPr>
          <w:sz w:val="18"/>
          <w:lang w:val="en-GB"/>
        </w:rPr>
      </w:pPr>
      <w:r w:rsidRPr="0006346A">
        <w:rPr>
          <w:sz w:val="18"/>
          <w:lang w:val="en-GB"/>
        </w:rPr>
        <w:t>This Recommendation classifies the rhythmic characters of the lights for the marks in the IALA Maritime Buoyage System with some remarks and further</w:t>
      </w:r>
      <w:r w:rsidRPr="0006346A">
        <w:rPr>
          <w:spacing w:val="-1"/>
          <w:sz w:val="18"/>
          <w:lang w:val="en-GB"/>
        </w:rPr>
        <w:t xml:space="preserve"> </w:t>
      </w:r>
      <w:r w:rsidRPr="0006346A">
        <w:rPr>
          <w:sz w:val="18"/>
          <w:lang w:val="en-GB"/>
        </w:rPr>
        <w:t>recommendations.</w:t>
      </w:r>
    </w:p>
    <w:p w14:paraId="1BE971FC" w14:textId="77777777" w:rsidR="005D3EA2" w:rsidRPr="0006346A" w:rsidRDefault="005D3EA2" w:rsidP="005D3EA2">
      <w:pPr>
        <w:pStyle w:val="ListParagraph"/>
        <w:numPr>
          <w:ilvl w:val="0"/>
          <w:numId w:val="14"/>
        </w:numPr>
        <w:tabs>
          <w:tab w:val="left" w:pos="612"/>
          <w:tab w:val="left" w:pos="614"/>
        </w:tabs>
        <w:ind w:right="703"/>
        <w:rPr>
          <w:sz w:val="18"/>
          <w:lang w:val="en-GB"/>
        </w:rPr>
      </w:pPr>
      <w:r w:rsidRPr="0006346A">
        <w:rPr>
          <w:sz w:val="18"/>
          <w:lang w:val="en-GB"/>
        </w:rPr>
        <w:t>Lights of different colours are used to assist identification of the marks in the IALA Maritime Buoyage System: Red and Green lights for the lateral marks, White lights for the cardinal, isolated-danger and safe-water marks, Yellow lights for the special marks, and Blue/Yellow lights for wreck marking</w:t>
      </w:r>
      <w:r w:rsidRPr="0006346A">
        <w:rPr>
          <w:spacing w:val="-9"/>
          <w:sz w:val="18"/>
          <w:lang w:val="en-GB"/>
        </w:rPr>
        <w:t xml:space="preserve"> </w:t>
      </w:r>
      <w:r w:rsidRPr="0006346A">
        <w:rPr>
          <w:sz w:val="18"/>
          <w:lang w:val="en-GB"/>
        </w:rPr>
        <w:t>buoys.</w:t>
      </w:r>
    </w:p>
    <w:p w14:paraId="65C6A032" w14:textId="77777777" w:rsidR="005D3EA2" w:rsidRPr="0006346A" w:rsidRDefault="005D3EA2" w:rsidP="005D3EA2">
      <w:pPr>
        <w:pStyle w:val="ListParagraph"/>
        <w:numPr>
          <w:ilvl w:val="0"/>
          <w:numId w:val="14"/>
        </w:numPr>
        <w:tabs>
          <w:tab w:val="left" w:pos="612"/>
          <w:tab w:val="left" w:pos="614"/>
        </w:tabs>
        <w:ind w:right="827"/>
        <w:rPr>
          <w:sz w:val="18"/>
          <w:lang w:val="en-GB"/>
        </w:rPr>
      </w:pPr>
      <w:r w:rsidRPr="0006346A">
        <w:rPr>
          <w:sz w:val="18"/>
          <w:lang w:val="en-GB"/>
        </w:rPr>
        <w:t>Identification of any one of the four cardinal marks does not require knowledge of which of the two rates is being shown unless two similar marks are in the same area, and even then the periods of the rhythmic characters will be</w:t>
      </w:r>
      <w:r w:rsidRPr="0006346A">
        <w:rPr>
          <w:spacing w:val="-28"/>
          <w:sz w:val="18"/>
          <w:lang w:val="en-GB"/>
        </w:rPr>
        <w:t xml:space="preserve"> </w:t>
      </w:r>
      <w:r w:rsidRPr="0006346A">
        <w:rPr>
          <w:sz w:val="18"/>
          <w:lang w:val="en-GB"/>
        </w:rPr>
        <w:t>different.</w:t>
      </w:r>
    </w:p>
    <w:p w14:paraId="0FFC7B3A" w14:textId="77777777" w:rsidR="005D3EA2" w:rsidRPr="0006346A" w:rsidRDefault="005D3EA2" w:rsidP="005D3EA2">
      <w:pPr>
        <w:rPr>
          <w:sz w:val="18"/>
          <w:lang w:val="en-GB"/>
        </w:rPr>
        <w:sectPr w:rsidR="005D3EA2" w:rsidRPr="0006346A">
          <w:type w:val="continuous"/>
          <w:pgSz w:w="11910" w:h="16840"/>
          <w:pgMar w:top="280" w:right="220" w:bottom="280" w:left="280" w:header="720" w:footer="720" w:gutter="0"/>
          <w:cols w:num="2" w:space="720" w:equalWidth="0">
            <w:col w:w="1109" w:space="40"/>
            <w:col w:w="10261"/>
          </w:cols>
        </w:sectPr>
      </w:pPr>
    </w:p>
    <w:p w14:paraId="64102A79" w14:textId="77777777" w:rsidR="005D3EA2" w:rsidRPr="0006346A" w:rsidRDefault="005D3EA2" w:rsidP="005D3EA2">
      <w:pPr>
        <w:tabs>
          <w:tab w:val="left" w:pos="1152"/>
        </w:tabs>
        <w:spacing w:before="44"/>
        <w:ind w:left="18"/>
        <w:jc w:val="center"/>
        <w:rPr>
          <w:b/>
          <w:i/>
          <w:lang w:val="en-GB"/>
        </w:rPr>
      </w:pPr>
      <w:r w:rsidRPr="0006346A">
        <w:rPr>
          <w:noProof/>
          <w:lang w:val="nb-NO" w:eastAsia="nb-NO"/>
        </w:rPr>
        <w:lastRenderedPageBreak/>
        <w:drawing>
          <wp:anchor distT="0" distB="0" distL="0" distR="0" simplePos="0" relativeHeight="251672064" behindDoc="1" locked="0" layoutInCell="1" allowOverlap="1" wp14:anchorId="402CFA71" wp14:editId="1890A1DC">
            <wp:simplePos x="0" y="0"/>
            <wp:positionH relativeFrom="page">
              <wp:posOffset>4802771</wp:posOffset>
            </wp:positionH>
            <wp:positionV relativeFrom="page">
              <wp:posOffset>4209663</wp:posOffset>
            </wp:positionV>
            <wp:extent cx="2627375" cy="446775"/>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32" cstate="print"/>
                    <a:stretch>
                      <a:fillRect/>
                    </a:stretch>
                  </pic:blipFill>
                  <pic:spPr>
                    <a:xfrm>
                      <a:off x="0" y="0"/>
                      <a:ext cx="2627375" cy="446775"/>
                    </a:xfrm>
                    <a:prstGeom prst="rect">
                      <a:avLst/>
                    </a:prstGeom>
                  </pic:spPr>
                </pic:pic>
              </a:graphicData>
            </a:graphic>
          </wp:anchor>
        </w:drawing>
      </w:r>
      <w:r w:rsidRPr="0006346A">
        <w:rPr>
          <w:b/>
          <w:i/>
          <w:color w:val="575756"/>
          <w:u w:val="single" w:color="575756"/>
          <w:lang w:val="en-GB"/>
        </w:rPr>
        <w:t>Table</w:t>
      </w:r>
      <w:r w:rsidRPr="0006346A">
        <w:rPr>
          <w:b/>
          <w:i/>
          <w:color w:val="575756"/>
          <w:spacing w:val="-1"/>
          <w:u w:val="single" w:color="575756"/>
          <w:lang w:val="en-GB"/>
        </w:rPr>
        <w:t xml:space="preserve"> </w:t>
      </w:r>
      <w:r w:rsidRPr="0006346A">
        <w:rPr>
          <w:b/>
          <w:i/>
          <w:color w:val="575756"/>
          <w:u w:val="single" w:color="575756"/>
          <w:lang w:val="en-GB"/>
        </w:rPr>
        <w:t>2</w:t>
      </w:r>
      <w:r w:rsidRPr="0006346A">
        <w:rPr>
          <w:b/>
          <w:i/>
          <w:color w:val="575756"/>
          <w:lang w:val="en-GB"/>
        </w:rPr>
        <w:tab/>
      </w:r>
      <w:r w:rsidRPr="0006346A">
        <w:rPr>
          <w:b/>
          <w:i/>
          <w:color w:val="575756"/>
          <w:u w:val="single" w:color="575756"/>
          <w:lang w:val="en-GB"/>
        </w:rPr>
        <w:t>Rhythmic character of</w:t>
      </w:r>
      <w:r w:rsidRPr="0006346A">
        <w:rPr>
          <w:b/>
          <w:i/>
          <w:color w:val="575756"/>
          <w:spacing w:val="-3"/>
          <w:u w:val="single" w:color="575756"/>
          <w:lang w:val="en-GB"/>
        </w:rPr>
        <w:t xml:space="preserve"> </w:t>
      </w:r>
      <w:r w:rsidRPr="0006346A">
        <w:rPr>
          <w:b/>
          <w:i/>
          <w:color w:val="575756"/>
          <w:u w:val="single" w:color="575756"/>
          <w:lang w:val="en-GB"/>
        </w:rPr>
        <w:t>lights</w:t>
      </w:r>
    </w:p>
    <w:p w14:paraId="5B3A4BF5" w14:textId="77777777" w:rsidR="005D3EA2" w:rsidRPr="0006346A" w:rsidRDefault="005D3EA2" w:rsidP="005D3EA2">
      <w:pPr>
        <w:pStyle w:val="BodyText"/>
        <w:spacing w:before="9"/>
        <w:rPr>
          <w:b/>
          <w:i/>
          <w:sz w:val="19"/>
          <w:lang w:val="en-GB"/>
        </w:r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RPr="0006346A" w14:paraId="781B1BCB" w14:textId="77777777" w:rsidTr="0006346A">
        <w:trPr>
          <w:trHeight w:val="608"/>
        </w:trPr>
        <w:tc>
          <w:tcPr>
            <w:tcW w:w="707" w:type="dxa"/>
          </w:tcPr>
          <w:p w14:paraId="6680D456" w14:textId="77777777" w:rsidR="005D3EA2" w:rsidRPr="0006346A" w:rsidRDefault="005D3EA2" w:rsidP="0006346A">
            <w:pPr>
              <w:pStyle w:val="TableParagraph"/>
              <w:rPr>
                <w:rFonts w:ascii="Times New Roman"/>
                <w:sz w:val="18"/>
                <w:lang w:val="en-GB"/>
              </w:rPr>
            </w:pPr>
          </w:p>
        </w:tc>
        <w:tc>
          <w:tcPr>
            <w:tcW w:w="1464" w:type="dxa"/>
          </w:tcPr>
          <w:p w14:paraId="775EDB61" w14:textId="77777777" w:rsidR="005D3EA2" w:rsidRPr="0006346A" w:rsidRDefault="005D3EA2" w:rsidP="0006346A">
            <w:pPr>
              <w:pStyle w:val="TableParagraph"/>
              <w:spacing w:before="10"/>
              <w:rPr>
                <w:b/>
                <w:i/>
                <w:sz w:val="14"/>
                <w:lang w:val="en-GB"/>
              </w:rPr>
            </w:pPr>
          </w:p>
          <w:p w14:paraId="0D1306E9"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373" w:type="dxa"/>
          </w:tcPr>
          <w:p w14:paraId="2DFCD710" w14:textId="77777777" w:rsidR="005D3EA2" w:rsidRPr="0006346A" w:rsidRDefault="005D3EA2" w:rsidP="0006346A">
            <w:pPr>
              <w:pStyle w:val="TableParagraph"/>
              <w:spacing w:before="9"/>
              <w:rPr>
                <w:b/>
                <w:i/>
                <w:sz w:val="17"/>
                <w:lang w:val="en-GB"/>
              </w:rPr>
            </w:pPr>
          </w:p>
          <w:p w14:paraId="57D3400D" w14:textId="77777777"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8" w:type="dxa"/>
          </w:tcPr>
          <w:p w14:paraId="5E4D1840" w14:textId="77777777" w:rsidR="005D3EA2" w:rsidRPr="0006346A" w:rsidRDefault="005D3EA2" w:rsidP="0006346A">
            <w:pPr>
              <w:pStyle w:val="TableParagraph"/>
              <w:spacing w:before="10"/>
              <w:rPr>
                <w:b/>
                <w:i/>
                <w:sz w:val="14"/>
                <w:lang w:val="en-GB"/>
              </w:rPr>
            </w:pPr>
          </w:p>
          <w:p w14:paraId="4EA82DCF" w14:textId="77777777" w:rsidR="005D3EA2" w:rsidRPr="0006346A" w:rsidRDefault="005D3EA2" w:rsidP="0006346A">
            <w:pPr>
              <w:pStyle w:val="TableParagraph"/>
              <w:ind w:left="218"/>
              <w:rPr>
                <w:b/>
                <w:sz w:val="20"/>
                <w:lang w:val="en-GB"/>
              </w:rPr>
            </w:pPr>
            <w:r w:rsidRPr="0006346A">
              <w:rPr>
                <w:b/>
                <w:color w:val="009FDF"/>
                <w:sz w:val="20"/>
                <w:lang w:val="en-GB"/>
              </w:rPr>
              <w:t>General description</w:t>
            </w:r>
          </w:p>
        </w:tc>
        <w:tc>
          <w:tcPr>
            <w:tcW w:w="6302" w:type="dxa"/>
          </w:tcPr>
          <w:p w14:paraId="24F240E2" w14:textId="77777777" w:rsidR="005D3EA2" w:rsidRPr="0006346A" w:rsidRDefault="005D3EA2" w:rsidP="0006346A">
            <w:pPr>
              <w:pStyle w:val="TableParagraph"/>
              <w:spacing w:before="10"/>
              <w:rPr>
                <w:b/>
                <w:i/>
                <w:sz w:val="14"/>
                <w:lang w:val="en-GB"/>
              </w:rPr>
            </w:pPr>
          </w:p>
          <w:p w14:paraId="7CAFDA0A" w14:textId="77777777"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3118" w:type="dxa"/>
          </w:tcPr>
          <w:p w14:paraId="014CBDD4" w14:textId="77777777" w:rsidR="005D3EA2" w:rsidRPr="0006346A" w:rsidRDefault="005D3EA2" w:rsidP="0006346A">
            <w:pPr>
              <w:pStyle w:val="TableParagraph"/>
              <w:spacing w:before="59"/>
              <w:ind w:left="217" w:right="687"/>
              <w:rPr>
                <w:b/>
                <w:sz w:val="20"/>
                <w:lang w:val="en-GB"/>
              </w:rPr>
            </w:pPr>
            <w:r w:rsidRPr="0006346A">
              <w:rPr>
                <w:b/>
                <w:color w:val="009FDF"/>
                <w:sz w:val="20"/>
                <w:lang w:val="en-GB"/>
              </w:rPr>
              <w:t>Particular use in the IALA Maritime Buoyage System</w:t>
            </w:r>
          </w:p>
        </w:tc>
      </w:tr>
      <w:tr w:rsidR="005D3EA2" w:rsidRPr="0006346A" w14:paraId="2268B4D3" w14:textId="77777777" w:rsidTr="0006346A">
        <w:trPr>
          <w:trHeight w:val="1558"/>
        </w:trPr>
        <w:tc>
          <w:tcPr>
            <w:tcW w:w="707" w:type="dxa"/>
          </w:tcPr>
          <w:p w14:paraId="43063A46" w14:textId="77777777" w:rsidR="005D3EA2" w:rsidRPr="0006346A" w:rsidRDefault="005D3EA2" w:rsidP="0006346A">
            <w:pPr>
              <w:pStyle w:val="TableParagraph"/>
              <w:spacing w:before="60"/>
              <w:ind w:left="220"/>
              <w:rPr>
                <w:sz w:val="20"/>
                <w:lang w:val="en-GB"/>
              </w:rPr>
            </w:pPr>
            <w:r w:rsidRPr="0006346A">
              <w:rPr>
                <w:sz w:val="20"/>
                <w:lang w:val="en-GB"/>
              </w:rPr>
              <w:t>1</w:t>
            </w:r>
          </w:p>
        </w:tc>
        <w:tc>
          <w:tcPr>
            <w:tcW w:w="1464" w:type="dxa"/>
          </w:tcPr>
          <w:p w14:paraId="60F67AA6" w14:textId="77777777" w:rsidR="005D3EA2" w:rsidRPr="0006346A" w:rsidRDefault="005D3EA2" w:rsidP="0006346A">
            <w:pPr>
              <w:pStyle w:val="TableParagraph"/>
              <w:spacing w:before="60"/>
              <w:ind w:left="220"/>
              <w:rPr>
                <w:sz w:val="20"/>
                <w:lang w:val="en-GB"/>
              </w:rPr>
            </w:pPr>
            <w:r w:rsidRPr="0006346A">
              <w:rPr>
                <w:sz w:val="20"/>
                <w:lang w:val="en-GB"/>
              </w:rPr>
              <w:t>FIXED LIGHT</w:t>
            </w:r>
          </w:p>
        </w:tc>
        <w:tc>
          <w:tcPr>
            <w:tcW w:w="1373" w:type="dxa"/>
          </w:tcPr>
          <w:p w14:paraId="6ACC2FBB" w14:textId="77777777" w:rsidR="005D3EA2" w:rsidRPr="0006346A" w:rsidRDefault="005D3EA2" w:rsidP="0006346A">
            <w:pPr>
              <w:pStyle w:val="TableParagraph"/>
              <w:spacing w:before="60"/>
              <w:ind w:left="218"/>
              <w:rPr>
                <w:sz w:val="20"/>
                <w:lang w:val="en-GB"/>
              </w:rPr>
            </w:pPr>
            <w:r w:rsidRPr="0006346A">
              <w:rPr>
                <w:sz w:val="20"/>
                <w:lang w:val="en-GB"/>
              </w:rPr>
              <w:t>F</w:t>
            </w:r>
          </w:p>
        </w:tc>
        <w:tc>
          <w:tcPr>
            <w:tcW w:w="2488" w:type="dxa"/>
          </w:tcPr>
          <w:p w14:paraId="36501BAF" w14:textId="77777777" w:rsidR="005D3EA2" w:rsidRPr="0006346A" w:rsidRDefault="005D3EA2" w:rsidP="0006346A">
            <w:pPr>
              <w:pStyle w:val="TableParagraph"/>
              <w:spacing w:before="60"/>
              <w:ind w:left="218" w:right="845" w:hanging="2"/>
              <w:rPr>
                <w:sz w:val="20"/>
                <w:lang w:val="en-GB"/>
              </w:rPr>
            </w:pPr>
            <w:r w:rsidRPr="0006346A">
              <w:rPr>
                <w:sz w:val="20"/>
                <w:lang w:val="en-GB"/>
              </w:rPr>
              <w:t>A light showing continuously and steadily.</w:t>
            </w:r>
          </w:p>
        </w:tc>
        <w:tc>
          <w:tcPr>
            <w:tcW w:w="6302" w:type="dxa"/>
          </w:tcPr>
          <w:p w14:paraId="3A42E111" w14:textId="77777777" w:rsidR="005D3EA2" w:rsidRPr="0006346A" w:rsidRDefault="005D3EA2" w:rsidP="0006346A">
            <w:pPr>
              <w:pStyle w:val="TableParagraph"/>
              <w:spacing w:before="60"/>
              <w:ind w:left="219" w:right="667"/>
              <w:rPr>
                <w:sz w:val="20"/>
                <w:lang w:val="en-GB"/>
              </w:rPr>
            </w:pPr>
            <w:r w:rsidRPr="0006346A">
              <w:rPr>
                <w:sz w:val="20"/>
                <w:lang w:val="en-GB"/>
              </w:rPr>
              <w:t>A single fixed light should be used with care because it may not be recognized as an aid to navigation light.</w:t>
            </w:r>
          </w:p>
          <w:p w14:paraId="32C11082" w14:textId="77777777" w:rsidR="005D3EA2" w:rsidRPr="0006346A" w:rsidRDefault="005D3EA2" w:rsidP="0006346A">
            <w:pPr>
              <w:pStyle w:val="TableParagraph"/>
              <w:spacing w:before="2"/>
              <w:rPr>
                <w:b/>
                <w:i/>
                <w:sz w:val="28"/>
                <w:lang w:val="en-GB"/>
              </w:rPr>
            </w:pPr>
          </w:p>
          <w:p w14:paraId="33A32212" w14:textId="77777777" w:rsidR="005D3EA2" w:rsidRPr="0006346A" w:rsidRDefault="005D3EA2" w:rsidP="0006346A">
            <w:pPr>
              <w:pStyle w:val="TableParagraph"/>
              <w:ind w:left="959"/>
              <w:rPr>
                <w:sz w:val="20"/>
                <w:lang w:val="en-GB"/>
              </w:rPr>
            </w:pPr>
            <w:r w:rsidRPr="0006346A">
              <w:rPr>
                <w:noProof/>
                <w:sz w:val="20"/>
                <w:lang w:val="nb-NO" w:eastAsia="nb-NO"/>
              </w:rPr>
              <w:drawing>
                <wp:inline distT="0" distB="0" distL="0" distR="0" wp14:anchorId="7F9E4278" wp14:editId="7568F5B8">
                  <wp:extent cx="2592805" cy="216026"/>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33" cstate="print"/>
                          <a:stretch>
                            <a:fillRect/>
                          </a:stretch>
                        </pic:blipFill>
                        <pic:spPr>
                          <a:xfrm>
                            <a:off x="0" y="0"/>
                            <a:ext cx="2592805" cy="216026"/>
                          </a:xfrm>
                          <a:prstGeom prst="rect">
                            <a:avLst/>
                          </a:prstGeom>
                        </pic:spPr>
                      </pic:pic>
                    </a:graphicData>
                  </a:graphic>
                </wp:inline>
              </w:drawing>
            </w:r>
          </w:p>
          <w:p w14:paraId="145ED406" w14:textId="77777777" w:rsidR="005D3EA2" w:rsidRPr="0006346A" w:rsidRDefault="005D3EA2" w:rsidP="0006346A">
            <w:pPr>
              <w:pStyle w:val="TableParagraph"/>
              <w:spacing w:before="7"/>
              <w:rPr>
                <w:b/>
                <w:i/>
                <w:sz w:val="26"/>
                <w:lang w:val="en-GB"/>
              </w:rPr>
            </w:pPr>
          </w:p>
        </w:tc>
        <w:tc>
          <w:tcPr>
            <w:tcW w:w="3118" w:type="dxa"/>
          </w:tcPr>
          <w:p w14:paraId="14F8A899" w14:textId="77777777" w:rsidR="005D3EA2" w:rsidRPr="0006346A" w:rsidRDefault="005D3EA2" w:rsidP="0006346A">
            <w:pPr>
              <w:pStyle w:val="TableParagraph"/>
              <w:spacing w:before="60"/>
              <w:ind w:left="217" w:right="406"/>
              <w:rPr>
                <w:sz w:val="20"/>
                <w:lang w:val="en-GB"/>
              </w:rPr>
            </w:pPr>
            <w:r w:rsidRPr="0006346A">
              <w:rPr>
                <w:sz w:val="20"/>
                <w:lang w:val="en-GB"/>
              </w:rPr>
              <w:t>A single fixed light shall not be used.</w:t>
            </w:r>
          </w:p>
        </w:tc>
      </w:tr>
      <w:tr w:rsidR="005D3EA2" w:rsidRPr="0006346A" w14:paraId="6FD1996E" w14:textId="77777777" w:rsidTr="0006346A">
        <w:trPr>
          <w:trHeight w:val="2073"/>
        </w:trPr>
        <w:tc>
          <w:tcPr>
            <w:tcW w:w="707" w:type="dxa"/>
          </w:tcPr>
          <w:p w14:paraId="25EDC1D2" w14:textId="77777777" w:rsidR="005D3EA2" w:rsidRPr="0006346A" w:rsidRDefault="005D3EA2" w:rsidP="0006346A">
            <w:pPr>
              <w:pStyle w:val="TableParagraph"/>
              <w:spacing w:before="60"/>
              <w:ind w:left="220"/>
              <w:rPr>
                <w:sz w:val="20"/>
                <w:lang w:val="en-GB"/>
              </w:rPr>
            </w:pPr>
            <w:r w:rsidRPr="0006346A">
              <w:rPr>
                <w:sz w:val="20"/>
                <w:lang w:val="en-GB"/>
              </w:rPr>
              <w:t>2</w:t>
            </w:r>
          </w:p>
        </w:tc>
        <w:tc>
          <w:tcPr>
            <w:tcW w:w="1464" w:type="dxa"/>
          </w:tcPr>
          <w:p w14:paraId="2D314D7D" w14:textId="77777777" w:rsidR="005D3EA2" w:rsidRPr="0006346A" w:rsidRDefault="005D3EA2" w:rsidP="0006346A">
            <w:pPr>
              <w:pStyle w:val="TableParagraph"/>
              <w:spacing w:before="60"/>
              <w:ind w:left="220" w:right="252"/>
              <w:rPr>
                <w:sz w:val="20"/>
                <w:lang w:val="en-GB"/>
              </w:rPr>
            </w:pPr>
            <w:r w:rsidRPr="0006346A">
              <w:rPr>
                <w:sz w:val="20"/>
                <w:lang w:val="en-GB"/>
              </w:rPr>
              <w:t>OCCULTING LIGHT</w:t>
            </w:r>
          </w:p>
        </w:tc>
        <w:tc>
          <w:tcPr>
            <w:tcW w:w="1373" w:type="dxa"/>
          </w:tcPr>
          <w:p w14:paraId="577670BA" w14:textId="77777777" w:rsidR="005D3EA2" w:rsidRPr="0006346A" w:rsidRDefault="005D3EA2" w:rsidP="0006346A">
            <w:pPr>
              <w:pStyle w:val="TableParagraph"/>
              <w:rPr>
                <w:rFonts w:ascii="Times New Roman"/>
                <w:sz w:val="18"/>
                <w:lang w:val="en-GB"/>
              </w:rPr>
            </w:pPr>
          </w:p>
        </w:tc>
        <w:tc>
          <w:tcPr>
            <w:tcW w:w="2488" w:type="dxa"/>
          </w:tcPr>
          <w:p w14:paraId="75CF71E0" w14:textId="77777777" w:rsidR="005D3EA2" w:rsidRPr="0006346A" w:rsidRDefault="005D3EA2" w:rsidP="0006346A">
            <w:pPr>
              <w:pStyle w:val="TableParagraph"/>
              <w:spacing w:before="60"/>
              <w:ind w:left="218" w:right="239" w:hanging="1"/>
              <w:rPr>
                <w:sz w:val="20"/>
                <w:lang w:val="en-GB"/>
              </w:rPr>
            </w:pPr>
            <w:r w:rsidRPr="0006346A">
              <w:rPr>
                <w:sz w:val="20"/>
                <w:lang w:val="en-GB"/>
              </w:rPr>
              <w:t>A light in which the total duration of light in a period is longer than the total duration of darkness and the intervals of darkness (eclipses) are usually of equal duration.</w:t>
            </w:r>
          </w:p>
        </w:tc>
        <w:tc>
          <w:tcPr>
            <w:tcW w:w="6302" w:type="dxa"/>
          </w:tcPr>
          <w:p w14:paraId="32508434" w14:textId="77777777" w:rsidR="005D3EA2" w:rsidRPr="0006346A" w:rsidRDefault="005D3EA2" w:rsidP="0006346A">
            <w:pPr>
              <w:pStyle w:val="TableParagraph"/>
              <w:spacing w:before="60"/>
              <w:ind w:left="219" w:right="482"/>
              <w:rPr>
                <w:sz w:val="20"/>
                <w:lang w:val="en-GB"/>
              </w:rPr>
            </w:pPr>
            <w:r w:rsidRPr="0006346A">
              <w:rPr>
                <w:sz w:val="20"/>
                <w:lang w:val="en-GB"/>
              </w:rPr>
              <w:t xml:space="preserve">A light in which the total duration of light in a period </w:t>
            </w:r>
            <w:r w:rsidRPr="0006346A">
              <w:rPr>
                <w:i/>
                <w:sz w:val="20"/>
                <w:lang w:val="en-GB"/>
              </w:rPr>
              <w:t xml:space="preserve">is clearly </w:t>
            </w:r>
            <w:r w:rsidRPr="0006346A">
              <w:rPr>
                <w:sz w:val="20"/>
                <w:lang w:val="en-GB"/>
              </w:rPr>
              <w:t>longer than the total duration of darkness and all the eclipses are of equal duration.</w:t>
            </w:r>
          </w:p>
        </w:tc>
        <w:tc>
          <w:tcPr>
            <w:tcW w:w="3118" w:type="dxa"/>
          </w:tcPr>
          <w:p w14:paraId="55EC9309" w14:textId="77777777" w:rsidR="005D3EA2" w:rsidRPr="0006346A" w:rsidRDefault="005D3EA2" w:rsidP="0006346A">
            <w:pPr>
              <w:pStyle w:val="TableParagraph"/>
              <w:rPr>
                <w:rFonts w:ascii="Times New Roman"/>
                <w:sz w:val="18"/>
                <w:lang w:val="en-GB"/>
              </w:rPr>
            </w:pPr>
          </w:p>
        </w:tc>
      </w:tr>
      <w:tr w:rsidR="005D3EA2" w:rsidRPr="0006346A" w14:paraId="4B7F2E60" w14:textId="77777777" w:rsidTr="0006346A">
        <w:trPr>
          <w:trHeight w:val="1883"/>
        </w:trPr>
        <w:tc>
          <w:tcPr>
            <w:tcW w:w="707" w:type="dxa"/>
          </w:tcPr>
          <w:p w14:paraId="56F81702" w14:textId="77777777" w:rsidR="005D3EA2" w:rsidRPr="0006346A" w:rsidRDefault="005D3EA2" w:rsidP="0006346A">
            <w:pPr>
              <w:pStyle w:val="TableParagraph"/>
              <w:spacing w:before="60"/>
              <w:ind w:left="220"/>
              <w:rPr>
                <w:sz w:val="20"/>
                <w:lang w:val="en-GB"/>
              </w:rPr>
            </w:pPr>
            <w:r w:rsidRPr="0006346A">
              <w:rPr>
                <w:sz w:val="20"/>
                <w:lang w:val="en-GB"/>
              </w:rPr>
              <w:t>2.1</w:t>
            </w:r>
          </w:p>
        </w:tc>
        <w:tc>
          <w:tcPr>
            <w:tcW w:w="1464" w:type="dxa"/>
          </w:tcPr>
          <w:p w14:paraId="06977FEC" w14:textId="77777777" w:rsidR="005D3EA2" w:rsidRPr="0006346A" w:rsidRDefault="005D3EA2" w:rsidP="0006346A">
            <w:pPr>
              <w:pStyle w:val="TableParagraph"/>
              <w:spacing w:before="60"/>
              <w:ind w:left="220" w:right="476" w:hanging="1"/>
              <w:rPr>
                <w:sz w:val="20"/>
                <w:lang w:val="en-GB"/>
              </w:rPr>
            </w:pPr>
            <w:r w:rsidRPr="0006346A">
              <w:rPr>
                <w:sz w:val="20"/>
                <w:lang w:val="en-GB"/>
              </w:rPr>
              <w:t>Single- occulting light</w:t>
            </w:r>
          </w:p>
        </w:tc>
        <w:tc>
          <w:tcPr>
            <w:tcW w:w="1373" w:type="dxa"/>
          </w:tcPr>
          <w:p w14:paraId="7D132C30" w14:textId="77777777" w:rsidR="005D3EA2" w:rsidRPr="0006346A" w:rsidRDefault="005D3EA2" w:rsidP="0006346A">
            <w:pPr>
              <w:pStyle w:val="TableParagraph"/>
              <w:spacing w:before="60"/>
              <w:ind w:left="219"/>
              <w:rPr>
                <w:sz w:val="20"/>
                <w:lang w:val="en-GB"/>
              </w:rPr>
            </w:pPr>
            <w:proofErr w:type="spellStart"/>
            <w:r w:rsidRPr="0006346A">
              <w:rPr>
                <w:sz w:val="20"/>
                <w:lang w:val="en-GB"/>
              </w:rPr>
              <w:t>Oc</w:t>
            </w:r>
            <w:proofErr w:type="spellEnd"/>
          </w:p>
        </w:tc>
        <w:tc>
          <w:tcPr>
            <w:tcW w:w="2488" w:type="dxa"/>
          </w:tcPr>
          <w:p w14:paraId="63933B20" w14:textId="77777777" w:rsidR="005D3EA2" w:rsidRPr="0006346A" w:rsidRDefault="005D3EA2" w:rsidP="0006346A">
            <w:pPr>
              <w:pStyle w:val="TableParagraph"/>
              <w:spacing w:before="60"/>
              <w:ind w:left="218" w:right="636"/>
              <w:rPr>
                <w:sz w:val="20"/>
                <w:lang w:val="en-GB"/>
              </w:rPr>
            </w:pPr>
            <w:r w:rsidRPr="0006346A">
              <w:rPr>
                <w:sz w:val="20"/>
                <w:lang w:val="en-GB"/>
              </w:rPr>
              <w:t>An occulting light in which an eclipse is regularly repeated</w:t>
            </w:r>
          </w:p>
        </w:tc>
        <w:tc>
          <w:tcPr>
            <w:tcW w:w="6302" w:type="dxa"/>
          </w:tcPr>
          <w:p w14:paraId="2250270C" w14:textId="77777777" w:rsidR="005D3EA2" w:rsidRPr="0006346A" w:rsidRDefault="005D3EA2" w:rsidP="0006346A">
            <w:pPr>
              <w:pStyle w:val="TableParagraph"/>
              <w:spacing w:before="60"/>
              <w:ind w:left="219" w:right="219"/>
              <w:rPr>
                <w:sz w:val="20"/>
                <w:lang w:val="en-GB"/>
              </w:rPr>
            </w:pPr>
            <w:r w:rsidRPr="0006346A">
              <w:rPr>
                <w:sz w:val="20"/>
                <w:lang w:val="en-GB"/>
              </w:rPr>
              <w:t>The duration of an appearance of light should not be less than three times the duration of an eclipse. The period should not be less than 2 s</w:t>
            </w:r>
          </w:p>
          <w:p w14:paraId="77F6CAD4" w14:textId="77777777" w:rsidR="005D3EA2" w:rsidRPr="0006346A" w:rsidRDefault="005D3EA2" w:rsidP="0006346A">
            <w:pPr>
              <w:pStyle w:val="TableParagraph"/>
              <w:rPr>
                <w:b/>
                <w:i/>
                <w:sz w:val="20"/>
                <w:lang w:val="en-GB"/>
              </w:rPr>
            </w:pPr>
          </w:p>
          <w:p w14:paraId="51D00E31" w14:textId="77777777" w:rsidR="005D3EA2" w:rsidRPr="0006346A" w:rsidRDefault="005D3EA2" w:rsidP="0006346A">
            <w:pPr>
              <w:pStyle w:val="TableParagraph"/>
              <w:spacing w:before="5"/>
              <w:rPr>
                <w:b/>
                <w:i/>
                <w:sz w:val="17"/>
                <w:lang w:val="en-GB"/>
              </w:rPr>
            </w:pPr>
          </w:p>
          <w:p w14:paraId="35BD4C49" w14:textId="77777777" w:rsidR="005D3EA2" w:rsidRPr="0006346A" w:rsidRDefault="005D3EA2" w:rsidP="0006346A">
            <w:pPr>
              <w:pStyle w:val="TableParagraph"/>
              <w:spacing w:before="1"/>
              <w:ind w:left="5254" w:right="498" w:hanging="46"/>
              <w:rPr>
                <w:sz w:val="20"/>
                <w:lang w:val="en-GB"/>
              </w:rPr>
            </w:pPr>
            <w:r w:rsidRPr="0006346A">
              <w:rPr>
                <w:sz w:val="20"/>
                <w:lang w:val="en-GB"/>
              </w:rPr>
              <w:t>l ≥ 3 d p ≥ 2 s</w:t>
            </w:r>
          </w:p>
          <w:p w14:paraId="3A24683C" w14:textId="77777777" w:rsidR="005D3EA2" w:rsidRPr="0006346A" w:rsidRDefault="005D3EA2" w:rsidP="0006346A">
            <w:pPr>
              <w:pStyle w:val="TableParagraph"/>
              <w:spacing w:before="84"/>
              <w:ind w:left="1003"/>
              <w:rPr>
                <w:sz w:val="20"/>
                <w:lang w:val="en-GB"/>
              </w:rPr>
            </w:pPr>
            <w:r w:rsidRPr="0006346A">
              <w:rPr>
                <w:sz w:val="20"/>
                <w:lang w:val="en-GB"/>
              </w:rPr>
              <w:t>Example: l = 3 s; d = 1 s; p = 4 s</w:t>
            </w:r>
          </w:p>
        </w:tc>
        <w:tc>
          <w:tcPr>
            <w:tcW w:w="3118" w:type="dxa"/>
          </w:tcPr>
          <w:p w14:paraId="21BF85DD" w14:textId="77777777" w:rsidR="005D3EA2" w:rsidRPr="0006346A" w:rsidRDefault="005D3EA2" w:rsidP="0006346A">
            <w:pPr>
              <w:pStyle w:val="TableParagraph"/>
              <w:spacing w:before="60"/>
              <w:ind w:left="217" w:right="505" w:hanging="1"/>
              <w:rPr>
                <w:sz w:val="20"/>
                <w:lang w:val="en-GB"/>
              </w:rPr>
            </w:pPr>
            <w:r w:rsidRPr="0006346A">
              <w:rPr>
                <w:sz w:val="20"/>
                <w:lang w:val="en-GB"/>
              </w:rPr>
              <w:t xml:space="preserve">A single-occulting </w:t>
            </w:r>
            <w:r w:rsidRPr="0006346A">
              <w:rPr>
                <w:i/>
                <w:sz w:val="20"/>
                <w:lang w:val="en-GB"/>
              </w:rPr>
              <w:t xml:space="preserve">White </w:t>
            </w:r>
            <w:r w:rsidRPr="0006346A">
              <w:rPr>
                <w:sz w:val="20"/>
                <w:lang w:val="en-GB"/>
              </w:rPr>
              <w:t>light indicates a safe-water mark.</w:t>
            </w:r>
          </w:p>
        </w:tc>
      </w:tr>
    </w:tbl>
    <w:p w14:paraId="6922F077" w14:textId="77777777" w:rsidR="005D3EA2" w:rsidRPr="0006346A" w:rsidRDefault="005D3EA2" w:rsidP="005D3EA2">
      <w:pPr>
        <w:pStyle w:val="BodyText"/>
        <w:rPr>
          <w:b/>
          <w:i/>
          <w:sz w:val="20"/>
          <w:lang w:val="en-GB"/>
        </w:rPr>
      </w:pPr>
    </w:p>
    <w:p w14:paraId="7C6FEC07" w14:textId="77777777" w:rsidR="005D3EA2" w:rsidRPr="0006346A" w:rsidRDefault="005D3EA2" w:rsidP="005D3EA2">
      <w:pPr>
        <w:pStyle w:val="BodyText"/>
        <w:rPr>
          <w:b/>
          <w:i/>
          <w:sz w:val="20"/>
          <w:lang w:val="en-GB"/>
        </w:rPr>
      </w:pPr>
    </w:p>
    <w:p w14:paraId="6CBED0D6" w14:textId="77777777" w:rsidR="005D3EA2" w:rsidRPr="0006346A" w:rsidRDefault="005D3EA2" w:rsidP="005D3EA2">
      <w:pPr>
        <w:pStyle w:val="BodyText"/>
        <w:rPr>
          <w:b/>
          <w:i/>
          <w:sz w:val="20"/>
          <w:lang w:val="en-GB"/>
        </w:rPr>
      </w:pPr>
    </w:p>
    <w:p w14:paraId="6F5E8B2A" w14:textId="77777777" w:rsidR="005D3EA2" w:rsidRPr="0006346A" w:rsidRDefault="005D3EA2" w:rsidP="005D3EA2">
      <w:pPr>
        <w:pStyle w:val="BodyText"/>
        <w:rPr>
          <w:b/>
          <w:i/>
          <w:sz w:val="20"/>
          <w:lang w:val="en-GB"/>
        </w:rPr>
      </w:pPr>
    </w:p>
    <w:p w14:paraId="190DB9FB" w14:textId="77777777" w:rsidR="005D3EA2" w:rsidRPr="0006346A" w:rsidRDefault="005D3EA2" w:rsidP="005D3EA2">
      <w:pPr>
        <w:pStyle w:val="BodyText"/>
        <w:rPr>
          <w:b/>
          <w:i/>
          <w:sz w:val="20"/>
          <w:lang w:val="en-GB"/>
        </w:rPr>
      </w:pPr>
    </w:p>
    <w:p w14:paraId="3EA47F11" w14:textId="77777777" w:rsidR="005D3EA2" w:rsidRPr="0006346A" w:rsidRDefault="005D3EA2" w:rsidP="005D3EA2">
      <w:pPr>
        <w:pStyle w:val="BodyText"/>
        <w:rPr>
          <w:b/>
          <w:i/>
          <w:sz w:val="20"/>
          <w:lang w:val="en-GB"/>
        </w:rPr>
      </w:pPr>
    </w:p>
    <w:p w14:paraId="47AB8172" w14:textId="77777777" w:rsidR="005D3EA2" w:rsidRPr="0006346A" w:rsidRDefault="005D3EA2" w:rsidP="005D3EA2">
      <w:pPr>
        <w:pStyle w:val="BodyText"/>
        <w:rPr>
          <w:b/>
          <w:i/>
          <w:sz w:val="20"/>
          <w:lang w:val="en-GB"/>
        </w:rPr>
      </w:pPr>
    </w:p>
    <w:p w14:paraId="1991DD31" w14:textId="77777777" w:rsidR="005D3EA2" w:rsidRPr="0006346A" w:rsidRDefault="005D3EA2" w:rsidP="005D3EA2">
      <w:pPr>
        <w:pStyle w:val="BodyText"/>
        <w:rPr>
          <w:b/>
          <w:i/>
          <w:sz w:val="20"/>
          <w:lang w:val="en-GB"/>
        </w:rPr>
      </w:pPr>
    </w:p>
    <w:p w14:paraId="0BDF4E10" w14:textId="77777777" w:rsidR="005D3EA2" w:rsidRPr="0006346A" w:rsidRDefault="005D3EA2" w:rsidP="005D3EA2">
      <w:pPr>
        <w:pStyle w:val="BodyText"/>
        <w:rPr>
          <w:b/>
          <w:i/>
          <w:sz w:val="20"/>
          <w:lang w:val="en-GB"/>
        </w:rPr>
      </w:pPr>
    </w:p>
    <w:p w14:paraId="10C26434" w14:textId="77777777" w:rsidR="005D3EA2" w:rsidRPr="0006346A" w:rsidRDefault="005D3EA2" w:rsidP="005D3EA2">
      <w:pPr>
        <w:pStyle w:val="BodyText"/>
        <w:rPr>
          <w:b/>
          <w:i/>
          <w:sz w:val="20"/>
          <w:lang w:val="en-GB"/>
        </w:rPr>
      </w:pPr>
    </w:p>
    <w:p w14:paraId="0C8ACEB3" w14:textId="77777777" w:rsidR="005D3EA2" w:rsidRPr="0006346A" w:rsidRDefault="00FD36C0" w:rsidP="005D3EA2">
      <w:pPr>
        <w:pStyle w:val="BodyText"/>
        <w:spacing w:before="3"/>
        <w:rPr>
          <w:b/>
          <w:i/>
          <w:sz w:val="10"/>
          <w:lang w:val="en-GB"/>
        </w:rPr>
      </w:pPr>
      <w:r w:rsidRPr="0006346A">
        <w:rPr>
          <w:noProof/>
          <w:lang w:val="nb-NO" w:eastAsia="nb-NO"/>
        </w:rPr>
        <mc:AlternateContent>
          <mc:Choice Requires="wps">
            <w:drawing>
              <wp:anchor distT="0" distB="0" distL="0" distR="0" simplePos="0" relativeHeight="251693568" behindDoc="1" locked="0" layoutInCell="1" allowOverlap="1" wp14:anchorId="56A7850F" wp14:editId="73A87BF8">
                <wp:simplePos x="0" y="0"/>
                <wp:positionH relativeFrom="page">
                  <wp:posOffset>340995</wp:posOffset>
                </wp:positionH>
                <wp:positionV relativeFrom="paragraph">
                  <wp:posOffset>107950</wp:posOffset>
                </wp:positionV>
                <wp:extent cx="10010775" cy="0"/>
                <wp:effectExtent l="7620" t="7620" r="11430" b="11430"/>
                <wp:wrapTopAndBottom/>
                <wp:docPr id="3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077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A9454" id="Line 35" o:spid="_x0000_s1026" style="position:absolute;z-index:-251622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85pt,8.5pt" to="815.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" strokeweight=".16936mm">
                <w10:wrap type="topAndBottom" anchorx="page"/>
              </v:line>
            </w:pict>
          </mc:Fallback>
        </mc:AlternateContent>
      </w:r>
    </w:p>
    <w:p w14:paraId="44285828" w14:textId="77777777" w:rsidR="005D3EA2" w:rsidRPr="0006346A" w:rsidRDefault="005D3EA2" w:rsidP="005D3EA2">
      <w:pPr>
        <w:rPr>
          <w:sz w:val="10"/>
          <w:lang w:val="en-GB"/>
        </w:rPr>
        <w:sectPr w:rsidR="005D3EA2" w:rsidRPr="0006346A">
          <w:headerReference w:type="even" r:id="rId34"/>
          <w:headerReference w:type="default" r:id="rId35"/>
          <w:footerReference w:type="default" r:id="rId36"/>
          <w:headerReference w:type="first" r:id="rId37"/>
          <w:pgSz w:w="16840" w:h="11910" w:orient="landscape"/>
          <w:pgMar w:top="104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RPr="0006346A" w14:paraId="7FE4C897" w14:textId="77777777" w:rsidTr="0006346A">
        <w:trPr>
          <w:trHeight w:val="609"/>
        </w:trPr>
        <w:tc>
          <w:tcPr>
            <w:tcW w:w="707" w:type="dxa"/>
          </w:tcPr>
          <w:p w14:paraId="5ACADA09" w14:textId="77777777" w:rsidR="005D3EA2" w:rsidRPr="0006346A" w:rsidRDefault="005D3EA2" w:rsidP="0006346A">
            <w:pPr>
              <w:pStyle w:val="TableParagraph"/>
              <w:rPr>
                <w:rFonts w:ascii="Times New Roman"/>
                <w:sz w:val="16"/>
                <w:lang w:val="en-GB"/>
              </w:rPr>
            </w:pPr>
          </w:p>
        </w:tc>
        <w:tc>
          <w:tcPr>
            <w:tcW w:w="1464" w:type="dxa"/>
          </w:tcPr>
          <w:p w14:paraId="331B6D80" w14:textId="77777777" w:rsidR="005D3EA2" w:rsidRPr="0006346A" w:rsidRDefault="005D3EA2" w:rsidP="0006346A">
            <w:pPr>
              <w:pStyle w:val="TableParagraph"/>
              <w:spacing w:before="10"/>
              <w:rPr>
                <w:b/>
                <w:i/>
                <w:sz w:val="14"/>
                <w:lang w:val="en-GB"/>
              </w:rPr>
            </w:pPr>
          </w:p>
          <w:p w14:paraId="3E44A65C"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373" w:type="dxa"/>
          </w:tcPr>
          <w:p w14:paraId="6AAEEF9C" w14:textId="77777777" w:rsidR="005D3EA2" w:rsidRPr="0006346A" w:rsidRDefault="005D3EA2" w:rsidP="0006346A">
            <w:pPr>
              <w:pStyle w:val="TableParagraph"/>
              <w:spacing w:before="9"/>
              <w:rPr>
                <w:b/>
                <w:i/>
                <w:sz w:val="17"/>
                <w:lang w:val="en-GB"/>
              </w:rPr>
            </w:pPr>
          </w:p>
          <w:p w14:paraId="542B2BDB" w14:textId="77777777"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8" w:type="dxa"/>
          </w:tcPr>
          <w:p w14:paraId="173E57E3" w14:textId="77777777" w:rsidR="005D3EA2" w:rsidRPr="0006346A" w:rsidRDefault="005D3EA2" w:rsidP="0006346A">
            <w:pPr>
              <w:pStyle w:val="TableParagraph"/>
              <w:spacing w:before="10"/>
              <w:rPr>
                <w:b/>
                <w:i/>
                <w:sz w:val="14"/>
                <w:lang w:val="en-GB"/>
              </w:rPr>
            </w:pPr>
          </w:p>
          <w:p w14:paraId="4DBE6573" w14:textId="77777777" w:rsidR="005D3EA2" w:rsidRPr="0006346A" w:rsidRDefault="005D3EA2" w:rsidP="0006346A">
            <w:pPr>
              <w:pStyle w:val="TableParagraph"/>
              <w:ind w:left="218"/>
              <w:rPr>
                <w:b/>
                <w:sz w:val="20"/>
                <w:lang w:val="en-GB"/>
              </w:rPr>
            </w:pPr>
            <w:r w:rsidRPr="0006346A">
              <w:rPr>
                <w:b/>
                <w:color w:val="009FDF"/>
                <w:sz w:val="20"/>
                <w:lang w:val="en-GB"/>
              </w:rPr>
              <w:t>General description</w:t>
            </w:r>
          </w:p>
        </w:tc>
        <w:tc>
          <w:tcPr>
            <w:tcW w:w="6302" w:type="dxa"/>
          </w:tcPr>
          <w:p w14:paraId="1C46B948" w14:textId="77777777" w:rsidR="005D3EA2" w:rsidRPr="0006346A" w:rsidRDefault="005D3EA2" w:rsidP="0006346A">
            <w:pPr>
              <w:pStyle w:val="TableParagraph"/>
              <w:spacing w:before="10"/>
              <w:rPr>
                <w:b/>
                <w:i/>
                <w:sz w:val="14"/>
                <w:lang w:val="en-GB"/>
              </w:rPr>
            </w:pPr>
          </w:p>
          <w:p w14:paraId="603EC417" w14:textId="77777777"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3118" w:type="dxa"/>
          </w:tcPr>
          <w:p w14:paraId="62F58463" w14:textId="77777777" w:rsidR="005D3EA2" w:rsidRPr="0006346A" w:rsidRDefault="005D3EA2" w:rsidP="0006346A">
            <w:pPr>
              <w:pStyle w:val="TableParagraph"/>
              <w:spacing w:before="60"/>
              <w:ind w:left="217" w:right="687"/>
              <w:rPr>
                <w:b/>
                <w:sz w:val="20"/>
                <w:lang w:val="en-GB"/>
              </w:rPr>
            </w:pPr>
            <w:r w:rsidRPr="0006346A">
              <w:rPr>
                <w:b/>
                <w:color w:val="009FDF"/>
                <w:sz w:val="20"/>
                <w:lang w:val="en-GB"/>
              </w:rPr>
              <w:t>Particular use in the IALA Maritime Buoyage System</w:t>
            </w:r>
          </w:p>
        </w:tc>
      </w:tr>
      <w:tr w:rsidR="005D3EA2" w:rsidRPr="0006346A" w14:paraId="7C0750FA" w14:textId="77777777" w:rsidTr="0006346A">
        <w:trPr>
          <w:trHeight w:val="4289"/>
        </w:trPr>
        <w:tc>
          <w:tcPr>
            <w:tcW w:w="707" w:type="dxa"/>
          </w:tcPr>
          <w:p w14:paraId="06F04803" w14:textId="77777777" w:rsidR="005D3EA2" w:rsidRPr="0006346A" w:rsidRDefault="005D3EA2" w:rsidP="0006346A">
            <w:pPr>
              <w:pStyle w:val="TableParagraph"/>
              <w:spacing w:before="80"/>
              <w:ind w:left="107"/>
              <w:rPr>
                <w:sz w:val="18"/>
                <w:lang w:val="en-GB"/>
              </w:rPr>
            </w:pPr>
            <w:r w:rsidRPr="0006346A">
              <w:rPr>
                <w:sz w:val="18"/>
                <w:lang w:val="en-GB"/>
              </w:rPr>
              <w:t>2.2</w:t>
            </w:r>
          </w:p>
        </w:tc>
        <w:tc>
          <w:tcPr>
            <w:tcW w:w="1464" w:type="dxa"/>
          </w:tcPr>
          <w:p w14:paraId="4B075802" w14:textId="77777777" w:rsidR="005D3EA2" w:rsidRPr="0006346A" w:rsidRDefault="005D3EA2" w:rsidP="0006346A">
            <w:pPr>
              <w:pStyle w:val="TableParagraph"/>
              <w:spacing w:before="80" w:line="261" w:lineRule="auto"/>
              <w:ind w:left="107" w:right="147"/>
              <w:rPr>
                <w:sz w:val="18"/>
                <w:lang w:val="en-GB"/>
              </w:rPr>
            </w:pPr>
            <w:r w:rsidRPr="0006346A">
              <w:rPr>
                <w:sz w:val="18"/>
                <w:lang w:val="en-GB"/>
              </w:rPr>
              <w:t>Group-occulting light</w:t>
            </w:r>
          </w:p>
        </w:tc>
        <w:tc>
          <w:tcPr>
            <w:tcW w:w="1373" w:type="dxa"/>
          </w:tcPr>
          <w:p w14:paraId="73C8120D" w14:textId="77777777" w:rsidR="005D3EA2" w:rsidRPr="0006346A" w:rsidRDefault="005D3EA2" w:rsidP="0006346A">
            <w:pPr>
              <w:pStyle w:val="TableParagraph"/>
              <w:spacing w:before="80"/>
              <w:ind w:left="106"/>
              <w:rPr>
                <w:sz w:val="18"/>
                <w:lang w:val="en-GB"/>
              </w:rPr>
            </w:pPr>
            <w:proofErr w:type="spellStart"/>
            <w:r w:rsidRPr="0006346A">
              <w:rPr>
                <w:sz w:val="18"/>
                <w:lang w:val="en-GB"/>
              </w:rPr>
              <w:t>Oc</w:t>
            </w:r>
            <w:proofErr w:type="spellEnd"/>
            <w:r w:rsidRPr="0006346A">
              <w:rPr>
                <w:sz w:val="18"/>
                <w:lang w:val="en-GB"/>
              </w:rPr>
              <w:t>(#)</w:t>
            </w:r>
          </w:p>
          <w:p w14:paraId="5D6967F2" w14:textId="77777777" w:rsidR="005D3EA2" w:rsidRPr="0006346A" w:rsidRDefault="005D3EA2" w:rsidP="0006346A">
            <w:pPr>
              <w:pStyle w:val="TableParagraph"/>
              <w:spacing w:before="80"/>
              <w:ind w:left="106"/>
              <w:rPr>
                <w:sz w:val="18"/>
                <w:lang w:val="en-GB"/>
              </w:rPr>
            </w:pPr>
            <w:r w:rsidRPr="0006346A">
              <w:rPr>
                <w:sz w:val="18"/>
                <w:lang w:val="en-GB"/>
              </w:rPr>
              <w:t xml:space="preserve">e.g. </w:t>
            </w:r>
            <w:proofErr w:type="spellStart"/>
            <w:r w:rsidRPr="0006346A">
              <w:rPr>
                <w:sz w:val="18"/>
                <w:lang w:val="en-GB"/>
              </w:rPr>
              <w:t>Oc</w:t>
            </w:r>
            <w:proofErr w:type="spellEnd"/>
            <w:r w:rsidRPr="0006346A">
              <w:rPr>
                <w:sz w:val="18"/>
                <w:lang w:val="en-GB"/>
              </w:rPr>
              <w:t>(2)</w:t>
            </w:r>
          </w:p>
        </w:tc>
        <w:tc>
          <w:tcPr>
            <w:tcW w:w="2488" w:type="dxa"/>
          </w:tcPr>
          <w:p w14:paraId="2FC5860F" w14:textId="77777777" w:rsidR="005D3EA2" w:rsidRPr="0006346A" w:rsidRDefault="005D3EA2" w:rsidP="0006346A">
            <w:pPr>
              <w:pStyle w:val="TableParagraph"/>
              <w:spacing w:before="80" w:line="261" w:lineRule="auto"/>
              <w:ind w:left="106" w:right="136"/>
              <w:rPr>
                <w:sz w:val="18"/>
                <w:lang w:val="en-GB"/>
              </w:rPr>
            </w:pPr>
            <w:r w:rsidRPr="0006346A">
              <w:rPr>
                <w:sz w:val="18"/>
                <w:lang w:val="en-GB"/>
              </w:rPr>
              <w:t>An occulting light in which a group of eclipses, specified in number, is regularly repeated.</w:t>
            </w:r>
          </w:p>
        </w:tc>
        <w:tc>
          <w:tcPr>
            <w:tcW w:w="6302" w:type="dxa"/>
          </w:tcPr>
          <w:p w14:paraId="47B4AA71" w14:textId="77777777" w:rsidR="005D3EA2" w:rsidRPr="0006346A" w:rsidRDefault="005D3EA2" w:rsidP="0006346A">
            <w:pPr>
              <w:pStyle w:val="TableParagraph"/>
              <w:spacing w:before="20" w:line="261" w:lineRule="auto"/>
              <w:ind w:left="107" w:right="396"/>
              <w:jc w:val="both"/>
              <w:rPr>
                <w:sz w:val="18"/>
                <w:lang w:val="en-GB"/>
              </w:rPr>
            </w:pPr>
            <w:r w:rsidRPr="0006346A">
              <w:rPr>
                <w:sz w:val="18"/>
                <w:lang w:val="en-GB"/>
              </w:rPr>
              <w:t>The</w:t>
            </w:r>
            <w:r w:rsidRPr="0006346A">
              <w:rPr>
                <w:spacing w:val="-4"/>
                <w:sz w:val="18"/>
                <w:lang w:val="en-GB"/>
              </w:rPr>
              <w:t xml:space="preserve"> </w:t>
            </w:r>
            <w:r w:rsidRPr="0006346A">
              <w:rPr>
                <w:sz w:val="18"/>
                <w:lang w:val="en-GB"/>
              </w:rPr>
              <w:t>appearances</w:t>
            </w:r>
            <w:r w:rsidRPr="0006346A">
              <w:rPr>
                <w:spacing w:val="-4"/>
                <w:sz w:val="18"/>
                <w:lang w:val="en-GB"/>
              </w:rPr>
              <w:t xml:space="preserve"> </w:t>
            </w:r>
            <w:r w:rsidRPr="0006346A">
              <w:rPr>
                <w:sz w:val="18"/>
                <w:lang w:val="en-GB"/>
              </w:rPr>
              <w:t>of</w:t>
            </w:r>
            <w:r w:rsidRPr="0006346A">
              <w:rPr>
                <w:spacing w:val="-4"/>
                <w:sz w:val="18"/>
                <w:lang w:val="en-GB"/>
              </w:rPr>
              <w:t xml:space="preserve"> </w:t>
            </w:r>
            <w:r w:rsidRPr="0006346A">
              <w:rPr>
                <w:sz w:val="18"/>
                <w:lang w:val="en-GB"/>
              </w:rPr>
              <w:t>light</w:t>
            </w:r>
            <w:r w:rsidRPr="0006346A">
              <w:rPr>
                <w:spacing w:val="-4"/>
                <w:sz w:val="18"/>
                <w:lang w:val="en-GB"/>
              </w:rPr>
              <w:t xml:space="preserve"> </w:t>
            </w:r>
            <w:r w:rsidRPr="0006346A">
              <w:rPr>
                <w:sz w:val="18"/>
                <w:lang w:val="en-GB"/>
              </w:rPr>
              <w:t>between</w:t>
            </w:r>
            <w:r w:rsidRPr="0006346A">
              <w:rPr>
                <w:spacing w:val="-3"/>
                <w:sz w:val="18"/>
                <w:lang w:val="en-GB"/>
              </w:rPr>
              <w:t xml:space="preserve"> </w:t>
            </w:r>
            <w:r w:rsidRPr="0006346A">
              <w:rPr>
                <w:sz w:val="18"/>
                <w:lang w:val="en-GB"/>
              </w:rPr>
              <w:t>the</w:t>
            </w:r>
            <w:r w:rsidRPr="0006346A">
              <w:rPr>
                <w:spacing w:val="-3"/>
                <w:sz w:val="18"/>
                <w:lang w:val="en-GB"/>
              </w:rPr>
              <w:t xml:space="preserve"> </w:t>
            </w:r>
            <w:r w:rsidRPr="0006346A">
              <w:rPr>
                <w:sz w:val="18"/>
                <w:lang w:val="en-GB"/>
              </w:rPr>
              <w:t>eclipses</w:t>
            </w:r>
            <w:r w:rsidRPr="0006346A">
              <w:rPr>
                <w:spacing w:val="-4"/>
                <w:sz w:val="18"/>
                <w:lang w:val="en-GB"/>
              </w:rPr>
              <w:t xml:space="preserve"> </w:t>
            </w:r>
            <w:r w:rsidRPr="0006346A">
              <w:rPr>
                <w:sz w:val="18"/>
                <w:lang w:val="en-GB"/>
              </w:rPr>
              <w:t>in</w:t>
            </w:r>
            <w:r w:rsidRPr="0006346A">
              <w:rPr>
                <w:spacing w:val="-4"/>
                <w:sz w:val="18"/>
                <w:lang w:val="en-GB"/>
              </w:rPr>
              <w:t xml:space="preserve"> </w:t>
            </w:r>
            <w:r w:rsidRPr="0006346A">
              <w:rPr>
                <w:sz w:val="18"/>
                <w:lang w:val="en-GB"/>
              </w:rPr>
              <w:t>a</w:t>
            </w:r>
            <w:r w:rsidRPr="0006346A">
              <w:rPr>
                <w:spacing w:val="-4"/>
                <w:sz w:val="18"/>
                <w:lang w:val="en-GB"/>
              </w:rPr>
              <w:t xml:space="preserve"> </w:t>
            </w:r>
            <w:r w:rsidRPr="0006346A">
              <w:rPr>
                <w:sz w:val="18"/>
                <w:lang w:val="en-GB"/>
              </w:rPr>
              <w:t>group</w:t>
            </w:r>
            <w:r w:rsidRPr="0006346A">
              <w:rPr>
                <w:spacing w:val="-3"/>
                <w:sz w:val="18"/>
                <w:lang w:val="en-GB"/>
              </w:rPr>
              <w:t xml:space="preserve"> </w:t>
            </w:r>
            <w:r w:rsidRPr="0006346A">
              <w:rPr>
                <w:sz w:val="18"/>
                <w:lang w:val="en-GB"/>
              </w:rPr>
              <w:t>are</w:t>
            </w:r>
            <w:r w:rsidRPr="0006346A">
              <w:rPr>
                <w:spacing w:val="-3"/>
                <w:sz w:val="18"/>
                <w:lang w:val="en-GB"/>
              </w:rPr>
              <w:t xml:space="preserve"> </w:t>
            </w:r>
            <w:r w:rsidRPr="0006346A">
              <w:rPr>
                <w:sz w:val="18"/>
                <w:lang w:val="en-GB"/>
              </w:rPr>
              <w:t>of</w:t>
            </w:r>
            <w:r w:rsidRPr="0006346A">
              <w:rPr>
                <w:spacing w:val="-4"/>
                <w:sz w:val="18"/>
                <w:lang w:val="en-GB"/>
              </w:rPr>
              <w:t xml:space="preserve"> </w:t>
            </w:r>
            <w:r w:rsidRPr="0006346A">
              <w:rPr>
                <w:sz w:val="18"/>
                <w:lang w:val="en-GB"/>
              </w:rPr>
              <w:t>equal</w:t>
            </w:r>
            <w:r w:rsidRPr="0006346A">
              <w:rPr>
                <w:spacing w:val="-4"/>
                <w:sz w:val="18"/>
                <w:lang w:val="en-GB"/>
              </w:rPr>
              <w:t xml:space="preserve"> </w:t>
            </w:r>
            <w:r w:rsidRPr="0006346A">
              <w:rPr>
                <w:sz w:val="18"/>
                <w:lang w:val="en-GB"/>
              </w:rPr>
              <w:t>duration, and this duration is clearly shorter than the duration of the appearance of light between successive</w:t>
            </w:r>
            <w:r w:rsidRPr="0006346A">
              <w:rPr>
                <w:spacing w:val="-2"/>
                <w:sz w:val="18"/>
                <w:lang w:val="en-GB"/>
              </w:rPr>
              <w:t xml:space="preserve"> </w:t>
            </w:r>
            <w:r w:rsidRPr="0006346A">
              <w:rPr>
                <w:sz w:val="18"/>
                <w:lang w:val="en-GB"/>
              </w:rPr>
              <w:t>groups.</w:t>
            </w:r>
          </w:p>
          <w:p w14:paraId="78FB8558" w14:textId="77777777" w:rsidR="005D3EA2" w:rsidRPr="0006346A" w:rsidRDefault="005D3EA2" w:rsidP="0006346A">
            <w:pPr>
              <w:pStyle w:val="TableParagraph"/>
              <w:spacing w:before="2" w:line="261" w:lineRule="auto"/>
              <w:ind w:left="107" w:right="219" w:hanging="1"/>
              <w:rPr>
                <w:sz w:val="18"/>
                <w:lang w:val="en-GB"/>
              </w:rPr>
            </w:pPr>
            <w:r w:rsidRPr="0006346A">
              <w:rPr>
                <w:sz w:val="18"/>
                <w:lang w:val="en-GB"/>
              </w:rPr>
              <w:t>The number of eclipses in a group should not be greater than four in general, and should be five only as an exception.</w:t>
            </w:r>
          </w:p>
          <w:p w14:paraId="64376811" w14:textId="77777777" w:rsidR="005D3EA2" w:rsidRPr="0006346A" w:rsidRDefault="005D3EA2" w:rsidP="0006346A">
            <w:pPr>
              <w:pStyle w:val="TableParagraph"/>
              <w:spacing w:before="1" w:line="261" w:lineRule="auto"/>
              <w:ind w:left="107" w:right="235"/>
              <w:rPr>
                <w:sz w:val="18"/>
                <w:lang w:val="en-GB"/>
              </w:rPr>
            </w:pPr>
            <w:r w:rsidRPr="0006346A">
              <w:rPr>
                <w:sz w:val="18"/>
                <w:lang w:val="en-GB"/>
              </w:rPr>
              <w:t>The duration of an appearance of light within a group should not be less than the duration of an eclipse.</w:t>
            </w:r>
          </w:p>
          <w:p w14:paraId="3CA051FB" w14:textId="77777777" w:rsidR="005D3EA2" w:rsidRPr="0006346A" w:rsidRDefault="005D3EA2" w:rsidP="0006346A">
            <w:pPr>
              <w:pStyle w:val="TableParagraph"/>
              <w:spacing w:before="1" w:line="261" w:lineRule="auto"/>
              <w:ind w:left="107" w:right="391"/>
              <w:rPr>
                <w:sz w:val="18"/>
                <w:lang w:val="en-GB"/>
              </w:rPr>
            </w:pPr>
            <w:r w:rsidRPr="0006346A">
              <w:rPr>
                <w:sz w:val="18"/>
                <w:lang w:val="en-GB"/>
              </w:rPr>
              <w:t>The duration of an appearance of light between groups should not be less than three times the duration of an appearance of light within a group.</w:t>
            </w:r>
          </w:p>
          <w:p w14:paraId="6D75E30C" w14:textId="77777777" w:rsidR="005D3EA2" w:rsidRPr="0006346A" w:rsidRDefault="005D3EA2" w:rsidP="0006346A">
            <w:pPr>
              <w:pStyle w:val="TableParagraph"/>
              <w:spacing w:before="1" w:line="261" w:lineRule="auto"/>
              <w:ind w:left="107" w:right="152"/>
              <w:rPr>
                <w:sz w:val="18"/>
                <w:lang w:val="en-GB"/>
              </w:rPr>
            </w:pPr>
            <w:r w:rsidRPr="0006346A">
              <w:rPr>
                <w:sz w:val="18"/>
                <w:lang w:val="en-GB"/>
              </w:rPr>
              <w:t>In a group of two eclipses, the duration of an eclipse together with the duration of the appearance of light within a, group should not be less than 1 s.</w:t>
            </w:r>
          </w:p>
          <w:p w14:paraId="5E942D88" w14:textId="77777777" w:rsidR="005D3EA2" w:rsidRPr="0006346A" w:rsidRDefault="005D3EA2" w:rsidP="0006346A">
            <w:pPr>
              <w:pStyle w:val="TableParagraph"/>
              <w:spacing w:before="1" w:line="261" w:lineRule="auto"/>
              <w:ind w:left="107" w:right="270"/>
              <w:rPr>
                <w:sz w:val="18"/>
                <w:lang w:val="en-GB"/>
              </w:rPr>
            </w:pPr>
            <w:r w:rsidRPr="0006346A">
              <w:rPr>
                <w:sz w:val="18"/>
                <w:lang w:val="en-GB"/>
              </w:rPr>
              <w:t>In a group of three or more eclipses, the duration of an eclipse together with the duration</w:t>
            </w:r>
            <w:r w:rsidRPr="0006346A">
              <w:rPr>
                <w:spacing w:val="-3"/>
                <w:sz w:val="18"/>
                <w:lang w:val="en-GB"/>
              </w:rPr>
              <w:t xml:space="preserve"> </w:t>
            </w:r>
            <w:r w:rsidRPr="0006346A">
              <w:rPr>
                <w:sz w:val="18"/>
                <w:lang w:val="en-GB"/>
              </w:rPr>
              <w:t>of</w:t>
            </w:r>
            <w:r w:rsidRPr="0006346A">
              <w:rPr>
                <w:spacing w:val="-3"/>
                <w:sz w:val="18"/>
                <w:lang w:val="en-GB"/>
              </w:rPr>
              <w:t xml:space="preserve"> </w:t>
            </w:r>
            <w:r w:rsidRPr="0006346A">
              <w:rPr>
                <w:sz w:val="18"/>
                <w:lang w:val="en-GB"/>
              </w:rPr>
              <w:t>an</w:t>
            </w:r>
            <w:r w:rsidRPr="0006346A">
              <w:rPr>
                <w:spacing w:val="-2"/>
                <w:sz w:val="18"/>
                <w:lang w:val="en-GB"/>
              </w:rPr>
              <w:t xml:space="preserve"> </w:t>
            </w:r>
            <w:r w:rsidRPr="0006346A">
              <w:rPr>
                <w:sz w:val="18"/>
                <w:lang w:val="en-GB"/>
              </w:rPr>
              <w:t>appearance</w:t>
            </w:r>
            <w:r w:rsidRPr="0006346A">
              <w:rPr>
                <w:spacing w:val="-3"/>
                <w:sz w:val="18"/>
                <w:lang w:val="en-GB"/>
              </w:rPr>
              <w:t xml:space="preserve"> </w:t>
            </w:r>
            <w:r w:rsidRPr="0006346A">
              <w:rPr>
                <w:sz w:val="18"/>
                <w:lang w:val="en-GB"/>
              </w:rPr>
              <w:t>of</w:t>
            </w:r>
            <w:r w:rsidRPr="0006346A">
              <w:rPr>
                <w:spacing w:val="-3"/>
                <w:sz w:val="18"/>
                <w:lang w:val="en-GB"/>
              </w:rPr>
              <w:t xml:space="preserve"> </w:t>
            </w:r>
            <w:r w:rsidRPr="0006346A">
              <w:rPr>
                <w:sz w:val="18"/>
                <w:lang w:val="en-GB"/>
              </w:rPr>
              <w:t>light</w:t>
            </w:r>
            <w:r w:rsidRPr="0006346A">
              <w:rPr>
                <w:spacing w:val="-2"/>
                <w:sz w:val="18"/>
                <w:lang w:val="en-GB"/>
              </w:rPr>
              <w:t xml:space="preserve"> </w:t>
            </w:r>
            <w:r w:rsidRPr="0006346A">
              <w:rPr>
                <w:sz w:val="18"/>
                <w:lang w:val="en-GB"/>
              </w:rPr>
              <w:t>within</w:t>
            </w:r>
            <w:r w:rsidRPr="0006346A">
              <w:rPr>
                <w:spacing w:val="-2"/>
                <w:sz w:val="18"/>
                <w:lang w:val="en-GB"/>
              </w:rPr>
              <w:t xml:space="preserve"> </w:t>
            </w:r>
            <w:r w:rsidRPr="0006346A">
              <w:rPr>
                <w:sz w:val="18"/>
                <w:lang w:val="en-GB"/>
              </w:rPr>
              <w:t>the</w:t>
            </w:r>
            <w:r w:rsidRPr="0006346A">
              <w:rPr>
                <w:spacing w:val="-2"/>
                <w:sz w:val="18"/>
                <w:lang w:val="en-GB"/>
              </w:rPr>
              <w:t xml:space="preserve"> </w:t>
            </w:r>
            <w:r w:rsidRPr="0006346A">
              <w:rPr>
                <w:sz w:val="18"/>
                <w:lang w:val="en-GB"/>
              </w:rPr>
              <w:t>group</w:t>
            </w:r>
            <w:r w:rsidRPr="0006346A">
              <w:rPr>
                <w:spacing w:val="-2"/>
                <w:sz w:val="18"/>
                <w:lang w:val="en-GB"/>
              </w:rPr>
              <w:t xml:space="preserve"> </w:t>
            </w:r>
            <w:r w:rsidRPr="0006346A">
              <w:rPr>
                <w:sz w:val="18"/>
                <w:lang w:val="en-GB"/>
              </w:rPr>
              <w:t>should</w:t>
            </w:r>
            <w:r w:rsidRPr="0006346A">
              <w:rPr>
                <w:spacing w:val="-3"/>
                <w:sz w:val="18"/>
                <w:lang w:val="en-GB"/>
              </w:rPr>
              <w:t xml:space="preserve"> </w:t>
            </w:r>
            <w:r w:rsidRPr="0006346A">
              <w:rPr>
                <w:sz w:val="18"/>
                <w:lang w:val="en-GB"/>
              </w:rPr>
              <w:t>not</w:t>
            </w:r>
            <w:r w:rsidRPr="0006346A">
              <w:rPr>
                <w:spacing w:val="1"/>
                <w:sz w:val="18"/>
                <w:lang w:val="en-GB"/>
              </w:rPr>
              <w:t xml:space="preserve"> </w:t>
            </w:r>
            <w:r w:rsidRPr="0006346A">
              <w:rPr>
                <w:sz w:val="18"/>
                <w:lang w:val="en-GB"/>
              </w:rPr>
              <w:t>be</w:t>
            </w:r>
            <w:r w:rsidRPr="0006346A">
              <w:rPr>
                <w:spacing w:val="-2"/>
                <w:sz w:val="18"/>
                <w:lang w:val="en-GB"/>
              </w:rPr>
              <w:t xml:space="preserve"> </w:t>
            </w:r>
            <w:r w:rsidRPr="0006346A">
              <w:rPr>
                <w:sz w:val="18"/>
                <w:lang w:val="en-GB"/>
              </w:rPr>
              <w:t>less</w:t>
            </w:r>
            <w:r w:rsidRPr="0006346A">
              <w:rPr>
                <w:spacing w:val="-2"/>
                <w:sz w:val="18"/>
                <w:lang w:val="en-GB"/>
              </w:rPr>
              <w:t xml:space="preserve"> </w:t>
            </w:r>
            <w:r w:rsidRPr="0006346A">
              <w:rPr>
                <w:sz w:val="18"/>
                <w:lang w:val="en-GB"/>
              </w:rPr>
              <w:t>than</w:t>
            </w:r>
            <w:r w:rsidRPr="0006346A">
              <w:rPr>
                <w:spacing w:val="-2"/>
                <w:sz w:val="18"/>
                <w:lang w:val="en-GB"/>
              </w:rPr>
              <w:t xml:space="preserve"> </w:t>
            </w:r>
            <w:r w:rsidRPr="0006346A">
              <w:rPr>
                <w:sz w:val="18"/>
                <w:lang w:val="en-GB"/>
              </w:rPr>
              <w:t>2</w:t>
            </w:r>
            <w:r w:rsidRPr="0006346A">
              <w:rPr>
                <w:spacing w:val="-2"/>
                <w:sz w:val="18"/>
                <w:lang w:val="en-GB"/>
              </w:rPr>
              <w:t xml:space="preserve"> </w:t>
            </w:r>
            <w:r w:rsidRPr="0006346A">
              <w:rPr>
                <w:sz w:val="18"/>
                <w:lang w:val="en-GB"/>
              </w:rPr>
              <w:t>s.</w:t>
            </w:r>
          </w:p>
          <w:p w14:paraId="75A3A314" w14:textId="77777777" w:rsidR="005D3EA2" w:rsidRPr="0006346A" w:rsidRDefault="005D3EA2" w:rsidP="0006346A">
            <w:pPr>
              <w:pStyle w:val="TableParagraph"/>
              <w:spacing w:before="3"/>
              <w:rPr>
                <w:b/>
                <w:i/>
                <w:sz w:val="17"/>
                <w:lang w:val="en-GB"/>
              </w:rPr>
            </w:pPr>
          </w:p>
          <w:p w14:paraId="21B42CF4" w14:textId="77777777" w:rsidR="005D3EA2" w:rsidRPr="0006346A" w:rsidRDefault="005D3EA2" w:rsidP="0006346A">
            <w:pPr>
              <w:pStyle w:val="TableParagraph"/>
              <w:ind w:right="434"/>
              <w:jc w:val="right"/>
              <w:rPr>
                <w:sz w:val="18"/>
                <w:lang w:val="en-GB"/>
              </w:rPr>
            </w:pPr>
            <w:r w:rsidRPr="0006346A">
              <w:rPr>
                <w:sz w:val="18"/>
                <w:lang w:val="en-GB"/>
              </w:rPr>
              <w:t>l' ≥ 3</w:t>
            </w:r>
            <w:r w:rsidRPr="0006346A">
              <w:rPr>
                <w:spacing w:val="-4"/>
                <w:sz w:val="18"/>
                <w:lang w:val="en-GB"/>
              </w:rPr>
              <w:t xml:space="preserve"> </w:t>
            </w:r>
            <w:r w:rsidRPr="0006346A">
              <w:rPr>
                <w:sz w:val="18"/>
                <w:lang w:val="en-GB"/>
              </w:rPr>
              <w:t>l</w:t>
            </w:r>
          </w:p>
          <w:p w14:paraId="182D5BB1" w14:textId="77777777" w:rsidR="005D3EA2" w:rsidRPr="0006346A" w:rsidRDefault="005D3EA2" w:rsidP="0006346A">
            <w:pPr>
              <w:pStyle w:val="TableParagraph"/>
              <w:tabs>
                <w:tab w:val="left" w:pos="5490"/>
              </w:tabs>
              <w:ind w:left="170"/>
              <w:jc w:val="both"/>
              <w:rPr>
                <w:sz w:val="18"/>
                <w:lang w:val="en-GB"/>
              </w:rPr>
            </w:pPr>
            <w:proofErr w:type="spellStart"/>
            <w:r w:rsidRPr="0006346A">
              <w:rPr>
                <w:sz w:val="18"/>
                <w:lang w:val="en-GB"/>
              </w:rPr>
              <w:t>Oc</w:t>
            </w:r>
            <w:proofErr w:type="spellEnd"/>
            <w:r w:rsidRPr="0006346A">
              <w:rPr>
                <w:sz w:val="18"/>
                <w:lang w:val="en-GB"/>
              </w:rPr>
              <w:t>(2)</w:t>
            </w:r>
            <w:r w:rsidRPr="0006346A">
              <w:rPr>
                <w:sz w:val="18"/>
                <w:lang w:val="en-GB"/>
              </w:rPr>
              <w:tab/>
              <w:t>l ≥</w:t>
            </w:r>
            <w:r w:rsidRPr="0006346A">
              <w:rPr>
                <w:spacing w:val="-1"/>
                <w:sz w:val="18"/>
                <w:lang w:val="en-GB"/>
              </w:rPr>
              <w:t xml:space="preserve"> </w:t>
            </w:r>
            <w:r w:rsidRPr="0006346A">
              <w:rPr>
                <w:sz w:val="18"/>
                <w:lang w:val="en-GB"/>
              </w:rPr>
              <w:t>d</w:t>
            </w:r>
          </w:p>
          <w:p w14:paraId="1F2360FB" w14:textId="77777777" w:rsidR="005D3EA2" w:rsidRPr="0006346A" w:rsidRDefault="005D3EA2" w:rsidP="0006346A">
            <w:pPr>
              <w:pStyle w:val="TableParagraph"/>
              <w:ind w:right="420"/>
              <w:jc w:val="right"/>
              <w:rPr>
                <w:sz w:val="18"/>
                <w:lang w:val="en-GB"/>
              </w:rPr>
            </w:pPr>
            <w:r w:rsidRPr="0006346A">
              <w:rPr>
                <w:sz w:val="18"/>
                <w:lang w:val="en-GB"/>
              </w:rPr>
              <w:t>c ≥ 1 s</w:t>
            </w:r>
          </w:p>
          <w:p w14:paraId="2B4C4232" w14:textId="77777777" w:rsidR="005D3EA2" w:rsidRPr="0006346A" w:rsidRDefault="005D3EA2" w:rsidP="0006346A">
            <w:pPr>
              <w:pStyle w:val="TableParagraph"/>
              <w:spacing w:before="1"/>
              <w:ind w:left="772"/>
              <w:rPr>
                <w:sz w:val="18"/>
                <w:lang w:val="en-GB"/>
              </w:rPr>
            </w:pPr>
            <w:r w:rsidRPr="0006346A">
              <w:rPr>
                <w:sz w:val="18"/>
                <w:lang w:val="en-GB"/>
              </w:rPr>
              <w:t>Example: l’ = 6 s; l = 2 s; d = 1 s; c = 3 s; p = 10 s</w:t>
            </w:r>
          </w:p>
        </w:tc>
        <w:tc>
          <w:tcPr>
            <w:tcW w:w="3118" w:type="dxa"/>
          </w:tcPr>
          <w:p w14:paraId="279436CE" w14:textId="77777777" w:rsidR="005D3EA2" w:rsidRPr="0006346A" w:rsidRDefault="005D3EA2" w:rsidP="0006346A">
            <w:pPr>
              <w:pStyle w:val="TableParagraph"/>
              <w:spacing w:before="80" w:line="261" w:lineRule="auto"/>
              <w:ind w:left="105" w:right="111"/>
              <w:rPr>
                <w:sz w:val="18"/>
                <w:lang w:val="en-GB"/>
              </w:rPr>
            </w:pPr>
            <w:r w:rsidRPr="0006346A">
              <w:rPr>
                <w:sz w:val="18"/>
                <w:lang w:val="en-GB"/>
              </w:rPr>
              <w:t xml:space="preserve">A group-occulting </w:t>
            </w:r>
            <w:r w:rsidRPr="0006346A">
              <w:rPr>
                <w:i/>
                <w:sz w:val="18"/>
                <w:lang w:val="en-GB"/>
              </w:rPr>
              <w:t xml:space="preserve">Yellow </w:t>
            </w:r>
            <w:r w:rsidRPr="0006346A">
              <w:rPr>
                <w:sz w:val="18"/>
                <w:lang w:val="en-GB"/>
              </w:rPr>
              <w:t>light indicates a special mark.</w:t>
            </w:r>
          </w:p>
        </w:tc>
      </w:tr>
      <w:tr w:rsidR="005D3EA2" w:rsidRPr="0006346A" w14:paraId="0CEAEFA2" w14:textId="77777777" w:rsidTr="0006346A">
        <w:trPr>
          <w:trHeight w:val="1569"/>
        </w:trPr>
        <w:tc>
          <w:tcPr>
            <w:tcW w:w="707" w:type="dxa"/>
          </w:tcPr>
          <w:p w14:paraId="3FBA8659" w14:textId="77777777" w:rsidR="005D3EA2" w:rsidRPr="0006346A" w:rsidRDefault="005D3EA2" w:rsidP="0006346A">
            <w:pPr>
              <w:pStyle w:val="TableParagraph"/>
              <w:spacing w:before="80"/>
              <w:ind w:left="107"/>
              <w:rPr>
                <w:sz w:val="18"/>
                <w:lang w:val="en-GB"/>
              </w:rPr>
            </w:pPr>
            <w:r w:rsidRPr="0006346A">
              <w:rPr>
                <w:sz w:val="18"/>
                <w:lang w:val="en-GB"/>
              </w:rPr>
              <w:t>2.3</w:t>
            </w:r>
          </w:p>
        </w:tc>
        <w:tc>
          <w:tcPr>
            <w:tcW w:w="1464" w:type="dxa"/>
          </w:tcPr>
          <w:p w14:paraId="71C0E42A" w14:textId="77777777" w:rsidR="005D3EA2" w:rsidRPr="0006346A" w:rsidRDefault="005D3EA2" w:rsidP="0006346A">
            <w:pPr>
              <w:pStyle w:val="TableParagraph"/>
              <w:spacing w:before="80" w:line="261" w:lineRule="auto"/>
              <w:ind w:left="107" w:right="196"/>
              <w:rPr>
                <w:sz w:val="18"/>
                <w:lang w:val="en-GB"/>
              </w:rPr>
            </w:pPr>
            <w:r w:rsidRPr="0006346A">
              <w:rPr>
                <w:sz w:val="18"/>
                <w:lang w:val="en-GB"/>
              </w:rPr>
              <w:t>Composite group-occulting light</w:t>
            </w:r>
          </w:p>
        </w:tc>
        <w:tc>
          <w:tcPr>
            <w:tcW w:w="1373" w:type="dxa"/>
          </w:tcPr>
          <w:p w14:paraId="0FFE0550" w14:textId="77777777" w:rsidR="005D3EA2" w:rsidRPr="0006346A" w:rsidRDefault="005D3EA2" w:rsidP="0006346A">
            <w:pPr>
              <w:pStyle w:val="TableParagraph"/>
              <w:spacing w:before="80"/>
              <w:ind w:left="106"/>
              <w:rPr>
                <w:sz w:val="18"/>
                <w:lang w:val="en-GB"/>
              </w:rPr>
            </w:pPr>
            <w:proofErr w:type="spellStart"/>
            <w:r w:rsidRPr="0006346A">
              <w:rPr>
                <w:sz w:val="18"/>
                <w:lang w:val="en-GB"/>
              </w:rPr>
              <w:t>Oc</w:t>
            </w:r>
            <w:proofErr w:type="spellEnd"/>
            <w:r w:rsidRPr="0006346A">
              <w:rPr>
                <w:sz w:val="18"/>
                <w:lang w:val="en-GB"/>
              </w:rPr>
              <w:t>(#+#)</w:t>
            </w:r>
          </w:p>
          <w:p w14:paraId="1F1E90D3" w14:textId="77777777" w:rsidR="005D3EA2" w:rsidRPr="0006346A" w:rsidRDefault="005D3EA2" w:rsidP="0006346A">
            <w:pPr>
              <w:pStyle w:val="TableParagraph"/>
              <w:spacing w:before="80"/>
              <w:ind w:left="106"/>
              <w:rPr>
                <w:sz w:val="18"/>
                <w:lang w:val="en-GB"/>
              </w:rPr>
            </w:pPr>
            <w:r w:rsidRPr="0006346A">
              <w:rPr>
                <w:sz w:val="18"/>
                <w:lang w:val="en-GB"/>
              </w:rPr>
              <w:t xml:space="preserve">e.g. </w:t>
            </w:r>
            <w:proofErr w:type="spellStart"/>
            <w:r w:rsidRPr="0006346A">
              <w:rPr>
                <w:sz w:val="18"/>
                <w:lang w:val="en-GB"/>
              </w:rPr>
              <w:t>Oc</w:t>
            </w:r>
            <w:proofErr w:type="spellEnd"/>
            <w:r w:rsidRPr="0006346A">
              <w:rPr>
                <w:sz w:val="18"/>
                <w:lang w:val="en-GB"/>
              </w:rPr>
              <w:t>(2 + 1)</w:t>
            </w:r>
          </w:p>
        </w:tc>
        <w:tc>
          <w:tcPr>
            <w:tcW w:w="2488" w:type="dxa"/>
          </w:tcPr>
          <w:p w14:paraId="72A6C26B" w14:textId="77777777" w:rsidR="005D3EA2" w:rsidRPr="0006346A" w:rsidRDefault="005D3EA2" w:rsidP="0006346A">
            <w:pPr>
              <w:pStyle w:val="TableParagraph"/>
              <w:spacing w:before="80"/>
              <w:ind w:left="106"/>
              <w:rPr>
                <w:sz w:val="18"/>
                <w:lang w:val="en-GB"/>
              </w:rPr>
            </w:pPr>
            <w:r w:rsidRPr="0006346A">
              <w:rPr>
                <w:sz w:val="18"/>
                <w:lang w:val="en-GB"/>
              </w:rPr>
              <w:t>A light similar to a</w:t>
            </w:r>
          </w:p>
          <w:p w14:paraId="027D85ED" w14:textId="77777777" w:rsidR="005D3EA2" w:rsidRPr="0006346A" w:rsidRDefault="005D3EA2" w:rsidP="0006346A">
            <w:pPr>
              <w:pStyle w:val="TableParagraph"/>
              <w:spacing w:before="20" w:line="261" w:lineRule="auto"/>
              <w:ind w:left="106" w:right="107"/>
              <w:rPr>
                <w:sz w:val="18"/>
                <w:lang w:val="en-GB"/>
              </w:rPr>
            </w:pPr>
            <w:r w:rsidRPr="0006346A">
              <w:rPr>
                <w:sz w:val="18"/>
                <w:lang w:val="en-GB"/>
              </w:rPr>
              <w:t>group-occulting light except that successive groups in a period have different numbers of eclipses.</w:t>
            </w:r>
          </w:p>
        </w:tc>
        <w:tc>
          <w:tcPr>
            <w:tcW w:w="6302" w:type="dxa"/>
          </w:tcPr>
          <w:p w14:paraId="24877CBD" w14:textId="77777777" w:rsidR="005D3EA2" w:rsidRPr="0006346A" w:rsidRDefault="005D3EA2" w:rsidP="0006346A">
            <w:pPr>
              <w:pStyle w:val="TableParagraph"/>
              <w:spacing w:before="20"/>
              <w:ind w:left="107"/>
              <w:rPr>
                <w:sz w:val="18"/>
                <w:lang w:val="en-GB"/>
              </w:rPr>
            </w:pPr>
            <w:r w:rsidRPr="0006346A">
              <w:rPr>
                <w:sz w:val="18"/>
                <w:lang w:val="en-GB"/>
              </w:rPr>
              <w:t>This class of light character is not recommended because it is difficult to recognize.</w:t>
            </w:r>
          </w:p>
          <w:p w14:paraId="7CC91582" w14:textId="77777777" w:rsidR="005D3EA2" w:rsidRPr="0006346A" w:rsidRDefault="005D3EA2" w:rsidP="0006346A">
            <w:pPr>
              <w:pStyle w:val="TableParagraph"/>
              <w:spacing w:before="5"/>
              <w:rPr>
                <w:b/>
                <w:i/>
                <w:sz w:val="16"/>
                <w:lang w:val="en-GB"/>
              </w:rPr>
            </w:pPr>
          </w:p>
          <w:p w14:paraId="494B0B92" w14:textId="77777777" w:rsidR="005D3EA2" w:rsidRPr="0006346A" w:rsidRDefault="005D3EA2" w:rsidP="0006346A">
            <w:pPr>
              <w:pStyle w:val="TableParagraph"/>
              <w:ind w:right="431"/>
              <w:jc w:val="right"/>
              <w:rPr>
                <w:sz w:val="18"/>
                <w:lang w:val="en-GB"/>
              </w:rPr>
            </w:pPr>
            <w:r w:rsidRPr="0006346A">
              <w:rPr>
                <w:sz w:val="18"/>
                <w:lang w:val="en-GB"/>
              </w:rPr>
              <w:t>l’’ ≥</w:t>
            </w:r>
            <w:r w:rsidRPr="0006346A">
              <w:rPr>
                <w:spacing w:val="36"/>
                <w:sz w:val="18"/>
                <w:lang w:val="en-GB"/>
              </w:rPr>
              <w:t xml:space="preserve"> </w:t>
            </w:r>
            <w:r w:rsidRPr="0006346A">
              <w:rPr>
                <w:sz w:val="18"/>
                <w:lang w:val="en-GB"/>
              </w:rPr>
              <w:t>l’</w:t>
            </w:r>
          </w:p>
          <w:p w14:paraId="5F07B6E1" w14:textId="77777777" w:rsidR="005D3EA2" w:rsidRPr="0006346A" w:rsidRDefault="005D3EA2" w:rsidP="0006346A">
            <w:pPr>
              <w:pStyle w:val="TableParagraph"/>
              <w:tabs>
                <w:tab w:val="left" w:pos="5348"/>
              </w:tabs>
              <w:spacing w:line="274" w:lineRule="exact"/>
              <w:ind w:right="431"/>
              <w:jc w:val="right"/>
              <w:rPr>
                <w:sz w:val="18"/>
                <w:lang w:val="en-GB"/>
              </w:rPr>
            </w:pPr>
            <w:proofErr w:type="spellStart"/>
            <w:r w:rsidRPr="0006346A">
              <w:rPr>
                <w:sz w:val="18"/>
                <w:lang w:val="en-GB"/>
              </w:rPr>
              <w:t>Oc</w:t>
            </w:r>
            <w:proofErr w:type="spellEnd"/>
            <w:r w:rsidRPr="0006346A">
              <w:rPr>
                <w:sz w:val="18"/>
                <w:lang w:val="en-GB"/>
              </w:rPr>
              <w:t>(2+1)</w:t>
            </w:r>
            <w:r w:rsidRPr="0006346A">
              <w:rPr>
                <w:sz w:val="18"/>
                <w:lang w:val="en-GB"/>
              </w:rPr>
              <w:tab/>
            </w:r>
            <w:r w:rsidRPr="0006346A">
              <w:rPr>
                <w:position w:val="11"/>
                <w:sz w:val="18"/>
                <w:lang w:val="en-GB"/>
              </w:rPr>
              <w:t>l’ ≥ 3</w:t>
            </w:r>
            <w:r w:rsidRPr="0006346A">
              <w:rPr>
                <w:spacing w:val="-4"/>
                <w:position w:val="11"/>
                <w:sz w:val="18"/>
                <w:lang w:val="en-GB"/>
              </w:rPr>
              <w:t xml:space="preserve"> </w:t>
            </w:r>
            <w:r w:rsidRPr="0006346A">
              <w:rPr>
                <w:position w:val="11"/>
                <w:sz w:val="18"/>
                <w:lang w:val="en-GB"/>
              </w:rPr>
              <w:t>l</w:t>
            </w:r>
          </w:p>
          <w:p w14:paraId="45FFC395" w14:textId="77777777" w:rsidR="005D3EA2" w:rsidRPr="0006346A" w:rsidRDefault="005D3EA2" w:rsidP="0006346A">
            <w:pPr>
              <w:pStyle w:val="TableParagraph"/>
              <w:spacing w:line="164" w:lineRule="exact"/>
              <w:ind w:right="492"/>
              <w:jc w:val="right"/>
              <w:rPr>
                <w:sz w:val="18"/>
                <w:lang w:val="en-GB"/>
              </w:rPr>
            </w:pPr>
            <w:r w:rsidRPr="0006346A">
              <w:rPr>
                <w:sz w:val="18"/>
                <w:lang w:val="en-GB"/>
              </w:rPr>
              <w:t>l ≥ d</w:t>
            </w:r>
          </w:p>
          <w:p w14:paraId="7FFF0FE7" w14:textId="77777777" w:rsidR="005D3EA2" w:rsidRPr="0006346A" w:rsidRDefault="005D3EA2" w:rsidP="0006346A">
            <w:pPr>
              <w:pStyle w:val="TableParagraph"/>
              <w:tabs>
                <w:tab w:val="left" w:pos="5419"/>
              </w:tabs>
              <w:spacing w:before="1" w:line="220" w:lineRule="atLeast"/>
              <w:ind w:left="732" w:right="420" w:firstLine="40"/>
              <w:rPr>
                <w:sz w:val="18"/>
                <w:lang w:val="en-GB"/>
              </w:rPr>
            </w:pPr>
            <w:r w:rsidRPr="0006346A">
              <w:rPr>
                <w:sz w:val="18"/>
                <w:lang w:val="en-GB"/>
              </w:rPr>
              <w:t xml:space="preserve">Example:  l’’ = 9 s;  l’ = 3 s;  l = 1 s;   d = 1 s;   c = 2 s; </w:t>
            </w:r>
            <w:r w:rsidRPr="0006346A">
              <w:rPr>
                <w:spacing w:val="16"/>
                <w:sz w:val="18"/>
                <w:lang w:val="en-GB"/>
              </w:rPr>
              <w:t xml:space="preserve"> </w:t>
            </w:r>
            <w:r w:rsidRPr="0006346A">
              <w:rPr>
                <w:sz w:val="18"/>
                <w:lang w:val="en-GB"/>
              </w:rPr>
              <w:t>p =</w:t>
            </w:r>
            <w:r w:rsidRPr="0006346A">
              <w:rPr>
                <w:sz w:val="18"/>
                <w:lang w:val="en-GB"/>
              </w:rPr>
              <w:tab/>
            </w:r>
            <w:r w:rsidRPr="0006346A">
              <w:rPr>
                <w:position w:val="3"/>
                <w:sz w:val="18"/>
                <w:lang w:val="en-GB"/>
              </w:rPr>
              <w:t xml:space="preserve">c ≥ 1 </w:t>
            </w:r>
            <w:r w:rsidRPr="0006346A">
              <w:rPr>
                <w:spacing w:val="-17"/>
                <w:position w:val="3"/>
                <w:sz w:val="18"/>
                <w:lang w:val="en-GB"/>
              </w:rPr>
              <w:t xml:space="preserve">s </w:t>
            </w:r>
            <w:r w:rsidRPr="0006346A">
              <w:rPr>
                <w:sz w:val="18"/>
                <w:lang w:val="en-GB"/>
              </w:rPr>
              <w:t>16 s</w:t>
            </w:r>
          </w:p>
        </w:tc>
        <w:tc>
          <w:tcPr>
            <w:tcW w:w="3118" w:type="dxa"/>
          </w:tcPr>
          <w:p w14:paraId="77121CE2" w14:textId="77777777" w:rsidR="005D3EA2" w:rsidRPr="0006346A" w:rsidRDefault="005D3EA2" w:rsidP="0006346A">
            <w:pPr>
              <w:pStyle w:val="TableParagraph"/>
              <w:rPr>
                <w:rFonts w:ascii="Times New Roman"/>
                <w:sz w:val="16"/>
                <w:lang w:val="en-GB"/>
              </w:rPr>
            </w:pPr>
          </w:p>
        </w:tc>
      </w:tr>
    </w:tbl>
    <w:p w14:paraId="2BF7D220"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73088" behindDoc="1" locked="0" layoutInCell="1" allowOverlap="1" wp14:anchorId="21A8CC09" wp14:editId="63A84152">
            <wp:simplePos x="0" y="0"/>
            <wp:positionH relativeFrom="page">
              <wp:posOffset>4677803</wp:posOffset>
            </wp:positionH>
            <wp:positionV relativeFrom="page">
              <wp:posOffset>3124347</wp:posOffset>
            </wp:positionV>
            <wp:extent cx="2668523" cy="437174"/>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38" cstate="print"/>
                    <a:stretch>
                      <a:fillRect/>
                    </a:stretch>
                  </pic:blipFill>
                  <pic:spPr>
                    <a:xfrm>
                      <a:off x="0" y="0"/>
                      <a:ext cx="2668523" cy="437174"/>
                    </a:xfrm>
                    <a:prstGeom prst="rect">
                      <a:avLst/>
                    </a:prstGeom>
                  </pic:spPr>
                </pic:pic>
              </a:graphicData>
            </a:graphic>
          </wp:anchor>
        </w:drawing>
      </w:r>
      <w:r w:rsidRPr="0006346A">
        <w:rPr>
          <w:noProof/>
          <w:lang w:val="nb-NO" w:eastAsia="nb-NO"/>
        </w:rPr>
        <w:drawing>
          <wp:anchor distT="0" distB="0" distL="0" distR="0" simplePos="0" relativeHeight="251674112" behindDoc="1" locked="0" layoutInCell="1" allowOverlap="1" wp14:anchorId="48DECEA4" wp14:editId="26AA39FA">
            <wp:simplePos x="0" y="0"/>
            <wp:positionH relativeFrom="page">
              <wp:posOffset>4688471</wp:posOffset>
            </wp:positionH>
            <wp:positionV relativeFrom="page">
              <wp:posOffset>4025793</wp:posOffset>
            </wp:positionV>
            <wp:extent cx="2647188" cy="437174"/>
            <wp:effectExtent l="0" t="0" r="0" b="0"/>
            <wp:wrapNone/>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39" cstate="print"/>
                    <a:stretch>
                      <a:fillRect/>
                    </a:stretch>
                  </pic:blipFill>
                  <pic:spPr>
                    <a:xfrm>
                      <a:off x="0" y="0"/>
                      <a:ext cx="2647188" cy="437174"/>
                    </a:xfrm>
                    <a:prstGeom prst="rect">
                      <a:avLst/>
                    </a:prstGeom>
                  </pic:spPr>
                </pic:pic>
              </a:graphicData>
            </a:graphic>
          </wp:anchor>
        </w:drawing>
      </w:r>
    </w:p>
    <w:p w14:paraId="5D44D8E9" w14:textId="77777777" w:rsidR="005D3EA2" w:rsidRPr="0006346A" w:rsidRDefault="005D3EA2" w:rsidP="005D3EA2">
      <w:pPr>
        <w:rPr>
          <w:sz w:val="2"/>
          <w:szCs w:val="2"/>
          <w:lang w:val="en-GB"/>
        </w:rPr>
        <w:sectPr w:rsidR="005D3EA2" w:rsidRPr="0006346A">
          <w:headerReference w:type="even" r:id="rId40"/>
          <w:headerReference w:type="default" r:id="rId41"/>
          <w:footerReference w:type="default" r:id="rId42"/>
          <w:headerReference w:type="first" r:id="rId43"/>
          <w:pgSz w:w="16840" w:h="11910" w:orient="landscape"/>
          <w:pgMar w:top="1080" w:right="480" w:bottom="1120" w:left="460" w:header="0" w:footer="938" w:gutter="0"/>
          <w:pgNumType w:start="6"/>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RPr="0006346A" w14:paraId="0379F80E" w14:textId="77777777" w:rsidTr="0006346A">
        <w:trPr>
          <w:trHeight w:val="609"/>
        </w:trPr>
        <w:tc>
          <w:tcPr>
            <w:tcW w:w="708" w:type="dxa"/>
          </w:tcPr>
          <w:p w14:paraId="354240D5" w14:textId="77777777" w:rsidR="005D3EA2" w:rsidRPr="0006346A" w:rsidRDefault="005D3EA2" w:rsidP="0006346A">
            <w:pPr>
              <w:pStyle w:val="TableParagraph"/>
              <w:rPr>
                <w:rFonts w:ascii="Times New Roman"/>
                <w:sz w:val="18"/>
                <w:lang w:val="en-GB"/>
              </w:rPr>
            </w:pPr>
          </w:p>
        </w:tc>
        <w:tc>
          <w:tcPr>
            <w:tcW w:w="1418" w:type="dxa"/>
          </w:tcPr>
          <w:p w14:paraId="49BDEB38" w14:textId="77777777" w:rsidR="005D3EA2" w:rsidRPr="0006346A" w:rsidRDefault="005D3EA2" w:rsidP="0006346A">
            <w:pPr>
              <w:pStyle w:val="TableParagraph"/>
              <w:spacing w:before="10"/>
              <w:rPr>
                <w:b/>
                <w:i/>
                <w:sz w:val="14"/>
                <w:lang w:val="en-GB"/>
              </w:rPr>
            </w:pPr>
          </w:p>
          <w:p w14:paraId="15F593E5"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417" w:type="dxa"/>
          </w:tcPr>
          <w:p w14:paraId="093775C9" w14:textId="77777777" w:rsidR="005D3EA2" w:rsidRPr="0006346A" w:rsidRDefault="005D3EA2" w:rsidP="0006346A">
            <w:pPr>
              <w:pStyle w:val="TableParagraph"/>
              <w:spacing w:before="9"/>
              <w:rPr>
                <w:b/>
                <w:i/>
                <w:sz w:val="17"/>
                <w:lang w:val="en-GB"/>
              </w:rPr>
            </w:pPr>
          </w:p>
          <w:p w14:paraId="2FAE5F56" w14:textId="77777777"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7" w:type="dxa"/>
          </w:tcPr>
          <w:p w14:paraId="4F8C2C60" w14:textId="77777777" w:rsidR="005D3EA2" w:rsidRPr="0006346A" w:rsidRDefault="005D3EA2" w:rsidP="0006346A">
            <w:pPr>
              <w:pStyle w:val="TableParagraph"/>
              <w:spacing w:before="10"/>
              <w:rPr>
                <w:b/>
                <w:i/>
                <w:sz w:val="14"/>
                <w:lang w:val="en-GB"/>
              </w:rPr>
            </w:pPr>
          </w:p>
          <w:p w14:paraId="4F8F3950" w14:textId="77777777" w:rsidR="005D3EA2" w:rsidRPr="0006346A" w:rsidRDefault="005D3EA2" w:rsidP="0006346A">
            <w:pPr>
              <w:pStyle w:val="TableParagraph"/>
              <w:ind w:left="219"/>
              <w:rPr>
                <w:b/>
                <w:sz w:val="20"/>
                <w:lang w:val="en-GB"/>
              </w:rPr>
            </w:pPr>
            <w:r w:rsidRPr="0006346A">
              <w:rPr>
                <w:b/>
                <w:color w:val="009FDF"/>
                <w:sz w:val="20"/>
                <w:lang w:val="en-GB"/>
              </w:rPr>
              <w:t>General description</w:t>
            </w:r>
          </w:p>
        </w:tc>
        <w:tc>
          <w:tcPr>
            <w:tcW w:w="6159" w:type="dxa"/>
          </w:tcPr>
          <w:p w14:paraId="4496951E" w14:textId="77777777" w:rsidR="005D3EA2" w:rsidRPr="0006346A" w:rsidRDefault="005D3EA2" w:rsidP="0006346A">
            <w:pPr>
              <w:pStyle w:val="TableParagraph"/>
              <w:spacing w:before="10"/>
              <w:rPr>
                <w:b/>
                <w:i/>
                <w:sz w:val="14"/>
                <w:lang w:val="en-GB"/>
              </w:rPr>
            </w:pPr>
          </w:p>
          <w:p w14:paraId="5FE37EAE" w14:textId="77777777" w:rsidR="005D3EA2" w:rsidRPr="0006346A" w:rsidRDefault="005D3EA2" w:rsidP="0006346A">
            <w:pPr>
              <w:pStyle w:val="TableParagraph"/>
              <w:ind w:left="222"/>
              <w:rPr>
                <w:b/>
                <w:sz w:val="20"/>
                <w:lang w:val="en-GB"/>
              </w:rPr>
            </w:pPr>
            <w:r w:rsidRPr="0006346A">
              <w:rPr>
                <w:b/>
                <w:color w:val="009FDF"/>
                <w:sz w:val="20"/>
                <w:lang w:val="en-GB"/>
              </w:rPr>
              <w:t>IALA Specification</w:t>
            </w:r>
          </w:p>
        </w:tc>
        <w:tc>
          <w:tcPr>
            <w:tcW w:w="2659" w:type="dxa"/>
          </w:tcPr>
          <w:p w14:paraId="357FD0CC" w14:textId="77777777" w:rsidR="005D3EA2" w:rsidRPr="0006346A" w:rsidRDefault="005D3EA2" w:rsidP="0006346A">
            <w:pPr>
              <w:pStyle w:val="TableParagraph"/>
              <w:spacing w:before="60"/>
              <w:ind w:left="221" w:right="224"/>
              <w:rPr>
                <w:b/>
                <w:sz w:val="20"/>
                <w:lang w:val="en-GB"/>
              </w:rPr>
            </w:pPr>
            <w:r w:rsidRPr="0006346A">
              <w:rPr>
                <w:b/>
                <w:color w:val="009FDF"/>
                <w:sz w:val="20"/>
                <w:lang w:val="en-GB"/>
              </w:rPr>
              <w:t>Particular use in the IALA Maritime Buoyage System</w:t>
            </w:r>
          </w:p>
        </w:tc>
      </w:tr>
      <w:tr w:rsidR="005D3EA2" w:rsidRPr="0006346A" w14:paraId="022C4F0E" w14:textId="77777777" w:rsidTr="0006346A">
        <w:trPr>
          <w:trHeight w:val="2073"/>
        </w:trPr>
        <w:tc>
          <w:tcPr>
            <w:tcW w:w="708" w:type="dxa"/>
          </w:tcPr>
          <w:p w14:paraId="792DF1AC" w14:textId="77777777" w:rsidR="005D3EA2" w:rsidRPr="0006346A" w:rsidRDefault="005D3EA2" w:rsidP="0006346A">
            <w:pPr>
              <w:pStyle w:val="TableParagraph"/>
              <w:spacing w:before="59"/>
              <w:ind w:left="220"/>
              <w:rPr>
                <w:sz w:val="20"/>
                <w:lang w:val="en-GB"/>
              </w:rPr>
            </w:pPr>
            <w:r w:rsidRPr="0006346A">
              <w:rPr>
                <w:sz w:val="20"/>
                <w:lang w:val="en-GB"/>
              </w:rPr>
              <w:t>3</w:t>
            </w:r>
          </w:p>
        </w:tc>
        <w:tc>
          <w:tcPr>
            <w:tcW w:w="1418" w:type="dxa"/>
          </w:tcPr>
          <w:p w14:paraId="729D4359" w14:textId="77777777" w:rsidR="005D3EA2" w:rsidRPr="0006346A" w:rsidRDefault="005D3EA2" w:rsidP="0006346A">
            <w:pPr>
              <w:pStyle w:val="TableParagraph"/>
              <w:spacing w:before="59"/>
              <w:ind w:left="220" w:right="360"/>
              <w:rPr>
                <w:sz w:val="20"/>
                <w:lang w:val="en-GB"/>
              </w:rPr>
            </w:pPr>
            <w:r w:rsidRPr="0006346A">
              <w:rPr>
                <w:sz w:val="20"/>
                <w:lang w:val="en-GB"/>
              </w:rPr>
              <w:t>ISOPHASE LIGHT</w:t>
            </w:r>
          </w:p>
        </w:tc>
        <w:tc>
          <w:tcPr>
            <w:tcW w:w="1417" w:type="dxa"/>
          </w:tcPr>
          <w:p w14:paraId="162DB4E1" w14:textId="77777777" w:rsidR="005D3EA2" w:rsidRPr="0006346A" w:rsidRDefault="005D3EA2" w:rsidP="0006346A">
            <w:pPr>
              <w:pStyle w:val="TableParagraph"/>
              <w:spacing w:before="59"/>
              <w:ind w:left="219"/>
              <w:rPr>
                <w:sz w:val="20"/>
                <w:lang w:val="en-GB"/>
              </w:rPr>
            </w:pPr>
            <w:r w:rsidRPr="0006346A">
              <w:rPr>
                <w:sz w:val="20"/>
                <w:lang w:val="en-GB"/>
              </w:rPr>
              <w:t>Iso</w:t>
            </w:r>
          </w:p>
        </w:tc>
        <w:tc>
          <w:tcPr>
            <w:tcW w:w="2487" w:type="dxa"/>
          </w:tcPr>
          <w:p w14:paraId="7280E5D7" w14:textId="77777777" w:rsidR="005D3EA2" w:rsidRPr="0006346A" w:rsidRDefault="005D3EA2" w:rsidP="0006346A">
            <w:pPr>
              <w:pStyle w:val="TableParagraph"/>
              <w:spacing w:before="59"/>
              <w:ind w:left="220" w:right="250"/>
              <w:rPr>
                <w:sz w:val="20"/>
                <w:lang w:val="en-GB"/>
              </w:rPr>
            </w:pPr>
            <w:r w:rsidRPr="0006346A">
              <w:rPr>
                <w:sz w:val="20"/>
                <w:lang w:val="en-GB"/>
              </w:rPr>
              <w:t>A light in which all the durations of light and darkness are clearly equal.</w:t>
            </w:r>
          </w:p>
        </w:tc>
        <w:tc>
          <w:tcPr>
            <w:tcW w:w="6159" w:type="dxa"/>
          </w:tcPr>
          <w:p w14:paraId="55FE5B98" w14:textId="77777777" w:rsidR="005D3EA2" w:rsidRPr="0006346A" w:rsidRDefault="005D3EA2" w:rsidP="0006346A">
            <w:pPr>
              <w:pStyle w:val="TableParagraph"/>
              <w:spacing w:before="59"/>
              <w:ind w:left="221" w:right="278"/>
              <w:jc w:val="both"/>
              <w:rPr>
                <w:sz w:val="20"/>
                <w:lang w:val="en-GB"/>
              </w:rPr>
            </w:pPr>
            <w:r w:rsidRPr="0006346A">
              <w:rPr>
                <w:sz w:val="20"/>
                <w:lang w:val="en-GB"/>
              </w:rPr>
              <w:t>The period should never be less than 2 s, but preferably it should not be less than 4 s in order to reduce the risk of confusion with occulting or flashing lights of similar periods.</w:t>
            </w:r>
          </w:p>
          <w:p w14:paraId="1A0CC50A" w14:textId="77777777" w:rsidR="005D3EA2" w:rsidRPr="0006346A" w:rsidRDefault="005D3EA2" w:rsidP="0006346A">
            <w:pPr>
              <w:pStyle w:val="TableParagraph"/>
              <w:rPr>
                <w:b/>
                <w:i/>
                <w:sz w:val="20"/>
                <w:lang w:val="en-GB"/>
              </w:rPr>
            </w:pPr>
          </w:p>
          <w:p w14:paraId="76EFDCE8" w14:textId="77777777" w:rsidR="005D3EA2" w:rsidRPr="0006346A" w:rsidRDefault="005D3EA2" w:rsidP="0006346A">
            <w:pPr>
              <w:pStyle w:val="TableParagraph"/>
              <w:spacing w:before="4"/>
              <w:rPr>
                <w:b/>
                <w:i/>
                <w:sz w:val="15"/>
                <w:lang w:val="en-GB"/>
              </w:rPr>
            </w:pPr>
          </w:p>
          <w:p w14:paraId="6AFAAD09" w14:textId="77777777" w:rsidR="005D3EA2" w:rsidRPr="0006346A" w:rsidRDefault="005D3EA2" w:rsidP="0006346A">
            <w:pPr>
              <w:pStyle w:val="TableParagraph"/>
              <w:spacing w:line="244" w:lineRule="exact"/>
              <w:ind w:left="5188" w:right="595"/>
              <w:jc w:val="right"/>
              <w:rPr>
                <w:sz w:val="20"/>
                <w:lang w:val="en-GB"/>
              </w:rPr>
            </w:pPr>
            <w:r w:rsidRPr="0006346A">
              <w:rPr>
                <w:sz w:val="20"/>
                <w:lang w:val="en-GB"/>
              </w:rPr>
              <w:t>l = d</w:t>
            </w:r>
          </w:p>
          <w:p w14:paraId="2DCD1CBE" w14:textId="77777777" w:rsidR="005D3EA2" w:rsidRPr="0006346A" w:rsidRDefault="005D3EA2" w:rsidP="0006346A">
            <w:pPr>
              <w:pStyle w:val="TableParagraph"/>
              <w:spacing w:line="244" w:lineRule="exact"/>
              <w:ind w:left="5188" w:right="414"/>
              <w:jc w:val="right"/>
              <w:rPr>
                <w:sz w:val="20"/>
                <w:lang w:val="en-GB"/>
              </w:rPr>
            </w:pPr>
            <w:r w:rsidRPr="0006346A">
              <w:rPr>
                <w:sz w:val="20"/>
                <w:lang w:val="en-GB"/>
              </w:rPr>
              <w:t>p ≥ 2 s</w:t>
            </w:r>
          </w:p>
          <w:p w14:paraId="30D48336" w14:textId="77777777" w:rsidR="005D3EA2" w:rsidRPr="0006346A" w:rsidRDefault="005D3EA2" w:rsidP="0006346A">
            <w:pPr>
              <w:pStyle w:val="TableParagraph"/>
              <w:spacing w:before="57"/>
              <w:ind w:left="1180"/>
              <w:rPr>
                <w:sz w:val="20"/>
                <w:lang w:val="en-GB"/>
              </w:rPr>
            </w:pPr>
            <w:r w:rsidRPr="0006346A">
              <w:rPr>
                <w:sz w:val="20"/>
                <w:lang w:val="en-GB"/>
              </w:rPr>
              <w:t>Example: l = d = 2 s; p = 4 s</w:t>
            </w:r>
          </w:p>
        </w:tc>
        <w:tc>
          <w:tcPr>
            <w:tcW w:w="2659" w:type="dxa"/>
          </w:tcPr>
          <w:p w14:paraId="63BA6E74" w14:textId="77777777" w:rsidR="005D3EA2" w:rsidRPr="0006346A" w:rsidRDefault="005D3EA2" w:rsidP="0006346A">
            <w:pPr>
              <w:pStyle w:val="TableParagraph"/>
              <w:spacing w:before="59"/>
              <w:ind w:left="221" w:right="492" w:hanging="1"/>
              <w:rPr>
                <w:sz w:val="20"/>
                <w:lang w:val="en-GB"/>
              </w:rPr>
            </w:pPr>
            <w:r w:rsidRPr="0006346A">
              <w:rPr>
                <w:sz w:val="20"/>
                <w:lang w:val="en-GB"/>
              </w:rPr>
              <w:t xml:space="preserve">An isophase </w:t>
            </w:r>
            <w:r w:rsidRPr="0006346A">
              <w:rPr>
                <w:i/>
                <w:sz w:val="20"/>
                <w:lang w:val="en-GB"/>
              </w:rPr>
              <w:t xml:space="preserve">White </w:t>
            </w:r>
            <w:r w:rsidRPr="0006346A">
              <w:rPr>
                <w:sz w:val="20"/>
                <w:lang w:val="en-GB"/>
              </w:rPr>
              <w:t>light indicates a safe-water mark.</w:t>
            </w:r>
          </w:p>
        </w:tc>
      </w:tr>
      <w:tr w:rsidR="005D3EA2" w:rsidRPr="0006346A" w14:paraId="156D7FA5" w14:textId="77777777" w:rsidTr="0006346A">
        <w:trPr>
          <w:trHeight w:val="2073"/>
        </w:trPr>
        <w:tc>
          <w:tcPr>
            <w:tcW w:w="708" w:type="dxa"/>
          </w:tcPr>
          <w:p w14:paraId="78E189AD" w14:textId="77777777" w:rsidR="005D3EA2" w:rsidRPr="0006346A" w:rsidRDefault="005D3EA2" w:rsidP="0006346A">
            <w:pPr>
              <w:pStyle w:val="TableParagraph"/>
              <w:spacing w:before="59"/>
              <w:ind w:left="220"/>
              <w:rPr>
                <w:sz w:val="20"/>
                <w:lang w:val="en-GB"/>
              </w:rPr>
            </w:pPr>
            <w:r w:rsidRPr="0006346A">
              <w:rPr>
                <w:sz w:val="20"/>
                <w:lang w:val="en-GB"/>
              </w:rPr>
              <w:t>4</w:t>
            </w:r>
          </w:p>
        </w:tc>
        <w:tc>
          <w:tcPr>
            <w:tcW w:w="1418" w:type="dxa"/>
          </w:tcPr>
          <w:p w14:paraId="7F6B9786" w14:textId="77777777" w:rsidR="005D3EA2" w:rsidRPr="0006346A" w:rsidRDefault="005D3EA2" w:rsidP="0006346A">
            <w:pPr>
              <w:pStyle w:val="TableParagraph"/>
              <w:spacing w:before="59"/>
              <w:ind w:left="220" w:right="354"/>
              <w:rPr>
                <w:sz w:val="20"/>
                <w:lang w:val="en-GB"/>
              </w:rPr>
            </w:pPr>
            <w:r w:rsidRPr="0006346A">
              <w:rPr>
                <w:sz w:val="20"/>
                <w:lang w:val="en-GB"/>
              </w:rPr>
              <w:t>FLASHING LIGHT</w:t>
            </w:r>
          </w:p>
        </w:tc>
        <w:tc>
          <w:tcPr>
            <w:tcW w:w="1417" w:type="dxa"/>
          </w:tcPr>
          <w:p w14:paraId="5DA0F32D" w14:textId="77777777" w:rsidR="005D3EA2" w:rsidRPr="0006346A" w:rsidRDefault="005D3EA2" w:rsidP="0006346A">
            <w:pPr>
              <w:pStyle w:val="TableParagraph"/>
              <w:rPr>
                <w:rFonts w:ascii="Times New Roman"/>
                <w:sz w:val="18"/>
                <w:lang w:val="en-GB"/>
              </w:rPr>
            </w:pPr>
          </w:p>
        </w:tc>
        <w:tc>
          <w:tcPr>
            <w:tcW w:w="2487" w:type="dxa"/>
          </w:tcPr>
          <w:p w14:paraId="029DFD29" w14:textId="77777777" w:rsidR="005D3EA2" w:rsidRPr="0006346A" w:rsidRDefault="005D3EA2" w:rsidP="0006346A">
            <w:pPr>
              <w:pStyle w:val="TableParagraph"/>
              <w:spacing w:before="59"/>
              <w:ind w:left="220" w:right="250" w:hanging="1"/>
              <w:rPr>
                <w:sz w:val="20"/>
                <w:lang w:val="en-GB"/>
              </w:rPr>
            </w:pPr>
            <w:r w:rsidRPr="0006346A">
              <w:rPr>
                <w:sz w:val="20"/>
                <w:lang w:val="en-GB"/>
              </w:rPr>
              <w:t>A light in which the total duration of light in a period is shorter than the total duration of darkness and the appearances of light (flashes) are usually of equal duration.</w:t>
            </w:r>
          </w:p>
        </w:tc>
        <w:tc>
          <w:tcPr>
            <w:tcW w:w="6159" w:type="dxa"/>
          </w:tcPr>
          <w:p w14:paraId="0205D262" w14:textId="77777777" w:rsidR="005D3EA2" w:rsidRPr="0006346A" w:rsidRDefault="005D3EA2" w:rsidP="0006346A">
            <w:pPr>
              <w:pStyle w:val="TableParagraph"/>
              <w:spacing w:before="59"/>
              <w:ind w:left="221" w:right="262"/>
              <w:rPr>
                <w:sz w:val="20"/>
                <w:lang w:val="en-GB"/>
              </w:rPr>
            </w:pPr>
            <w:r w:rsidRPr="0006346A">
              <w:rPr>
                <w:sz w:val="20"/>
                <w:lang w:val="en-GB"/>
              </w:rPr>
              <w:t xml:space="preserve">A light in which the total duration of light in a period is </w:t>
            </w:r>
            <w:r w:rsidRPr="0006346A">
              <w:rPr>
                <w:i/>
                <w:sz w:val="20"/>
                <w:lang w:val="en-GB"/>
              </w:rPr>
              <w:t xml:space="preserve">clearly </w:t>
            </w:r>
            <w:r w:rsidRPr="0006346A">
              <w:rPr>
                <w:sz w:val="20"/>
                <w:lang w:val="en-GB"/>
              </w:rPr>
              <w:t>shorter than the total duration of darkness and all the flashes are of equal duration.</w:t>
            </w:r>
          </w:p>
        </w:tc>
        <w:tc>
          <w:tcPr>
            <w:tcW w:w="2659" w:type="dxa"/>
          </w:tcPr>
          <w:p w14:paraId="3464ADD4" w14:textId="77777777" w:rsidR="005D3EA2" w:rsidRPr="0006346A" w:rsidRDefault="005D3EA2" w:rsidP="0006346A">
            <w:pPr>
              <w:pStyle w:val="TableParagraph"/>
              <w:rPr>
                <w:rFonts w:ascii="Times New Roman"/>
                <w:sz w:val="18"/>
                <w:lang w:val="en-GB"/>
              </w:rPr>
            </w:pPr>
          </w:p>
        </w:tc>
      </w:tr>
      <w:tr w:rsidR="005D3EA2" w:rsidRPr="0006346A" w14:paraId="410AD224" w14:textId="77777777" w:rsidTr="0006346A">
        <w:trPr>
          <w:trHeight w:val="2655"/>
        </w:trPr>
        <w:tc>
          <w:tcPr>
            <w:tcW w:w="708" w:type="dxa"/>
          </w:tcPr>
          <w:p w14:paraId="24C6A2C7" w14:textId="77777777" w:rsidR="005D3EA2" w:rsidRPr="0006346A" w:rsidRDefault="005D3EA2" w:rsidP="0006346A">
            <w:pPr>
              <w:pStyle w:val="TableParagraph"/>
              <w:spacing w:before="59"/>
              <w:ind w:left="220"/>
              <w:rPr>
                <w:sz w:val="20"/>
                <w:lang w:val="en-GB"/>
              </w:rPr>
            </w:pPr>
            <w:r w:rsidRPr="0006346A">
              <w:rPr>
                <w:sz w:val="20"/>
                <w:lang w:val="en-GB"/>
              </w:rPr>
              <w:t>4.1</w:t>
            </w:r>
          </w:p>
        </w:tc>
        <w:tc>
          <w:tcPr>
            <w:tcW w:w="1418" w:type="dxa"/>
          </w:tcPr>
          <w:p w14:paraId="735F6ADB" w14:textId="77777777" w:rsidR="005D3EA2" w:rsidRPr="0006346A" w:rsidRDefault="005D3EA2" w:rsidP="0006346A">
            <w:pPr>
              <w:pStyle w:val="TableParagraph"/>
              <w:spacing w:before="59"/>
              <w:ind w:left="220" w:right="536" w:hanging="1"/>
              <w:rPr>
                <w:sz w:val="20"/>
                <w:lang w:val="en-GB"/>
              </w:rPr>
            </w:pPr>
            <w:r w:rsidRPr="0006346A">
              <w:rPr>
                <w:sz w:val="20"/>
                <w:lang w:val="en-GB"/>
              </w:rPr>
              <w:t>Single flashing light</w:t>
            </w:r>
          </w:p>
        </w:tc>
        <w:tc>
          <w:tcPr>
            <w:tcW w:w="1417" w:type="dxa"/>
          </w:tcPr>
          <w:p w14:paraId="2E934719" w14:textId="77777777" w:rsidR="005D3EA2" w:rsidRPr="0006346A" w:rsidRDefault="005D3EA2" w:rsidP="0006346A">
            <w:pPr>
              <w:pStyle w:val="TableParagraph"/>
              <w:spacing w:before="59"/>
              <w:ind w:left="219"/>
              <w:rPr>
                <w:sz w:val="20"/>
                <w:lang w:val="en-GB"/>
              </w:rPr>
            </w:pPr>
            <w:r w:rsidRPr="0006346A">
              <w:rPr>
                <w:sz w:val="20"/>
                <w:lang w:val="en-GB"/>
              </w:rPr>
              <w:t>Fl</w:t>
            </w:r>
          </w:p>
        </w:tc>
        <w:tc>
          <w:tcPr>
            <w:tcW w:w="2487" w:type="dxa"/>
          </w:tcPr>
          <w:p w14:paraId="631B6784" w14:textId="77777777" w:rsidR="005D3EA2" w:rsidRPr="0006346A" w:rsidRDefault="005D3EA2" w:rsidP="0006346A">
            <w:pPr>
              <w:pStyle w:val="TableParagraph"/>
              <w:spacing w:before="59"/>
              <w:ind w:left="220" w:right="317" w:hanging="1"/>
              <w:rPr>
                <w:sz w:val="20"/>
                <w:lang w:val="en-GB"/>
              </w:rPr>
            </w:pPr>
            <w:r w:rsidRPr="0006346A">
              <w:rPr>
                <w:sz w:val="20"/>
                <w:lang w:val="en-GB"/>
              </w:rPr>
              <w:t>A flashing light in which a flash is regularly repeated (at a rate of less than 50 flashes per minute).</w:t>
            </w:r>
          </w:p>
        </w:tc>
        <w:tc>
          <w:tcPr>
            <w:tcW w:w="6159" w:type="dxa"/>
          </w:tcPr>
          <w:p w14:paraId="2D5F2033" w14:textId="77777777" w:rsidR="005D3EA2" w:rsidRPr="0006346A" w:rsidRDefault="005D3EA2" w:rsidP="0006346A">
            <w:pPr>
              <w:pStyle w:val="TableParagraph"/>
              <w:spacing w:before="59"/>
              <w:ind w:left="221" w:right="272"/>
              <w:rPr>
                <w:sz w:val="20"/>
                <w:lang w:val="en-GB"/>
              </w:rPr>
            </w:pPr>
            <w:r w:rsidRPr="0006346A">
              <w:rPr>
                <w:sz w:val="20"/>
                <w:lang w:val="en-GB"/>
              </w:rPr>
              <w:t>The duration of the interval of darkness (eclipse) between two successive flashes should not be less than three times the duration of a flash.</w:t>
            </w:r>
          </w:p>
          <w:p w14:paraId="356317EC" w14:textId="77777777" w:rsidR="005D3EA2" w:rsidRPr="0006346A" w:rsidRDefault="005D3EA2" w:rsidP="0006346A">
            <w:pPr>
              <w:pStyle w:val="TableParagraph"/>
              <w:spacing w:before="59"/>
              <w:ind w:left="221" w:right="344"/>
              <w:rPr>
                <w:sz w:val="20"/>
                <w:lang w:val="en-GB"/>
              </w:rPr>
            </w:pPr>
            <w:r w:rsidRPr="0006346A">
              <w:rPr>
                <w:sz w:val="20"/>
                <w:lang w:val="en-GB"/>
              </w:rPr>
              <w:t>The period should not be less than 2 s (or not less than 2.5 s in those countries where a quick rate of 50 flashes per minute is used).</w:t>
            </w:r>
          </w:p>
          <w:p w14:paraId="359998F1" w14:textId="77777777" w:rsidR="005D3EA2" w:rsidRPr="0006346A" w:rsidRDefault="005D3EA2" w:rsidP="0006346A">
            <w:pPr>
              <w:pStyle w:val="TableParagraph"/>
              <w:rPr>
                <w:b/>
                <w:i/>
                <w:sz w:val="20"/>
                <w:lang w:val="en-GB"/>
              </w:rPr>
            </w:pPr>
          </w:p>
          <w:p w14:paraId="608D3814" w14:textId="77777777" w:rsidR="005D3EA2" w:rsidRPr="0006346A" w:rsidRDefault="005D3EA2" w:rsidP="0006346A">
            <w:pPr>
              <w:pStyle w:val="TableParagraph"/>
              <w:spacing w:before="10"/>
              <w:rPr>
                <w:b/>
                <w:i/>
                <w:sz w:val="16"/>
                <w:lang w:val="en-GB"/>
              </w:rPr>
            </w:pPr>
          </w:p>
          <w:p w14:paraId="24AD5200" w14:textId="77777777" w:rsidR="005D3EA2" w:rsidRPr="0006346A" w:rsidRDefault="005D3EA2" w:rsidP="0006346A">
            <w:pPr>
              <w:pStyle w:val="TableParagraph"/>
              <w:ind w:left="5188" w:right="414"/>
              <w:jc w:val="right"/>
              <w:rPr>
                <w:sz w:val="20"/>
                <w:lang w:val="en-GB"/>
              </w:rPr>
            </w:pPr>
            <w:r w:rsidRPr="0006346A">
              <w:rPr>
                <w:sz w:val="20"/>
                <w:lang w:val="en-GB"/>
              </w:rPr>
              <w:t>d ≥ 3 l p ≥ 2 s</w:t>
            </w:r>
          </w:p>
          <w:p w14:paraId="282F91B5" w14:textId="77777777" w:rsidR="005D3EA2" w:rsidRPr="0006346A" w:rsidRDefault="005D3EA2" w:rsidP="0006346A">
            <w:pPr>
              <w:pStyle w:val="TableParagraph"/>
              <w:spacing w:before="73"/>
              <w:ind w:left="1180"/>
              <w:rPr>
                <w:sz w:val="20"/>
                <w:lang w:val="en-GB"/>
              </w:rPr>
            </w:pPr>
            <w:r w:rsidRPr="0006346A">
              <w:rPr>
                <w:sz w:val="20"/>
                <w:lang w:val="en-GB"/>
              </w:rPr>
              <w:t>Example: d = 3 s; l = 1 s; p = 4 s</w:t>
            </w:r>
          </w:p>
        </w:tc>
        <w:tc>
          <w:tcPr>
            <w:tcW w:w="2659" w:type="dxa"/>
          </w:tcPr>
          <w:p w14:paraId="43F5A013" w14:textId="77777777" w:rsidR="005D3EA2" w:rsidRPr="0006346A" w:rsidRDefault="005D3EA2" w:rsidP="0006346A">
            <w:pPr>
              <w:pStyle w:val="TableParagraph"/>
              <w:spacing w:before="59"/>
              <w:ind w:left="221" w:right="528"/>
              <w:jc w:val="both"/>
              <w:rPr>
                <w:sz w:val="20"/>
                <w:lang w:val="en-GB"/>
              </w:rPr>
            </w:pPr>
            <w:r w:rsidRPr="0006346A">
              <w:rPr>
                <w:sz w:val="20"/>
                <w:lang w:val="en-GB"/>
              </w:rPr>
              <w:t xml:space="preserve">A single-flashing </w:t>
            </w:r>
            <w:r w:rsidRPr="0006346A">
              <w:rPr>
                <w:i/>
                <w:sz w:val="20"/>
                <w:lang w:val="en-GB"/>
              </w:rPr>
              <w:t xml:space="preserve">Yellow </w:t>
            </w:r>
            <w:r w:rsidRPr="0006346A">
              <w:rPr>
                <w:sz w:val="20"/>
                <w:lang w:val="en-GB"/>
              </w:rPr>
              <w:t>light indicates a special mark.</w:t>
            </w:r>
          </w:p>
        </w:tc>
      </w:tr>
    </w:tbl>
    <w:p w14:paraId="572C95BB"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75136" behindDoc="1" locked="0" layoutInCell="1" allowOverlap="1" wp14:anchorId="6B7F01D6" wp14:editId="02765CAB">
            <wp:simplePos x="0" y="0"/>
            <wp:positionH relativeFrom="page">
              <wp:posOffset>4914023</wp:posOffset>
            </wp:positionH>
            <wp:positionV relativeFrom="page">
              <wp:posOffset>1720484</wp:posOffset>
            </wp:positionV>
            <wp:extent cx="2516123" cy="419892"/>
            <wp:effectExtent l="0" t="0" r="0" b="0"/>
            <wp:wrapNone/>
            <wp:docPr id="1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44" cstate="print"/>
                    <a:stretch>
                      <a:fillRect/>
                    </a:stretch>
                  </pic:blipFill>
                  <pic:spPr>
                    <a:xfrm>
                      <a:off x="0" y="0"/>
                      <a:ext cx="2516123" cy="419892"/>
                    </a:xfrm>
                    <a:prstGeom prst="rect">
                      <a:avLst/>
                    </a:prstGeom>
                  </pic:spPr>
                </pic:pic>
              </a:graphicData>
            </a:graphic>
          </wp:anchor>
        </w:drawing>
      </w:r>
      <w:r w:rsidRPr="0006346A">
        <w:rPr>
          <w:noProof/>
          <w:lang w:val="nb-NO" w:eastAsia="nb-NO"/>
        </w:rPr>
        <w:drawing>
          <wp:anchor distT="0" distB="0" distL="0" distR="0" simplePos="0" relativeHeight="251676160" behindDoc="1" locked="0" layoutInCell="1" allowOverlap="1" wp14:anchorId="11CDAB38" wp14:editId="1A2E456F">
            <wp:simplePos x="0" y="0"/>
            <wp:positionH relativeFrom="page">
              <wp:posOffset>4914023</wp:posOffset>
            </wp:positionH>
            <wp:positionV relativeFrom="page">
              <wp:posOffset>4716231</wp:posOffset>
            </wp:positionV>
            <wp:extent cx="2516123" cy="437814"/>
            <wp:effectExtent l="0" t="0" r="0" b="0"/>
            <wp:wrapNone/>
            <wp:docPr id="1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45" cstate="print"/>
                    <a:stretch>
                      <a:fillRect/>
                    </a:stretch>
                  </pic:blipFill>
                  <pic:spPr>
                    <a:xfrm>
                      <a:off x="0" y="0"/>
                      <a:ext cx="2516123" cy="437814"/>
                    </a:xfrm>
                    <a:prstGeom prst="rect">
                      <a:avLst/>
                    </a:prstGeom>
                  </pic:spPr>
                </pic:pic>
              </a:graphicData>
            </a:graphic>
          </wp:anchor>
        </w:drawing>
      </w:r>
    </w:p>
    <w:p w14:paraId="6478FAED" w14:textId="77777777"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RPr="0006346A" w14:paraId="1C1122CC" w14:textId="77777777" w:rsidTr="0006346A">
        <w:trPr>
          <w:trHeight w:val="609"/>
        </w:trPr>
        <w:tc>
          <w:tcPr>
            <w:tcW w:w="708" w:type="dxa"/>
          </w:tcPr>
          <w:p w14:paraId="103F47B1" w14:textId="77777777" w:rsidR="005D3EA2" w:rsidRPr="0006346A" w:rsidRDefault="005D3EA2" w:rsidP="0006346A">
            <w:pPr>
              <w:pStyle w:val="TableParagraph"/>
              <w:rPr>
                <w:rFonts w:ascii="Times New Roman"/>
                <w:sz w:val="18"/>
                <w:lang w:val="en-GB"/>
              </w:rPr>
            </w:pPr>
          </w:p>
        </w:tc>
        <w:tc>
          <w:tcPr>
            <w:tcW w:w="1418" w:type="dxa"/>
          </w:tcPr>
          <w:p w14:paraId="66AE12DC" w14:textId="77777777" w:rsidR="005D3EA2" w:rsidRPr="0006346A" w:rsidRDefault="005D3EA2" w:rsidP="0006346A">
            <w:pPr>
              <w:pStyle w:val="TableParagraph"/>
              <w:spacing w:before="10"/>
              <w:rPr>
                <w:b/>
                <w:i/>
                <w:sz w:val="14"/>
                <w:lang w:val="en-GB"/>
              </w:rPr>
            </w:pPr>
          </w:p>
          <w:p w14:paraId="3F167FA7"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417" w:type="dxa"/>
          </w:tcPr>
          <w:p w14:paraId="5D2BFB90" w14:textId="77777777" w:rsidR="005D3EA2" w:rsidRPr="0006346A" w:rsidRDefault="005D3EA2" w:rsidP="0006346A">
            <w:pPr>
              <w:pStyle w:val="TableParagraph"/>
              <w:spacing w:before="9"/>
              <w:rPr>
                <w:b/>
                <w:i/>
                <w:sz w:val="17"/>
                <w:lang w:val="en-GB"/>
              </w:rPr>
            </w:pPr>
          </w:p>
          <w:p w14:paraId="7B5EB19B" w14:textId="77777777"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7" w:type="dxa"/>
          </w:tcPr>
          <w:p w14:paraId="7AD06F88" w14:textId="77777777" w:rsidR="005D3EA2" w:rsidRPr="0006346A" w:rsidRDefault="005D3EA2" w:rsidP="0006346A">
            <w:pPr>
              <w:pStyle w:val="TableParagraph"/>
              <w:spacing w:before="10"/>
              <w:rPr>
                <w:b/>
                <w:i/>
                <w:sz w:val="14"/>
                <w:lang w:val="en-GB"/>
              </w:rPr>
            </w:pPr>
          </w:p>
          <w:p w14:paraId="2953A7B9" w14:textId="77777777" w:rsidR="005D3EA2" w:rsidRPr="0006346A" w:rsidRDefault="005D3EA2" w:rsidP="0006346A">
            <w:pPr>
              <w:pStyle w:val="TableParagraph"/>
              <w:ind w:left="219"/>
              <w:rPr>
                <w:b/>
                <w:sz w:val="20"/>
                <w:lang w:val="en-GB"/>
              </w:rPr>
            </w:pPr>
            <w:r w:rsidRPr="0006346A">
              <w:rPr>
                <w:b/>
                <w:color w:val="009FDF"/>
                <w:sz w:val="20"/>
                <w:lang w:val="en-GB"/>
              </w:rPr>
              <w:t>General description</w:t>
            </w:r>
          </w:p>
        </w:tc>
        <w:tc>
          <w:tcPr>
            <w:tcW w:w="6159" w:type="dxa"/>
          </w:tcPr>
          <w:p w14:paraId="09562CAB" w14:textId="77777777" w:rsidR="005D3EA2" w:rsidRPr="0006346A" w:rsidRDefault="005D3EA2" w:rsidP="0006346A">
            <w:pPr>
              <w:pStyle w:val="TableParagraph"/>
              <w:spacing w:before="10"/>
              <w:rPr>
                <w:b/>
                <w:i/>
                <w:sz w:val="14"/>
                <w:lang w:val="en-GB"/>
              </w:rPr>
            </w:pPr>
          </w:p>
          <w:p w14:paraId="49FC4209" w14:textId="77777777" w:rsidR="005D3EA2" w:rsidRPr="0006346A" w:rsidRDefault="005D3EA2" w:rsidP="0006346A">
            <w:pPr>
              <w:pStyle w:val="TableParagraph"/>
              <w:ind w:left="222"/>
              <w:rPr>
                <w:b/>
                <w:sz w:val="20"/>
                <w:lang w:val="en-GB"/>
              </w:rPr>
            </w:pPr>
            <w:r w:rsidRPr="0006346A">
              <w:rPr>
                <w:b/>
                <w:color w:val="009FDF"/>
                <w:sz w:val="20"/>
                <w:lang w:val="en-GB"/>
              </w:rPr>
              <w:t>IALA Specification</w:t>
            </w:r>
          </w:p>
        </w:tc>
        <w:tc>
          <w:tcPr>
            <w:tcW w:w="2659" w:type="dxa"/>
          </w:tcPr>
          <w:p w14:paraId="6D7E29A9" w14:textId="77777777" w:rsidR="005D3EA2" w:rsidRPr="0006346A" w:rsidRDefault="005D3EA2" w:rsidP="0006346A">
            <w:pPr>
              <w:pStyle w:val="TableParagraph"/>
              <w:spacing w:before="60"/>
              <w:ind w:left="221" w:right="224"/>
              <w:rPr>
                <w:b/>
                <w:sz w:val="20"/>
                <w:lang w:val="en-GB"/>
              </w:rPr>
            </w:pPr>
            <w:r w:rsidRPr="0006346A">
              <w:rPr>
                <w:b/>
                <w:color w:val="009FDF"/>
                <w:sz w:val="20"/>
                <w:lang w:val="en-GB"/>
              </w:rPr>
              <w:t>Particular use in the IALA Maritime Buoyage System</w:t>
            </w:r>
          </w:p>
        </w:tc>
      </w:tr>
      <w:tr w:rsidR="005D3EA2" w:rsidRPr="0006346A" w14:paraId="1DFE2FD5" w14:textId="77777777" w:rsidTr="0006346A">
        <w:trPr>
          <w:trHeight w:val="1340"/>
        </w:trPr>
        <w:tc>
          <w:tcPr>
            <w:tcW w:w="708" w:type="dxa"/>
          </w:tcPr>
          <w:p w14:paraId="58709CE3" w14:textId="77777777" w:rsidR="005D3EA2" w:rsidRPr="0006346A" w:rsidRDefault="005D3EA2" w:rsidP="0006346A">
            <w:pPr>
              <w:pStyle w:val="TableParagraph"/>
              <w:spacing w:before="59"/>
              <w:ind w:left="201" w:right="201"/>
              <w:jc w:val="center"/>
              <w:rPr>
                <w:sz w:val="20"/>
                <w:lang w:val="en-GB"/>
              </w:rPr>
            </w:pPr>
            <w:r w:rsidRPr="0006346A">
              <w:rPr>
                <w:sz w:val="20"/>
                <w:lang w:val="en-GB"/>
              </w:rPr>
              <w:t>4.2</w:t>
            </w:r>
          </w:p>
        </w:tc>
        <w:tc>
          <w:tcPr>
            <w:tcW w:w="1418" w:type="dxa"/>
          </w:tcPr>
          <w:p w14:paraId="733F93D1" w14:textId="77777777" w:rsidR="005D3EA2" w:rsidRPr="0006346A" w:rsidRDefault="005D3EA2" w:rsidP="0006346A">
            <w:pPr>
              <w:pStyle w:val="TableParagraph"/>
              <w:spacing w:before="59"/>
              <w:ind w:left="220" w:right="536"/>
              <w:rPr>
                <w:sz w:val="20"/>
                <w:lang w:val="en-GB"/>
              </w:rPr>
            </w:pPr>
            <w:r w:rsidRPr="0006346A">
              <w:rPr>
                <w:sz w:val="20"/>
                <w:lang w:val="en-GB"/>
              </w:rPr>
              <w:t>Long flashing light</w:t>
            </w:r>
          </w:p>
        </w:tc>
        <w:tc>
          <w:tcPr>
            <w:tcW w:w="1417" w:type="dxa"/>
          </w:tcPr>
          <w:p w14:paraId="6916B395" w14:textId="77777777" w:rsidR="005D3EA2" w:rsidRPr="0006346A" w:rsidRDefault="005D3EA2" w:rsidP="0006346A">
            <w:pPr>
              <w:pStyle w:val="TableParagraph"/>
              <w:spacing w:before="59"/>
              <w:ind w:left="219"/>
              <w:rPr>
                <w:sz w:val="20"/>
                <w:lang w:val="en-GB"/>
              </w:rPr>
            </w:pPr>
            <w:r w:rsidRPr="0006346A">
              <w:rPr>
                <w:sz w:val="20"/>
                <w:lang w:val="en-GB"/>
              </w:rPr>
              <w:t>LFI</w:t>
            </w:r>
          </w:p>
        </w:tc>
        <w:tc>
          <w:tcPr>
            <w:tcW w:w="2487" w:type="dxa"/>
          </w:tcPr>
          <w:p w14:paraId="26F4424F" w14:textId="77777777" w:rsidR="005D3EA2" w:rsidRPr="0006346A" w:rsidRDefault="005D3EA2" w:rsidP="0006346A">
            <w:pPr>
              <w:pStyle w:val="TableParagraph"/>
              <w:spacing w:before="59"/>
              <w:ind w:left="219" w:right="310" w:hanging="1"/>
              <w:jc w:val="both"/>
              <w:rPr>
                <w:sz w:val="20"/>
                <w:lang w:val="en-GB"/>
              </w:rPr>
            </w:pPr>
            <w:r w:rsidRPr="0006346A">
              <w:rPr>
                <w:sz w:val="20"/>
                <w:lang w:val="en-GB"/>
              </w:rPr>
              <w:t xml:space="preserve">A single-flashing light in which an appearance of light of not less than 2 s duration (long flash) </w:t>
            </w:r>
            <w:r w:rsidRPr="0006346A">
              <w:rPr>
                <w:position w:val="7"/>
                <w:sz w:val="13"/>
                <w:lang w:val="en-GB"/>
              </w:rPr>
              <w:t xml:space="preserve">1 </w:t>
            </w:r>
            <w:r w:rsidRPr="0006346A">
              <w:rPr>
                <w:sz w:val="20"/>
                <w:lang w:val="en-GB"/>
              </w:rPr>
              <w:t>is regularly repeated.</w:t>
            </w:r>
          </w:p>
        </w:tc>
        <w:tc>
          <w:tcPr>
            <w:tcW w:w="6159" w:type="dxa"/>
          </w:tcPr>
          <w:p w14:paraId="03A088C0" w14:textId="77777777" w:rsidR="005D3EA2" w:rsidRPr="0006346A" w:rsidRDefault="005D3EA2" w:rsidP="0006346A">
            <w:pPr>
              <w:pStyle w:val="TableParagraph"/>
              <w:rPr>
                <w:b/>
                <w:i/>
                <w:sz w:val="20"/>
                <w:lang w:val="en-GB"/>
              </w:rPr>
            </w:pPr>
          </w:p>
          <w:p w14:paraId="40AADC22" w14:textId="77777777" w:rsidR="005D3EA2" w:rsidRPr="0006346A" w:rsidRDefault="005D3EA2" w:rsidP="0006346A">
            <w:pPr>
              <w:pStyle w:val="TableParagraph"/>
              <w:spacing w:before="9"/>
              <w:rPr>
                <w:b/>
                <w:i/>
                <w:sz w:val="14"/>
                <w:lang w:val="en-GB"/>
              </w:rPr>
            </w:pPr>
          </w:p>
          <w:p w14:paraId="75CBC889" w14:textId="77777777" w:rsidR="005D3EA2" w:rsidRPr="0006346A" w:rsidRDefault="005D3EA2" w:rsidP="0006346A">
            <w:pPr>
              <w:pStyle w:val="TableParagraph"/>
              <w:spacing w:before="1"/>
              <w:ind w:left="5188" w:right="447"/>
              <w:jc w:val="right"/>
              <w:rPr>
                <w:sz w:val="20"/>
                <w:lang w:val="en-GB"/>
              </w:rPr>
            </w:pPr>
            <w:r w:rsidRPr="0006346A">
              <w:rPr>
                <w:sz w:val="20"/>
                <w:lang w:val="en-GB"/>
              </w:rPr>
              <w:t xml:space="preserve">d ≥ 3 l </w:t>
            </w:r>
            <w:proofErr w:type="spellStart"/>
            <w:r w:rsidRPr="0006346A">
              <w:rPr>
                <w:sz w:val="20"/>
                <w:lang w:val="en-GB"/>
              </w:rPr>
              <w:t>l</w:t>
            </w:r>
            <w:proofErr w:type="spellEnd"/>
            <w:r w:rsidRPr="0006346A">
              <w:rPr>
                <w:sz w:val="20"/>
                <w:lang w:val="en-GB"/>
              </w:rPr>
              <w:t xml:space="preserve"> ≥ 2 s</w:t>
            </w:r>
          </w:p>
          <w:p w14:paraId="25D914DA" w14:textId="77777777" w:rsidR="005D3EA2" w:rsidRPr="0006346A" w:rsidRDefault="005D3EA2" w:rsidP="0006346A">
            <w:pPr>
              <w:pStyle w:val="TableParagraph"/>
              <w:spacing w:before="91"/>
              <w:ind w:left="1135"/>
              <w:rPr>
                <w:sz w:val="20"/>
                <w:lang w:val="en-GB"/>
              </w:rPr>
            </w:pPr>
            <w:r w:rsidRPr="0006346A">
              <w:rPr>
                <w:sz w:val="20"/>
                <w:lang w:val="en-GB"/>
              </w:rPr>
              <w:t>Example: d = 8 s; l = 2 s; p = 10 s</w:t>
            </w:r>
          </w:p>
        </w:tc>
        <w:tc>
          <w:tcPr>
            <w:tcW w:w="2659" w:type="dxa"/>
          </w:tcPr>
          <w:p w14:paraId="1401A406" w14:textId="77777777" w:rsidR="005D3EA2" w:rsidRPr="0006346A" w:rsidRDefault="005D3EA2" w:rsidP="0006346A">
            <w:pPr>
              <w:pStyle w:val="TableParagraph"/>
              <w:spacing w:before="59"/>
              <w:ind w:left="221" w:right="266"/>
              <w:rPr>
                <w:sz w:val="20"/>
                <w:lang w:val="en-GB"/>
              </w:rPr>
            </w:pPr>
            <w:r w:rsidRPr="0006346A">
              <w:rPr>
                <w:sz w:val="20"/>
                <w:lang w:val="en-GB"/>
              </w:rPr>
              <w:t xml:space="preserve">A long-flashing </w:t>
            </w:r>
            <w:r w:rsidRPr="0006346A">
              <w:rPr>
                <w:i/>
                <w:sz w:val="20"/>
                <w:lang w:val="en-GB"/>
              </w:rPr>
              <w:t xml:space="preserve">White </w:t>
            </w:r>
            <w:r w:rsidRPr="0006346A">
              <w:rPr>
                <w:sz w:val="20"/>
                <w:lang w:val="en-GB"/>
              </w:rPr>
              <w:t>light with a period of 10 s indicates a safe-water mark.</w:t>
            </w:r>
          </w:p>
        </w:tc>
      </w:tr>
      <w:tr w:rsidR="005D3EA2" w:rsidRPr="0006346A" w14:paraId="79B0BB19" w14:textId="77777777" w:rsidTr="0006346A">
        <w:trPr>
          <w:trHeight w:val="5601"/>
        </w:trPr>
        <w:tc>
          <w:tcPr>
            <w:tcW w:w="708" w:type="dxa"/>
          </w:tcPr>
          <w:p w14:paraId="3B7DB3F4" w14:textId="77777777" w:rsidR="005D3EA2" w:rsidRPr="0006346A" w:rsidRDefault="005D3EA2" w:rsidP="0006346A">
            <w:pPr>
              <w:pStyle w:val="TableParagraph"/>
              <w:spacing w:before="59"/>
              <w:ind w:left="201" w:right="201"/>
              <w:jc w:val="center"/>
              <w:rPr>
                <w:sz w:val="20"/>
                <w:lang w:val="en-GB"/>
              </w:rPr>
            </w:pPr>
            <w:r w:rsidRPr="0006346A">
              <w:rPr>
                <w:sz w:val="20"/>
                <w:lang w:val="en-GB"/>
              </w:rPr>
              <w:t>4.3</w:t>
            </w:r>
          </w:p>
        </w:tc>
        <w:tc>
          <w:tcPr>
            <w:tcW w:w="1418" w:type="dxa"/>
          </w:tcPr>
          <w:p w14:paraId="606D6C9C" w14:textId="77777777" w:rsidR="005D3EA2" w:rsidRPr="0006346A" w:rsidRDefault="005D3EA2" w:rsidP="0006346A">
            <w:pPr>
              <w:pStyle w:val="TableParagraph"/>
              <w:spacing w:before="59"/>
              <w:ind w:left="220" w:right="536" w:hanging="1"/>
              <w:rPr>
                <w:sz w:val="20"/>
                <w:lang w:val="en-GB"/>
              </w:rPr>
            </w:pPr>
            <w:r w:rsidRPr="0006346A">
              <w:rPr>
                <w:sz w:val="20"/>
                <w:lang w:val="en-GB"/>
              </w:rPr>
              <w:t>Group flashing light</w:t>
            </w:r>
          </w:p>
        </w:tc>
        <w:tc>
          <w:tcPr>
            <w:tcW w:w="1417" w:type="dxa"/>
          </w:tcPr>
          <w:p w14:paraId="60EC75C3" w14:textId="77777777" w:rsidR="005D3EA2" w:rsidRPr="0006346A" w:rsidRDefault="005D3EA2" w:rsidP="0006346A">
            <w:pPr>
              <w:pStyle w:val="TableParagraph"/>
              <w:spacing w:before="59"/>
              <w:ind w:left="219"/>
              <w:rPr>
                <w:sz w:val="20"/>
                <w:lang w:val="en-GB"/>
              </w:rPr>
            </w:pPr>
            <w:r w:rsidRPr="0006346A">
              <w:rPr>
                <w:sz w:val="20"/>
                <w:lang w:val="en-GB"/>
              </w:rPr>
              <w:t>Fl(#)</w:t>
            </w:r>
          </w:p>
          <w:p w14:paraId="6A6E928D" w14:textId="77777777" w:rsidR="005D3EA2" w:rsidRPr="0006346A" w:rsidRDefault="005D3EA2" w:rsidP="0006346A">
            <w:pPr>
              <w:pStyle w:val="TableParagraph"/>
              <w:spacing w:before="60"/>
              <w:ind w:left="219"/>
              <w:rPr>
                <w:sz w:val="20"/>
                <w:lang w:val="en-GB"/>
              </w:rPr>
            </w:pPr>
            <w:r w:rsidRPr="0006346A">
              <w:rPr>
                <w:sz w:val="20"/>
                <w:lang w:val="en-GB"/>
              </w:rPr>
              <w:t>e.g. Fl(2)</w:t>
            </w:r>
          </w:p>
        </w:tc>
        <w:tc>
          <w:tcPr>
            <w:tcW w:w="2487" w:type="dxa"/>
          </w:tcPr>
          <w:p w14:paraId="2EF92DD3" w14:textId="77777777" w:rsidR="005D3EA2" w:rsidRPr="0006346A" w:rsidRDefault="005D3EA2" w:rsidP="0006346A">
            <w:pPr>
              <w:pStyle w:val="TableParagraph"/>
              <w:spacing w:before="59"/>
              <w:ind w:left="220" w:right="316"/>
              <w:rPr>
                <w:sz w:val="20"/>
                <w:lang w:val="en-GB"/>
              </w:rPr>
            </w:pPr>
            <w:r w:rsidRPr="0006346A">
              <w:rPr>
                <w:sz w:val="20"/>
                <w:lang w:val="en-GB"/>
              </w:rPr>
              <w:t>A flashing light in which a group of flashes, specified in number, is regularly repeated.</w:t>
            </w:r>
          </w:p>
        </w:tc>
        <w:tc>
          <w:tcPr>
            <w:tcW w:w="6159" w:type="dxa"/>
          </w:tcPr>
          <w:p w14:paraId="285FC222" w14:textId="77777777" w:rsidR="005D3EA2" w:rsidRPr="0006346A" w:rsidRDefault="005D3EA2" w:rsidP="0006346A">
            <w:pPr>
              <w:pStyle w:val="TableParagraph"/>
              <w:spacing w:before="59"/>
              <w:ind w:left="221" w:right="208"/>
              <w:rPr>
                <w:sz w:val="20"/>
                <w:lang w:val="en-GB"/>
              </w:rPr>
            </w:pPr>
            <w:r w:rsidRPr="0006346A">
              <w:rPr>
                <w:sz w:val="20"/>
                <w:lang w:val="en-GB"/>
              </w:rPr>
              <w:t>The eclipses between the flashes in a group are of equal duration, and this duration is clearly shorter than the duration of the eclipse between successive groups.</w:t>
            </w:r>
          </w:p>
          <w:p w14:paraId="7CA75AF4" w14:textId="77777777" w:rsidR="005D3EA2" w:rsidRPr="0006346A" w:rsidRDefault="005D3EA2" w:rsidP="0006346A">
            <w:pPr>
              <w:pStyle w:val="TableParagraph"/>
              <w:spacing w:before="61"/>
              <w:ind w:left="221" w:right="474"/>
              <w:rPr>
                <w:sz w:val="20"/>
                <w:lang w:val="en-GB"/>
              </w:rPr>
            </w:pPr>
            <w:r w:rsidRPr="0006346A">
              <w:rPr>
                <w:sz w:val="20"/>
                <w:lang w:val="en-GB"/>
              </w:rPr>
              <w:t>The number of flashes in a group should not be greater than five in general, and should be six only as an exception.</w:t>
            </w:r>
          </w:p>
          <w:p w14:paraId="3B594338" w14:textId="77777777" w:rsidR="005D3EA2" w:rsidRPr="0006346A" w:rsidRDefault="005D3EA2" w:rsidP="0006346A">
            <w:pPr>
              <w:pStyle w:val="TableParagraph"/>
              <w:spacing w:before="60"/>
              <w:ind w:left="221" w:right="332"/>
              <w:rPr>
                <w:sz w:val="20"/>
                <w:lang w:val="en-GB"/>
              </w:rPr>
            </w:pPr>
            <w:r w:rsidRPr="0006346A">
              <w:rPr>
                <w:sz w:val="20"/>
                <w:lang w:val="en-GB"/>
              </w:rPr>
              <w:t>The duration of an eclipse within a group should not be less than the duration of a flash.</w:t>
            </w:r>
          </w:p>
          <w:p w14:paraId="6A74897E" w14:textId="77777777" w:rsidR="005D3EA2" w:rsidRPr="0006346A" w:rsidRDefault="005D3EA2" w:rsidP="0006346A">
            <w:pPr>
              <w:pStyle w:val="TableParagraph"/>
              <w:spacing w:before="60"/>
              <w:ind w:left="221" w:right="505"/>
              <w:rPr>
                <w:sz w:val="20"/>
                <w:lang w:val="en-GB"/>
              </w:rPr>
            </w:pPr>
            <w:r w:rsidRPr="0006346A">
              <w:rPr>
                <w:sz w:val="20"/>
                <w:lang w:val="en-GB"/>
              </w:rPr>
              <w:t>The duration of an eclipse between groups should not be less than three times the duration of an eclipse within a group.</w:t>
            </w:r>
          </w:p>
          <w:p w14:paraId="13CB91ED" w14:textId="77777777" w:rsidR="005D3EA2" w:rsidRPr="0006346A" w:rsidRDefault="005D3EA2" w:rsidP="0006346A">
            <w:pPr>
              <w:pStyle w:val="TableParagraph"/>
              <w:spacing w:before="60"/>
              <w:ind w:left="221" w:right="429"/>
              <w:rPr>
                <w:sz w:val="20"/>
                <w:lang w:val="en-GB"/>
              </w:rPr>
            </w:pPr>
            <w:r w:rsidRPr="0006346A">
              <w:rPr>
                <w:sz w:val="20"/>
                <w:lang w:val="en-GB"/>
              </w:rPr>
              <w:t>In a group of two flashes, the duration of a flash together with the duration of the eclipse within the group should not be less than 1 s.</w:t>
            </w:r>
          </w:p>
          <w:p w14:paraId="03A9DAD6" w14:textId="77777777" w:rsidR="005D3EA2" w:rsidRPr="0006346A" w:rsidRDefault="005D3EA2" w:rsidP="0006346A">
            <w:pPr>
              <w:pStyle w:val="TableParagraph"/>
              <w:spacing w:before="59"/>
              <w:ind w:left="221" w:right="273"/>
              <w:rPr>
                <w:sz w:val="20"/>
                <w:lang w:val="en-GB"/>
              </w:rPr>
            </w:pPr>
            <w:r w:rsidRPr="0006346A">
              <w:rPr>
                <w:sz w:val="20"/>
                <w:lang w:val="en-GB"/>
              </w:rPr>
              <w:t>In a group of three or more flashes, the duration of a flash together with the duration of an eclipse within a group should not be less than 2 s (or not less than 2.5 s in those countries where a quick rate of 50 flashes per minute is used).</w:t>
            </w:r>
          </w:p>
          <w:p w14:paraId="263CFDE3" w14:textId="77777777" w:rsidR="005D3EA2" w:rsidRPr="0006346A" w:rsidRDefault="005D3EA2" w:rsidP="0006346A">
            <w:pPr>
              <w:pStyle w:val="TableParagraph"/>
              <w:rPr>
                <w:b/>
                <w:i/>
                <w:sz w:val="20"/>
                <w:lang w:val="en-GB"/>
              </w:rPr>
            </w:pPr>
          </w:p>
          <w:p w14:paraId="0CE4C582" w14:textId="77777777" w:rsidR="005D3EA2" w:rsidRPr="0006346A" w:rsidRDefault="005D3EA2" w:rsidP="0006346A">
            <w:pPr>
              <w:pStyle w:val="TableParagraph"/>
              <w:spacing w:before="7"/>
              <w:rPr>
                <w:b/>
                <w:i/>
                <w:sz w:val="17"/>
                <w:lang w:val="en-GB"/>
              </w:rPr>
            </w:pPr>
          </w:p>
          <w:p w14:paraId="3F79D01D" w14:textId="77777777" w:rsidR="005D3EA2" w:rsidRPr="0006346A" w:rsidRDefault="005D3EA2" w:rsidP="0006346A">
            <w:pPr>
              <w:pStyle w:val="TableParagraph"/>
              <w:spacing w:line="244" w:lineRule="exact"/>
              <w:ind w:left="5211"/>
              <w:rPr>
                <w:sz w:val="20"/>
                <w:lang w:val="en-GB"/>
              </w:rPr>
            </w:pPr>
            <w:r w:rsidRPr="0006346A">
              <w:rPr>
                <w:sz w:val="20"/>
                <w:lang w:val="en-GB"/>
              </w:rPr>
              <w:t>d’ ≥ 3 d</w:t>
            </w:r>
          </w:p>
          <w:p w14:paraId="3F31B1BE" w14:textId="77777777" w:rsidR="005D3EA2" w:rsidRPr="0006346A" w:rsidRDefault="005D3EA2" w:rsidP="0006346A">
            <w:pPr>
              <w:pStyle w:val="TableParagraph"/>
              <w:tabs>
                <w:tab w:val="left" w:pos="5211"/>
              </w:tabs>
              <w:spacing w:line="244" w:lineRule="exact"/>
              <w:ind w:left="221"/>
              <w:rPr>
                <w:sz w:val="20"/>
                <w:lang w:val="en-GB"/>
              </w:rPr>
            </w:pPr>
            <w:r w:rsidRPr="0006346A">
              <w:rPr>
                <w:sz w:val="20"/>
                <w:lang w:val="en-GB"/>
              </w:rPr>
              <w:t>Fl(2)</w:t>
            </w:r>
            <w:r w:rsidRPr="0006346A">
              <w:rPr>
                <w:sz w:val="20"/>
                <w:lang w:val="en-GB"/>
              </w:rPr>
              <w:tab/>
              <w:t>d ≥</w:t>
            </w:r>
            <w:r w:rsidRPr="0006346A">
              <w:rPr>
                <w:spacing w:val="-1"/>
                <w:sz w:val="20"/>
                <w:lang w:val="en-GB"/>
              </w:rPr>
              <w:t xml:space="preserve"> </w:t>
            </w:r>
            <w:r w:rsidRPr="0006346A">
              <w:rPr>
                <w:sz w:val="20"/>
                <w:lang w:val="en-GB"/>
              </w:rPr>
              <w:t>l</w:t>
            </w:r>
          </w:p>
          <w:p w14:paraId="707C8B41" w14:textId="77777777" w:rsidR="005D3EA2" w:rsidRPr="0006346A" w:rsidRDefault="005D3EA2" w:rsidP="0006346A">
            <w:pPr>
              <w:pStyle w:val="TableParagraph"/>
              <w:tabs>
                <w:tab w:val="left" w:pos="5211"/>
              </w:tabs>
              <w:spacing w:before="4"/>
              <w:ind w:left="1134" w:right="435" w:firstLine="45"/>
              <w:rPr>
                <w:sz w:val="20"/>
                <w:lang w:val="en-GB"/>
              </w:rPr>
            </w:pPr>
            <w:r w:rsidRPr="0006346A">
              <w:rPr>
                <w:sz w:val="20"/>
                <w:lang w:val="en-GB"/>
              </w:rPr>
              <w:t>Example:   d’ = 6 s;    d = 2 s;   l = 1 s;   c</w:t>
            </w:r>
            <w:r w:rsidRPr="0006346A">
              <w:rPr>
                <w:spacing w:val="-11"/>
                <w:sz w:val="20"/>
                <w:lang w:val="en-GB"/>
              </w:rPr>
              <w:t xml:space="preserve"> </w:t>
            </w:r>
            <w:r w:rsidRPr="0006346A">
              <w:rPr>
                <w:sz w:val="20"/>
                <w:lang w:val="en-GB"/>
              </w:rPr>
              <w:t>=</w:t>
            </w:r>
            <w:r w:rsidRPr="0006346A">
              <w:rPr>
                <w:spacing w:val="-1"/>
                <w:sz w:val="20"/>
                <w:lang w:val="en-GB"/>
              </w:rPr>
              <w:t xml:space="preserve"> </w:t>
            </w:r>
            <w:r w:rsidRPr="0006346A">
              <w:rPr>
                <w:sz w:val="20"/>
                <w:lang w:val="en-GB"/>
              </w:rPr>
              <w:t>3</w:t>
            </w:r>
            <w:r w:rsidRPr="0006346A">
              <w:rPr>
                <w:sz w:val="20"/>
                <w:lang w:val="en-GB"/>
              </w:rPr>
              <w:tab/>
            </w:r>
            <w:r w:rsidRPr="0006346A">
              <w:rPr>
                <w:position w:val="8"/>
                <w:sz w:val="20"/>
                <w:lang w:val="en-GB"/>
              </w:rPr>
              <w:t xml:space="preserve">c ≥ 1 </w:t>
            </w:r>
            <w:r w:rsidRPr="0006346A">
              <w:rPr>
                <w:spacing w:val="-17"/>
                <w:position w:val="8"/>
                <w:sz w:val="20"/>
                <w:lang w:val="en-GB"/>
              </w:rPr>
              <w:t xml:space="preserve">s </w:t>
            </w:r>
            <w:proofErr w:type="spellStart"/>
            <w:r w:rsidRPr="0006346A">
              <w:rPr>
                <w:sz w:val="20"/>
                <w:lang w:val="en-GB"/>
              </w:rPr>
              <w:t>s</w:t>
            </w:r>
            <w:proofErr w:type="spellEnd"/>
            <w:r w:rsidRPr="0006346A">
              <w:rPr>
                <w:sz w:val="20"/>
                <w:lang w:val="en-GB"/>
              </w:rPr>
              <w:t>; p = 10</w:t>
            </w:r>
            <w:r w:rsidRPr="0006346A">
              <w:rPr>
                <w:spacing w:val="-3"/>
                <w:sz w:val="20"/>
                <w:lang w:val="en-GB"/>
              </w:rPr>
              <w:t xml:space="preserve"> </w:t>
            </w:r>
            <w:r w:rsidRPr="0006346A">
              <w:rPr>
                <w:sz w:val="20"/>
                <w:lang w:val="en-GB"/>
              </w:rPr>
              <w:t>s</w:t>
            </w:r>
          </w:p>
        </w:tc>
        <w:tc>
          <w:tcPr>
            <w:tcW w:w="2659" w:type="dxa"/>
          </w:tcPr>
          <w:p w14:paraId="74F73685" w14:textId="77777777" w:rsidR="005D3EA2" w:rsidRPr="0006346A" w:rsidRDefault="005D3EA2" w:rsidP="0006346A">
            <w:pPr>
              <w:pStyle w:val="TableParagraph"/>
              <w:spacing w:before="59"/>
              <w:ind w:left="221" w:right="416"/>
              <w:rPr>
                <w:sz w:val="20"/>
                <w:lang w:val="en-GB"/>
              </w:rPr>
            </w:pPr>
            <w:r w:rsidRPr="0006346A">
              <w:rPr>
                <w:sz w:val="20"/>
                <w:lang w:val="en-GB"/>
              </w:rPr>
              <w:t xml:space="preserve">A group-flashing </w:t>
            </w:r>
            <w:r w:rsidRPr="0006346A">
              <w:rPr>
                <w:i/>
                <w:sz w:val="20"/>
                <w:lang w:val="en-GB"/>
              </w:rPr>
              <w:t xml:space="preserve">White </w:t>
            </w:r>
            <w:r w:rsidRPr="0006346A">
              <w:rPr>
                <w:sz w:val="20"/>
                <w:lang w:val="en-GB"/>
              </w:rPr>
              <w:t>light with a group of two flashes, in a period of 5 s or 10 s, indicates an isolated-danger mark.</w:t>
            </w:r>
          </w:p>
          <w:p w14:paraId="4AF37A89" w14:textId="77777777" w:rsidR="005D3EA2" w:rsidRPr="0006346A" w:rsidRDefault="005D3EA2" w:rsidP="0006346A">
            <w:pPr>
              <w:pStyle w:val="TableParagraph"/>
              <w:spacing w:before="61"/>
              <w:ind w:left="221" w:right="329"/>
              <w:rPr>
                <w:sz w:val="20"/>
                <w:lang w:val="en-GB"/>
              </w:rPr>
            </w:pPr>
            <w:r w:rsidRPr="0006346A">
              <w:rPr>
                <w:sz w:val="20"/>
                <w:lang w:val="en-GB"/>
              </w:rPr>
              <w:t xml:space="preserve">A group-flashing </w:t>
            </w:r>
            <w:r w:rsidRPr="0006346A">
              <w:rPr>
                <w:i/>
                <w:sz w:val="20"/>
                <w:lang w:val="en-GB"/>
              </w:rPr>
              <w:t xml:space="preserve">Yellow </w:t>
            </w:r>
            <w:r w:rsidRPr="0006346A">
              <w:rPr>
                <w:sz w:val="20"/>
                <w:lang w:val="en-GB"/>
              </w:rPr>
              <w:t>light with a group of four, five or (exceptionally) six flashes indicates a special mark</w:t>
            </w:r>
          </w:p>
        </w:tc>
      </w:tr>
    </w:tbl>
    <w:p w14:paraId="0C06AC6A" w14:textId="77777777" w:rsidR="005D3EA2" w:rsidRPr="0006346A" w:rsidRDefault="005D3EA2" w:rsidP="005D3EA2">
      <w:pPr>
        <w:pStyle w:val="BodyText"/>
        <w:rPr>
          <w:b/>
          <w:i/>
          <w:sz w:val="20"/>
          <w:lang w:val="en-GB"/>
        </w:rPr>
      </w:pPr>
      <w:r w:rsidRPr="0006346A">
        <w:rPr>
          <w:noProof/>
          <w:lang w:val="nb-NO" w:eastAsia="nb-NO"/>
        </w:rPr>
        <w:drawing>
          <wp:anchor distT="0" distB="0" distL="0" distR="0" simplePos="0" relativeHeight="251677184" behindDoc="1" locked="0" layoutInCell="1" allowOverlap="1" wp14:anchorId="7C2A85BE" wp14:editId="0659C2BD">
            <wp:simplePos x="0" y="0"/>
            <wp:positionH relativeFrom="page">
              <wp:posOffset>4914023</wp:posOffset>
            </wp:positionH>
            <wp:positionV relativeFrom="page">
              <wp:posOffset>1196116</wp:posOffset>
            </wp:positionV>
            <wp:extent cx="2516123" cy="452120"/>
            <wp:effectExtent l="0" t="0" r="0" b="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46" cstate="print"/>
                    <a:stretch>
                      <a:fillRect/>
                    </a:stretch>
                  </pic:blipFill>
                  <pic:spPr>
                    <a:xfrm>
                      <a:off x="0" y="0"/>
                      <a:ext cx="2516123" cy="452120"/>
                    </a:xfrm>
                    <a:prstGeom prst="rect">
                      <a:avLst/>
                    </a:prstGeom>
                  </pic:spPr>
                </pic:pic>
              </a:graphicData>
            </a:graphic>
          </wp:anchor>
        </w:drawing>
      </w:r>
    </w:p>
    <w:p w14:paraId="77111B92" w14:textId="77777777" w:rsidR="005D3EA2" w:rsidRPr="0006346A" w:rsidRDefault="00FD36C0" w:rsidP="005D3EA2">
      <w:pPr>
        <w:pStyle w:val="BodyText"/>
        <w:spacing w:before="10"/>
        <w:rPr>
          <w:b/>
          <w:i/>
          <w:sz w:val="21"/>
          <w:lang w:val="en-GB"/>
        </w:rPr>
      </w:pPr>
      <w:r w:rsidRPr="0006346A">
        <w:rPr>
          <w:noProof/>
          <w:lang w:val="nb-NO" w:eastAsia="nb-NO"/>
        </w:rPr>
        <mc:AlternateContent>
          <mc:Choice Requires="wps">
            <w:drawing>
              <wp:anchor distT="0" distB="0" distL="0" distR="0" simplePos="0" relativeHeight="251694592" behindDoc="1" locked="0" layoutInCell="1" allowOverlap="1" wp14:anchorId="3C9071C0" wp14:editId="0C68A939">
                <wp:simplePos x="0" y="0"/>
                <wp:positionH relativeFrom="page">
                  <wp:posOffset>360045</wp:posOffset>
                </wp:positionH>
                <wp:positionV relativeFrom="paragraph">
                  <wp:posOffset>198120</wp:posOffset>
                </wp:positionV>
                <wp:extent cx="1828800" cy="0"/>
                <wp:effectExtent l="7620" t="10160" r="11430" b="8890"/>
                <wp:wrapTopAndBottom/>
                <wp:docPr id="3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51A7D" id="Line 36" o:spid="_x0000_s1026" style="position:absolute;z-index:-251621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35pt,15.6pt" to="172.3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XKjFAIAACoEAAAOAAAAZHJzL2Uyb0RvYy54bWysU8GO2yAQvVfqPyDuie3EzX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" strokeweight=".6pt">
                <w10:wrap type="topAndBottom" anchorx="page"/>
              </v:line>
            </w:pict>
          </mc:Fallback>
        </mc:AlternateContent>
      </w:r>
    </w:p>
    <w:p w14:paraId="665BB1AA" w14:textId="77777777" w:rsidR="005D3EA2" w:rsidRPr="0006346A" w:rsidRDefault="005D3EA2" w:rsidP="005D3EA2">
      <w:pPr>
        <w:pStyle w:val="BodyText"/>
        <w:spacing w:before="6"/>
        <w:rPr>
          <w:b/>
          <w:i/>
          <w:sz w:val="15"/>
          <w:lang w:val="en-GB"/>
        </w:rPr>
      </w:pPr>
    </w:p>
    <w:p w14:paraId="66BBA9E3" w14:textId="77777777" w:rsidR="005D3EA2" w:rsidRPr="0006346A" w:rsidRDefault="005D3EA2" w:rsidP="005D3EA2">
      <w:pPr>
        <w:spacing w:before="87" w:line="247" w:lineRule="auto"/>
        <w:ind w:left="391" w:right="117" w:hanging="285"/>
        <w:jc w:val="both"/>
        <w:rPr>
          <w:sz w:val="16"/>
          <w:lang w:val="en-GB"/>
        </w:rPr>
      </w:pPr>
      <w:r w:rsidRPr="0006346A">
        <w:rPr>
          <w:noProof/>
          <w:lang w:val="nb-NO" w:eastAsia="nb-NO"/>
        </w:rPr>
        <w:drawing>
          <wp:anchor distT="0" distB="0" distL="0" distR="0" simplePos="0" relativeHeight="251678208" behindDoc="1" locked="0" layoutInCell="1" allowOverlap="1" wp14:anchorId="26309459" wp14:editId="30B7ED5B">
            <wp:simplePos x="0" y="0"/>
            <wp:positionH relativeFrom="page">
              <wp:posOffset>4914023</wp:posOffset>
            </wp:positionH>
            <wp:positionV relativeFrom="paragraph">
              <wp:posOffset>-1372103</wp:posOffset>
            </wp:positionV>
            <wp:extent cx="2516123" cy="446775"/>
            <wp:effectExtent l="0" t="0" r="0" b="0"/>
            <wp:wrapNone/>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47" cstate="print"/>
                    <a:stretch>
                      <a:fillRect/>
                    </a:stretch>
                  </pic:blipFill>
                  <pic:spPr>
                    <a:xfrm>
                      <a:off x="0" y="0"/>
                      <a:ext cx="2516123" cy="446775"/>
                    </a:xfrm>
                    <a:prstGeom prst="rect">
                      <a:avLst/>
                    </a:prstGeom>
                  </pic:spPr>
                </pic:pic>
              </a:graphicData>
            </a:graphic>
          </wp:anchor>
        </w:drawing>
      </w:r>
      <w:r w:rsidRPr="0006346A">
        <w:rPr>
          <w:position w:val="6"/>
          <w:sz w:val="10"/>
          <w:lang w:val="en-GB"/>
        </w:rPr>
        <w:t xml:space="preserve">1 </w:t>
      </w:r>
      <w:r w:rsidRPr="0006346A">
        <w:rPr>
          <w:rFonts w:ascii="Times New Roman" w:hAnsi="Times New Roman"/>
          <w:sz w:val="16"/>
          <w:lang w:val="en-GB"/>
        </w:rPr>
        <w:t xml:space="preserve">The </w:t>
      </w:r>
      <w:r w:rsidRPr="0006346A">
        <w:rPr>
          <w:sz w:val="16"/>
          <w:lang w:val="en-GB"/>
        </w:rPr>
        <w:t>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p w14:paraId="48714F38" w14:textId="77777777" w:rsidR="005D3EA2" w:rsidRPr="0006346A" w:rsidRDefault="005D3EA2" w:rsidP="005D3EA2">
      <w:pPr>
        <w:spacing w:line="247" w:lineRule="auto"/>
        <w:jc w:val="both"/>
        <w:rPr>
          <w:sz w:val="16"/>
          <w:lang w:val="en-GB"/>
        </w:rPr>
        <w:sectPr w:rsidR="005D3EA2" w:rsidRPr="0006346A">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RPr="0006346A" w14:paraId="5CEED55A" w14:textId="77777777" w:rsidTr="0006346A">
        <w:trPr>
          <w:trHeight w:val="609"/>
        </w:trPr>
        <w:tc>
          <w:tcPr>
            <w:tcW w:w="708" w:type="dxa"/>
          </w:tcPr>
          <w:p w14:paraId="3DF8E472" w14:textId="77777777" w:rsidR="005D3EA2" w:rsidRPr="0006346A" w:rsidRDefault="005D3EA2" w:rsidP="0006346A">
            <w:pPr>
              <w:pStyle w:val="TableParagraph"/>
              <w:rPr>
                <w:rFonts w:ascii="Times New Roman"/>
                <w:sz w:val="18"/>
                <w:lang w:val="en-GB"/>
              </w:rPr>
            </w:pPr>
          </w:p>
        </w:tc>
        <w:tc>
          <w:tcPr>
            <w:tcW w:w="1418" w:type="dxa"/>
          </w:tcPr>
          <w:p w14:paraId="1060BFBC" w14:textId="77777777" w:rsidR="005D3EA2" w:rsidRPr="0006346A" w:rsidRDefault="005D3EA2" w:rsidP="0006346A">
            <w:pPr>
              <w:pStyle w:val="TableParagraph"/>
              <w:spacing w:before="10"/>
              <w:rPr>
                <w:sz w:val="14"/>
                <w:lang w:val="en-GB"/>
              </w:rPr>
            </w:pPr>
          </w:p>
          <w:p w14:paraId="6AA84C5C"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417" w:type="dxa"/>
          </w:tcPr>
          <w:p w14:paraId="5586670C" w14:textId="77777777" w:rsidR="005D3EA2" w:rsidRPr="0006346A" w:rsidRDefault="005D3EA2" w:rsidP="0006346A">
            <w:pPr>
              <w:pStyle w:val="TableParagraph"/>
              <w:spacing w:before="9"/>
              <w:rPr>
                <w:sz w:val="17"/>
                <w:lang w:val="en-GB"/>
              </w:rPr>
            </w:pPr>
          </w:p>
          <w:p w14:paraId="202C1A58" w14:textId="77777777"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7" w:type="dxa"/>
          </w:tcPr>
          <w:p w14:paraId="56FB536C" w14:textId="77777777" w:rsidR="005D3EA2" w:rsidRPr="0006346A" w:rsidRDefault="005D3EA2" w:rsidP="0006346A">
            <w:pPr>
              <w:pStyle w:val="TableParagraph"/>
              <w:spacing w:before="10"/>
              <w:rPr>
                <w:sz w:val="14"/>
                <w:lang w:val="en-GB"/>
              </w:rPr>
            </w:pPr>
          </w:p>
          <w:p w14:paraId="02BC2B95" w14:textId="77777777" w:rsidR="005D3EA2" w:rsidRPr="0006346A" w:rsidRDefault="005D3EA2" w:rsidP="0006346A">
            <w:pPr>
              <w:pStyle w:val="TableParagraph"/>
              <w:ind w:left="219"/>
              <w:rPr>
                <w:b/>
                <w:sz w:val="20"/>
                <w:lang w:val="en-GB"/>
              </w:rPr>
            </w:pPr>
            <w:r w:rsidRPr="0006346A">
              <w:rPr>
                <w:b/>
                <w:color w:val="009FDF"/>
                <w:sz w:val="20"/>
                <w:lang w:val="en-GB"/>
              </w:rPr>
              <w:t>General description</w:t>
            </w:r>
          </w:p>
        </w:tc>
        <w:tc>
          <w:tcPr>
            <w:tcW w:w="6159" w:type="dxa"/>
          </w:tcPr>
          <w:p w14:paraId="07E0A256" w14:textId="77777777" w:rsidR="005D3EA2" w:rsidRPr="0006346A" w:rsidRDefault="005D3EA2" w:rsidP="0006346A">
            <w:pPr>
              <w:pStyle w:val="TableParagraph"/>
              <w:spacing w:before="10"/>
              <w:rPr>
                <w:sz w:val="14"/>
                <w:lang w:val="en-GB"/>
              </w:rPr>
            </w:pPr>
          </w:p>
          <w:p w14:paraId="4FC0815B" w14:textId="77777777" w:rsidR="005D3EA2" w:rsidRPr="0006346A" w:rsidRDefault="005D3EA2" w:rsidP="0006346A">
            <w:pPr>
              <w:pStyle w:val="TableParagraph"/>
              <w:ind w:left="222"/>
              <w:rPr>
                <w:b/>
                <w:sz w:val="20"/>
                <w:lang w:val="en-GB"/>
              </w:rPr>
            </w:pPr>
            <w:r w:rsidRPr="0006346A">
              <w:rPr>
                <w:b/>
                <w:color w:val="009FDF"/>
                <w:sz w:val="20"/>
                <w:lang w:val="en-GB"/>
              </w:rPr>
              <w:t>IALA Specification</w:t>
            </w:r>
          </w:p>
        </w:tc>
        <w:tc>
          <w:tcPr>
            <w:tcW w:w="2659" w:type="dxa"/>
          </w:tcPr>
          <w:p w14:paraId="272F4ECD" w14:textId="77777777" w:rsidR="005D3EA2" w:rsidRPr="0006346A" w:rsidRDefault="005D3EA2" w:rsidP="0006346A">
            <w:pPr>
              <w:pStyle w:val="TableParagraph"/>
              <w:spacing w:before="60"/>
              <w:ind w:left="221" w:right="224"/>
              <w:rPr>
                <w:b/>
                <w:sz w:val="20"/>
                <w:lang w:val="en-GB"/>
              </w:rPr>
            </w:pPr>
            <w:r w:rsidRPr="0006346A">
              <w:rPr>
                <w:b/>
                <w:color w:val="009FDF"/>
                <w:sz w:val="20"/>
                <w:lang w:val="en-GB"/>
              </w:rPr>
              <w:t>Particular use in the IALA Maritime Buoyage System</w:t>
            </w:r>
          </w:p>
        </w:tc>
      </w:tr>
      <w:tr w:rsidR="005D3EA2" w:rsidRPr="0006346A" w14:paraId="0E9FAA3F" w14:textId="77777777" w:rsidTr="0006346A">
        <w:trPr>
          <w:trHeight w:val="316"/>
        </w:trPr>
        <w:tc>
          <w:tcPr>
            <w:tcW w:w="708" w:type="dxa"/>
            <w:tcBorders>
              <w:bottom w:val="nil"/>
            </w:tcBorders>
          </w:tcPr>
          <w:p w14:paraId="517BD774" w14:textId="77777777" w:rsidR="005D3EA2" w:rsidRPr="0006346A" w:rsidRDefault="005D3EA2" w:rsidP="0006346A">
            <w:pPr>
              <w:pStyle w:val="TableParagraph"/>
              <w:spacing w:before="59" w:line="237" w:lineRule="exact"/>
              <w:ind w:left="201" w:right="202"/>
              <w:jc w:val="center"/>
              <w:rPr>
                <w:sz w:val="20"/>
                <w:lang w:val="en-GB"/>
              </w:rPr>
            </w:pPr>
            <w:r w:rsidRPr="0006346A">
              <w:rPr>
                <w:sz w:val="20"/>
                <w:lang w:val="en-GB"/>
              </w:rPr>
              <w:t>4.4</w:t>
            </w:r>
          </w:p>
        </w:tc>
        <w:tc>
          <w:tcPr>
            <w:tcW w:w="1418" w:type="dxa"/>
            <w:tcBorders>
              <w:bottom w:val="nil"/>
            </w:tcBorders>
          </w:tcPr>
          <w:p w14:paraId="17055D5A" w14:textId="77777777" w:rsidR="005D3EA2" w:rsidRPr="0006346A" w:rsidRDefault="005D3EA2" w:rsidP="0006346A">
            <w:pPr>
              <w:pStyle w:val="TableParagraph"/>
              <w:spacing w:before="59" w:line="237" w:lineRule="exact"/>
              <w:ind w:left="220"/>
              <w:rPr>
                <w:sz w:val="20"/>
                <w:lang w:val="en-GB"/>
              </w:rPr>
            </w:pPr>
            <w:r w:rsidRPr="0006346A">
              <w:rPr>
                <w:sz w:val="20"/>
                <w:lang w:val="en-GB"/>
              </w:rPr>
              <w:t>Composite</w:t>
            </w:r>
          </w:p>
        </w:tc>
        <w:tc>
          <w:tcPr>
            <w:tcW w:w="1417" w:type="dxa"/>
            <w:tcBorders>
              <w:bottom w:val="nil"/>
            </w:tcBorders>
          </w:tcPr>
          <w:p w14:paraId="43DB01DD" w14:textId="77777777" w:rsidR="005D3EA2" w:rsidRPr="0006346A" w:rsidRDefault="005D3EA2" w:rsidP="0006346A">
            <w:pPr>
              <w:pStyle w:val="TableParagraph"/>
              <w:spacing w:before="59" w:line="237" w:lineRule="exact"/>
              <w:ind w:left="219"/>
              <w:rPr>
                <w:sz w:val="20"/>
                <w:lang w:val="en-GB"/>
              </w:rPr>
            </w:pPr>
            <w:r w:rsidRPr="0006346A">
              <w:rPr>
                <w:sz w:val="20"/>
                <w:lang w:val="en-GB"/>
              </w:rPr>
              <w:t>Fl(# + #)</w:t>
            </w:r>
          </w:p>
        </w:tc>
        <w:tc>
          <w:tcPr>
            <w:tcW w:w="2487" w:type="dxa"/>
            <w:tcBorders>
              <w:bottom w:val="nil"/>
            </w:tcBorders>
          </w:tcPr>
          <w:p w14:paraId="43E34FA8" w14:textId="77777777" w:rsidR="005D3EA2" w:rsidRPr="0006346A" w:rsidRDefault="005D3EA2" w:rsidP="0006346A">
            <w:pPr>
              <w:pStyle w:val="TableParagraph"/>
              <w:spacing w:before="59" w:line="237" w:lineRule="exact"/>
              <w:ind w:left="220"/>
              <w:rPr>
                <w:sz w:val="20"/>
                <w:lang w:val="en-GB"/>
              </w:rPr>
            </w:pPr>
            <w:r w:rsidRPr="0006346A">
              <w:rPr>
                <w:sz w:val="20"/>
                <w:lang w:val="en-GB"/>
              </w:rPr>
              <w:t>A light similar to a</w:t>
            </w:r>
          </w:p>
        </w:tc>
        <w:tc>
          <w:tcPr>
            <w:tcW w:w="6159" w:type="dxa"/>
            <w:vMerge w:val="restart"/>
          </w:tcPr>
          <w:p w14:paraId="0273A7BE" w14:textId="77777777" w:rsidR="005D3EA2" w:rsidRPr="0006346A" w:rsidRDefault="005D3EA2" w:rsidP="0006346A">
            <w:pPr>
              <w:pStyle w:val="TableParagraph"/>
              <w:spacing w:before="59"/>
              <w:ind w:left="221" w:right="307"/>
              <w:rPr>
                <w:sz w:val="20"/>
                <w:lang w:val="en-GB"/>
              </w:rPr>
            </w:pPr>
            <w:r w:rsidRPr="0006346A">
              <w:rPr>
                <w:sz w:val="20"/>
                <w:lang w:val="en-GB"/>
              </w:rPr>
              <w:t>Light characters should be restricted to (2 + 1) flashes in general, and should be (3 + 1) flashes only as an exception.</w:t>
            </w:r>
          </w:p>
          <w:p w14:paraId="29F6D0FB" w14:textId="77777777" w:rsidR="005D3EA2" w:rsidRPr="0006346A" w:rsidRDefault="005D3EA2" w:rsidP="0006346A">
            <w:pPr>
              <w:pStyle w:val="TableParagraph"/>
              <w:rPr>
                <w:sz w:val="20"/>
                <w:lang w:val="en-GB"/>
              </w:rPr>
            </w:pPr>
          </w:p>
          <w:p w14:paraId="7CBC066C" w14:textId="77777777" w:rsidR="005D3EA2" w:rsidRPr="0006346A" w:rsidRDefault="005D3EA2" w:rsidP="0006346A">
            <w:pPr>
              <w:pStyle w:val="TableParagraph"/>
              <w:spacing w:before="9"/>
              <w:rPr>
                <w:sz w:val="17"/>
                <w:lang w:val="en-GB"/>
              </w:rPr>
            </w:pPr>
          </w:p>
          <w:p w14:paraId="544F5AE3" w14:textId="77777777" w:rsidR="005D3EA2" w:rsidRPr="0006346A" w:rsidRDefault="005D3EA2" w:rsidP="0006346A">
            <w:pPr>
              <w:pStyle w:val="TableParagraph"/>
              <w:spacing w:line="242" w:lineRule="exact"/>
              <w:ind w:left="5211"/>
              <w:rPr>
                <w:sz w:val="20"/>
                <w:lang w:val="en-GB"/>
              </w:rPr>
            </w:pPr>
            <w:r w:rsidRPr="0006346A">
              <w:rPr>
                <w:sz w:val="20"/>
                <w:lang w:val="en-GB"/>
              </w:rPr>
              <w:t>d’’ ≥ d’</w:t>
            </w:r>
          </w:p>
          <w:p w14:paraId="035EA7D6" w14:textId="77777777" w:rsidR="005D3EA2" w:rsidRPr="0006346A" w:rsidRDefault="005D3EA2" w:rsidP="0006346A">
            <w:pPr>
              <w:pStyle w:val="TableParagraph"/>
              <w:tabs>
                <w:tab w:val="left" w:pos="5211"/>
              </w:tabs>
              <w:spacing w:line="302" w:lineRule="exact"/>
              <w:ind w:left="221"/>
              <w:rPr>
                <w:sz w:val="20"/>
                <w:lang w:val="en-GB"/>
              </w:rPr>
            </w:pPr>
            <w:r w:rsidRPr="0006346A">
              <w:rPr>
                <w:sz w:val="18"/>
                <w:lang w:val="en-GB"/>
              </w:rPr>
              <w:t>Fl(2+1)</w:t>
            </w:r>
            <w:r w:rsidRPr="0006346A">
              <w:rPr>
                <w:sz w:val="18"/>
                <w:lang w:val="en-GB"/>
              </w:rPr>
              <w:tab/>
            </w:r>
            <w:r w:rsidRPr="0006346A">
              <w:rPr>
                <w:position w:val="12"/>
                <w:sz w:val="20"/>
                <w:lang w:val="en-GB"/>
              </w:rPr>
              <w:t>d’ ≥ 3</w:t>
            </w:r>
            <w:r w:rsidRPr="0006346A">
              <w:rPr>
                <w:spacing w:val="-3"/>
                <w:position w:val="12"/>
                <w:sz w:val="20"/>
                <w:lang w:val="en-GB"/>
              </w:rPr>
              <w:t xml:space="preserve"> </w:t>
            </w:r>
            <w:r w:rsidRPr="0006346A">
              <w:rPr>
                <w:position w:val="12"/>
                <w:sz w:val="20"/>
                <w:lang w:val="en-GB"/>
              </w:rPr>
              <w:t>d</w:t>
            </w:r>
          </w:p>
          <w:p w14:paraId="61596966" w14:textId="77777777" w:rsidR="005D3EA2" w:rsidRPr="0006346A" w:rsidRDefault="005D3EA2" w:rsidP="0006346A">
            <w:pPr>
              <w:pStyle w:val="TableParagraph"/>
              <w:tabs>
                <w:tab w:val="left" w:pos="5211"/>
              </w:tabs>
              <w:spacing w:line="182" w:lineRule="auto"/>
              <w:ind w:left="1323" w:right="435" w:firstLine="3888"/>
              <w:rPr>
                <w:sz w:val="20"/>
                <w:lang w:val="en-GB"/>
              </w:rPr>
            </w:pPr>
            <w:r w:rsidRPr="0006346A">
              <w:rPr>
                <w:sz w:val="20"/>
                <w:lang w:val="en-GB"/>
              </w:rPr>
              <w:t>d ≥ l Example:  d’’ = 9 s;  d’ = 3 s;  d = 1 s;  l</w:t>
            </w:r>
            <w:r w:rsidRPr="0006346A">
              <w:rPr>
                <w:spacing w:val="-9"/>
                <w:sz w:val="20"/>
                <w:lang w:val="en-GB"/>
              </w:rPr>
              <w:t xml:space="preserve"> </w:t>
            </w:r>
            <w:r w:rsidRPr="0006346A">
              <w:rPr>
                <w:sz w:val="20"/>
                <w:lang w:val="en-GB"/>
              </w:rPr>
              <w:t>=</w:t>
            </w:r>
            <w:r w:rsidRPr="0006346A">
              <w:rPr>
                <w:spacing w:val="-1"/>
                <w:sz w:val="20"/>
                <w:lang w:val="en-GB"/>
              </w:rPr>
              <w:t xml:space="preserve"> </w:t>
            </w:r>
            <w:r w:rsidRPr="0006346A">
              <w:rPr>
                <w:sz w:val="20"/>
                <w:lang w:val="en-GB"/>
              </w:rPr>
              <w:t>1</w:t>
            </w:r>
            <w:r w:rsidRPr="0006346A">
              <w:rPr>
                <w:sz w:val="20"/>
                <w:lang w:val="en-GB"/>
              </w:rPr>
              <w:tab/>
            </w:r>
            <w:r w:rsidRPr="0006346A">
              <w:rPr>
                <w:position w:val="-5"/>
                <w:sz w:val="20"/>
                <w:lang w:val="en-GB"/>
              </w:rPr>
              <w:t>c ≥ 1</w:t>
            </w:r>
            <w:r w:rsidRPr="0006346A">
              <w:rPr>
                <w:spacing w:val="1"/>
                <w:position w:val="-5"/>
                <w:sz w:val="20"/>
                <w:lang w:val="en-GB"/>
              </w:rPr>
              <w:t xml:space="preserve"> </w:t>
            </w:r>
            <w:r w:rsidRPr="0006346A">
              <w:rPr>
                <w:spacing w:val="-17"/>
                <w:position w:val="-5"/>
                <w:sz w:val="20"/>
                <w:lang w:val="en-GB"/>
              </w:rPr>
              <w:t>s</w:t>
            </w:r>
          </w:p>
          <w:p w14:paraId="3E2D51C9" w14:textId="77777777" w:rsidR="005D3EA2" w:rsidRPr="0006346A" w:rsidRDefault="005D3EA2" w:rsidP="0006346A">
            <w:pPr>
              <w:pStyle w:val="TableParagraph"/>
              <w:spacing w:line="197" w:lineRule="exact"/>
              <w:ind w:left="1277"/>
              <w:rPr>
                <w:sz w:val="20"/>
                <w:lang w:val="en-GB"/>
              </w:rPr>
            </w:pPr>
            <w:r w:rsidRPr="0006346A">
              <w:rPr>
                <w:sz w:val="20"/>
                <w:lang w:val="en-GB"/>
              </w:rPr>
              <w:t>s; c = 2 s; p = 16 s</w:t>
            </w:r>
          </w:p>
        </w:tc>
        <w:tc>
          <w:tcPr>
            <w:tcW w:w="2659" w:type="dxa"/>
            <w:tcBorders>
              <w:bottom w:val="nil"/>
            </w:tcBorders>
          </w:tcPr>
          <w:p w14:paraId="6BA75CCA" w14:textId="77777777" w:rsidR="005D3EA2" w:rsidRPr="0006346A" w:rsidRDefault="005D3EA2" w:rsidP="0006346A">
            <w:pPr>
              <w:pStyle w:val="TableParagraph"/>
              <w:spacing w:before="59" w:line="237" w:lineRule="exact"/>
              <w:ind w:left="221"/>
              <w:rPr>
                <w:sz w:val="20"/>
                <w:lang w:val="en-GB"/>
              </w:rPr>
            </w:pPr>
            <w:r w:rsidRPr="0006346A">
              <w:rPr>
                <w:sz w:val="20"/>
                <w:lang w:val="en-GB"/>
              </w:rPr>
              <w:t>A composite</w:t>
            </w:r>
          </w:p>
        </w:tc>
      </w:tr>
      <w:tr w:rsidR="005D3EA2" w:rsidRPr="0006346A" w14:paraId="019D31D1" w14:textId="77777777" w:rsidTr="0006346A">
        <w:trPr>
          <w:trHeight w:val="722"/>
        </w:trPr>
        <w:tc>
          <w:tcPr>
            <w:tcW w:w="708" w:type="dxa"/>
            <w:tcBorders>
              <w:top w:val="nil"/>
              <w:bottom w:val="nil"/>
            </w:tcBorders>
          </w:tcPr>
          <w:p w14:paraId="1E52E5EA" w14:textId="77777777" w:rsidR="005D3EA2" w:rsidRPr="0006346A" w:rsidRDefault="005D3EA2" w:rsidP="0006346A">
            <w:pPr>
              <w:pStyle w:val="TableParagraph"/>
              <w:rPr>
                <w:rFonts w:ascii="Times New Roman"/>
                <w:sz w:val="18"/>
                <w:lang w:val="en-GB"/>
              </w:rPr>
            </w:pPr>
          </w:p>
        </w:tc>
        <w:tc>
          <w:tcPr>
            <w:tcW w:w="1418" w:type="dxa"/>
            <w:tcBorders>
              <w:top w:val="nil"/>
              <w:bottom w:val="nil"/>
            </w:tcBorders>
          </w:tcPr>
          <w:p w14:paraId="6D4B103B" w14:textId="77777777" w:rsidR="005D3EA2" w:rsidRPr="0006346A" w:rsidRDefault="005D3EA2" w:rsidP="0006346A">
            <w:pPr>
              <w:pStyle w:val="TableParagraph"/>
              <w:spacing w:line="221" w:lineRule="exact"/>
              <w:ind w:left="220"/>
              <w:rPr>
                <w:sz w:val="20"/>
                <w:lang w:val="en-GB"/>
              </w:rPr>
            </w:pPr>
            <w:r w:rsidRPr="0006346A">
              <w:rPr>
                <w:sz w:val="20"/>
                <w:lang w:val="en-GB"/>
              </w:rPr>
              <w:t>group-</w:t>
            </w:r>
            <w:proofErr w:type="spellStart"/>
            <w:r w:rsidRPr="0006346A">
              <w:rPr>
                <w:sz w:val="20"/>
                <w:lang w:val="en-GB"/>
              </w:rPr>
              <w:t>flashi</w:t>
            </w:r>
            <w:proofErr w:type="spellEnd"/>
          </w:p>
          <w:p w14:paraId="73BA998C" w14:textId="77777777" w:rsidR="005D3EA2" w:rsidRPr="0006346A" w:rsidRDefault="005D3EA2" w:rsidP="0006346A">
            <w:pPr>
              <w:pStyle w:val="TableParagraph"/>
              <w:ind w:left="220"/>
              <w:rPr>
                <w:sz w:val="20"/>
                <w:lang w:val="en-GB"/>
              </w:rPr>
            </w:pPr>
            <w:r w:rsidRPr="0006346A">
              <w:rPr>
                <w:sz w:val="20"/>
                <w:lang w:val="en-GB"/>
              </w:rPr>
              <w:t>ng light</w:t>
            </w:r>
          </w:p>
        </w:tc>
        <w:tc>
          <w:tcPr>
            <w:tcW w:w="1417" w:type="dxa"/>
            <w:tcBorders>
              <w:top w:val="nil"/>
              <w:bottom w:val="nil"/>
            </w:tcBorders>
          </w:tcPr>
          <w:p w14:paraId="58A18246" w14:textId="77777777" w:rsidR="005D3EA2" w:rsidRPr="0006346A" w:rsidRDefault="005D3EA2" w:rsidP="0006346A">
            <w:pPr>
              <w:pStyle w:val="TableParagraph"/>
              <w:spacing w:before="36"/>
              <w:ind w:left="219"/>
              <w:rPr>
                <w:sz w:val="20"/>
                <w:lang w:val="en-GB"/>
              </w:rPr>
            </w:pPr>
            <w:r w:rsidRPr="0006346A">
              <w:rPr>
                <w:sz w:val="20"/>
                <w:lang w:val="en-GB"/>
              </w:rPr>
              <w:t>e.g.</w:t>
            </w:r>
          </w:p>
          <w:p w14:paraId="470F9F5B" w14:textId="77777777" w:rsidR="005D3EA2" w:rsidRPr="0006346A" w:rsidRDefault="005D3EA2" w:rsidP="0006346A">
            <w:pPr>
              <w:pStyle w:val="TableParagraph"/>
              <w:spacing w:before="61"/>
              <w:ind w:left="219"/>
              <w:rPr>
                <w:sz w:val="20"/>
                <w:lang w:val="en-GB"/>
              </w:rPr>
            </w:pPr>
            <w:r w:rsidRPr="0006346A">
              <w:rPr>
                <w:sz w:val="20"/>
                <w:lang w:val="en-GB"/>
              </w:rPr>
              <w:t>Fl(2 + 1)</w:t>
            </w:r>
          </w:p>
        </w:tc>
        <w:tc>
          <w:tcPr>
            <w:tcW w:w="2487" w:type="dxa"/>
            <w:tcBorders>
              <w:top w:val="nil"/>
              <w:bottom w:val="nil"/>
            </w:tcBorders>
          </w:tcPr>
          <w:p w14:paraId="3D613D6D" w14:textId="77777777" w:rsidR="005D3EA2" w:rsidRPr="0006346A" w:rsidRDefault="005D3EA2" w:rsidP="0006346A">
            <w:pPr>
              <w:pStyle w:val="TableParagraph"/>
              <w:spacing w:line="221" w:lineRule="exact"/>
              <w:ind w:left="220"/>
              <w:rPr>
                <w:sz w:val="20"/>
                <w:lang w:val="en-GB"/>
              </w:rPr>
            </w:pPr>
            <w:r w:rsidRPr="0006346A">
              <w:rPr>
                <w:sz w:val="20"/>
                <w:lang w:val="en-GB"/>
              </w:rPr>
              <w:t>group-flashing light</w:t>
            </w:r>
          </w:p>
          <w:p w14:paraId="567E507E" w14:textId="77777777" w:rsidR="005D3EA2" w:rsidRPr="0006346A" w:rsidRDefault="005D3EA2" w:rsidP="0006346A">
            <w:pPr>
              <w:pStyle w:val="TableParagraph"/>
              <w:spacing w:line="244" w:lineRule="exact"/>
              <w:ind w:left="220"/>
              <w:rPr>
                <w:sz w:val="20"/>
                <w:lang w:val="en-GB"/>
              </w:rPr>
            </w:pPr>
            <w:r w:rsidRPr="0006346A">
              <w:rPr>
                <w:sz w:val="20"/>
                <w:lang w:val="en-GB"/>
              </w:rPr>
              <w:t>except that successive</w:t>
            </w:r>
          </w:p>
          <w:p w14:paraId="46E2E011" w14:textId="77777777" w:rsidR="005D3EA2" w:rsidRPr="0006346A" w:rsidRDefault="005D3EA2" w:rsidP="0006346A">
            <w:pPr>
              <w:pStyle w:val="TableParagraph"/>
              <w:spacing w:line="237" w:lineRule="exact"/>
              <w:ind w:left="220"/>
              <w:rPr>
                <w:sz w:val="20"/>
                <w:lang w:val="en-GB"/>
              </w:rPr>
            </w:pPr>
            <w:r w:rsidRPr="0006346A">
              <w:rPr>
                <w:sz w:val="20"/>
                <w:lang w:val="en-GB"/>
              </w:rPr>
              <w:t>groups in a period have</w:t>
            </w:r>
          </w:p>
        </w:tc>
        <w:tc>
          <w:tcPr>
            <w:tcW w:w="6159" w:type="dxa"/>
            <w:vMerge/>
            <w:tcBorders>
              <w:top w:val="nil"/>
            </w:tcBorders>
          </w:tcPr>
          <w:p w14:paraId="08BAD468" w14:textId="77777777" w:rsidR="005D3EA2" w:rsidRPr="0006346A" w:rsidRDefault="005D3EA2" w:rsidP="0006346A">
            <w:pPr>
              <w:rPr>
                <w:sz w:val="2"/>
                <w:szCs w:val="2"/>
                <w:lang w:val="en-GB"/>
              </w:rPr>
            </w:pPr>
          </w:p>
        </w:tc>
        <w:tc>
          <w:tcPr>
            <w:tcW w:w="2659" w:type="dxa"/>
            <w:tcBorders>
              <w:top w:val="nil"/>
              <w:bottom w:val="nil"/>
            </w:tcBorders>
          </w:tcPr>
          <w:p w14:paraId="0273404C" w14:textId="77777777" w:rsidR="005D3EA2" w:rsidRPr="0006346A" w:rsidRDefault="005D3EA2" w:rsidP="0006346A">
            <w:pPr>
              <w:pStyle w:val="TableParagraph"/>
              <w:spacing w:line="221" w:lineRule="exact"/>
              <w:ind w:left="221"/>
              <w:rPr>
                <w:sz w:val="20"/>
                <w:lang w:val="en-GB"/>
              </w:rPr>
            </w:pPr>
            <w:r w:rsidRPr="0006346A">
              <w:rPr>
                <w:sz w:val="20"/>
                <w:lang w:val="en-GB"/>
              </w:rPr>
              <w:t xml:space="preserve">group-flashing </w:t>
            </w:r>
            <w:r w:rsidRPr="0006346A">
              <w:rPr>
                <w:i/>
                <w:sz w:val="20"/>
                <w:lang w:val="en-GB"/>
              </w:rPr>
              <w:t xml:space="preserve">Red </w:t>
            </w:r>
            <w:r w:rsidRPr="0006346A">
              <w:rPr>
                <w:sz w:val="20"/>
                <w:lang w:val="en-GB"/>
              </w:rPr>
              <w:t>or</w:t>
            </w:r>
          </w:p>
          <w:p w14:paraId="1A766506" w14:textId="77777777" w:rsidR="005D3EA2" w:rsidRPr="0006346A" w:rsidRDefault="005D3EA2" w:rsidP="0006346A">
            <w:pPr>
              <w:pStyle w:val="TableParagraph"/>
              <w:spacing w:line="244" w:lineRule="exact"/>
              <w:ind w:left="221"/>
              <w:rPr>
                <w:sz w:val="20"/>
                <w:lang w:val="en-GB"/>
              </w:rPr>
            </w:pPr>
            <w:r w:rsidRPr="0006346A">
              <w:rPr>
                <w:i/>
                <w:sz w:val="20"/>
                <w:lang w:val="en-GB"/>
              </w:rPr>
              <w:t xml:space="preserve">Green </w:t>
            </w:r>
            <w:r w:rsidRPr="0006346A">
              <w:rPr>
                <w:sz w:val="20"/>
                <w:lang w:val="en-GB"/>
              </w:rPr>
              <w:t>light with a group of</w:t>
            </w:r>
          </w:p>
          <w:p w14:paraId="4B0E609D" w14:textId="77777777" w:rsidR="005D3EA2" w:rsidRPr="0006346A" w:rsidRDefault="005D3EA2" w:rsidP="0006346A">
            <w:pPr>
              <w:pStyle w:val="TableParagraph"/>
              <w:spacing w:line="237" w:lineRule="exact"/>
              <w:ind w:left="221"/>
              <w:rPr>
                <w:sz w:val="20"/>
                <w:lang w:val="en-GB"/>
              </w:rPr>
            </w:pPr>
            <w:r w:rsidRPr="0006346A">
              <w:rPr>
                <w:sz w:val="20"/>
                <w:lang w:val="en-GB"/>
              </w:rPr>
              <w:t>(2 + 1) flashes indicates a</w:t>
            </w:r>
          </w:p>
        </w:tc>
      </w:tr>
      <w:tr w:rsidR="005D3EA2" w:rsidRPr="0006346A" w14:paraId="359BC8FB" w14:textId="77777777" w:rsidTr="0006346A">
        <w:trPr>
          <w:trHeight w:val="234"/>
        </w:trPr>
        <w:tc>
          <w:tcPr>
            <w:tcW w:w="708" w:type="dxa"/>
            <w:tcBorders>
              <w:top w:val="nil"/>
              <w:bottom w:val="nil"/>
            </w:tcBorders>
          </w:tcPr>
          <w:p w14:paraId="068CDD0C" w14:textId="77777777" w:rsidR="005D3EA2" w:rsidRPr="0006346A" w:rsidRDefault="005D3EA2" w:rsidP="0006346A">
            <w:pPr>
              <w:pStyle w:val="TableParagraph"/>
              <w:rPr>
                <w:rFonts w:ascii="Times New Roman"/>
                <w:sz w:val="16"/>
                <w:lang w:val="en-GB"/>
              </w:rPr>
            </w:pPr>
          </w:p>
        </w:tc>
        <w:tc>
          <w:tcPr>
            <w:tcW w:w="1418" w:type="dxa"/>
            <w:tcBorders>
              <w:top w:val="nil"/>
              <w:bottom w:val="nil"/>
            </w:tcBorders>
          </w:tcPr>
          <w:p w14:paraId="6508B8BA" w14:textId="77777777" w:rsidR="005D3EA2" w:rsidRPr="0006346A" w:rsidRDefault="005D3EA2" w:rsidP="0006346A">
            <w:pPr>
              <w:pStyle w:val="TableParagraph"/>
              <w:rPr>
                <w:rFonts w:ascii="Times New Roman"/>
                <w:sz w:val="16"/>
                <w:lang w:val="en-GB"/>
              </w:rPr>
            </w:pPr>
          </w:p>
        </w:tc>
        <w:tc>
          <w:tcPr>
            <w:tcW w:w="1417" w:type="dxa"/>
            <w:tcBorders>
              <w:top w:val="nil"/>
              <w:bottom w:val="nil"/>
            </w:tcBorders>
          </w:tcPr>
          <w:p w14:paraId="1AA392B8" w14:textId="77777777" w:rsidR="005D3EA2" w:rsidRPr="0006346A" w:rsidRDefault="005D3EA2" w:rsidP="0006346A">
            <w:pPr>
              <w:pStyle w:val="TableParagraph"/>
              <w:rPr>
                <w:rFonts w:ascii="Times New Roman"/>
                <w:sz w:val="16"/>
                <w:lang w:val="en-GB"/>
              </w:rPr>
            </w:pPr>
          </w:p>
        </w:tc>
        <w:tc>
          <w:tcPr>
            <w:tcW w:w="2487" w:type="dxa"/>
            <w:tcBorders>
              <w:top w:val="nil"/>
              <w:bottom w:val="nil"/>
            </w:tcBorders>
          </w:tcPr>
          <w:p w14:paraId="10405A97" w14:textId="77777777" w:rsidR="005D3EA2" w:rsidRPr="0006346A" w:rsidRDefault="005D3EA2" w:rsidP="0006346A">
            <w:pPr>
              <w:pStyle w:val="TableParagraph"/>
              <w:spacing w:line="214" w:lineRule="exact"/>
              <w:ind w:left="220"/>
              <w:rPr>
                <w:sz w:val="20"/>
                <w:lang w:val="en-GB"/>
              </w:rPr>
            </w:pPr>
            <w:r w:rsidRPr="0006346A">
              <w:rPr>
                <w:sz w:val="20"/>
                <w:lang w:val="en-GB"/>
              </w:rPr>
              <w:t>different numbers of</w:t>
            </w:r>
          </w:p>
        </w:tc>
        <w:tc>
          <w:tcPr>
            <w:tcW w:w="6159" w:type="dxa"/>
            <w:vMerge/>
            <w:tcBorders>
              <w:top w:val="nil"/>
            </w:tcBorders>
          </w:tcPr>
          <w:p w14:paraId="0FDFF9BF" w14:textId="77777777" w:rsidR="005D3EA2" w:rsidRPr="0006346A" w:rsidRDefault="005D3EA2" w:rsidP="0006346A">
            <w:pPr>
              <w:rPr>
                <w:sz w:val="2"/>
                <w:szCs w:val="2"/>
                <w:lang w:val="en-GB"/>
              </w:rPr>
            </w:pPr>
          </w:p>
        </w:tc>
        <w:tc>
          <w:tcPr>
            <w:tcW w:w="2659" w:type="dxa"/>
            <w:tcBorders>
              <w:top w:val="nil"/>
              <w:bottom w:val="nil"/>
            </w:tcBorders>
          </w:tcPr>
          <w:p w14:paraId="1E7CD248" w14:textId="77777777" w:rsidR="005D3EA2" w:rsidRPr="0006346A" w:rsidRDefault="005D3EA2" w:rsidP="0006346A">
            <w:pPr>
              <w:pStyle w:val="TableParagraph"/>
              <w:spacing w:line="214" w:lineRule="exact"/>
              <w:ind w:left="221"/>
              <w:rPr>
                <w:sz w:val="20"/>
                <w:lang w:val="en-GB"/>
              </w:rPr>
            </w:pPr>
            <w:r w:rsidRPr="0006346A">
              <w:rPr>
                <w:sz w:val="20"/>
                <w:lang w:val="en-GB"/>
              </w:rPr>
              <w:t>modified lateral</w:t>
            </w:r>
          </w:p>
        </w:tc>
      </w:tr>
      <w:tr w:rsidR="005D3EA2" w:rsidRPr="0006346A" w14:paraId="4AB5FE12" w14:textId="77777777" w:rsidTr="0006346A">
        <w:trPr>
          <w:trHeight w:val="264"/>
        </w:trPr>
        <w:tc>
          <w:tcPr>
            <w:tcW w:w="708" w:type="dxa"/>
            <w:tcBorders>
              <w:top w:val="nil"/>
              <w:bottom w:val="nil"/>
            </w:tcBorders>
          </w:tcPr>
          <w:p w14:paraId="347A2132" w14:textId="77777777" w:rsidR="005D3EA2" w:rsidRPr="0006346A" w:rsidRDefault="005D3EA2" w:rsidP="0006346A">
            <w:pPr>
              <w:pStyle w:val="TableParagraph"/>
              <w:rPr>
                <w:rFonts w:ascii="Times New Roman"/>
                <w:sz w:val="18"/>
                <w:lang w:val="en-GB"/>
              </w:rPr>
            </w:pPr>
          </w:p>
        </w:tc>
        <w:tc>
          <w:tcPr>
            <w:tcW w:w="1418" w:type="dxa"/>
            <w:tcBorders>
              <w:top w:val="nil"/>
              <w:bottom w:val="nil"/>
            </w:tcBorders>
          </w:tcPr>
          <w:p w14:paraId="4C58571A" w14:textId="77777777" w:rsidR="005D3EA2" w:rsidRPr="0006346A" w:rsidRDefault="005D3EA2" w:rsidP="0006346A">
            <w:pPr>
              <w:pStyle w:val="TableParagraph"/>
              <w:rPr>
                <w:rFonts w:ascii="Times New Roman"/>
                <w:sz w:val="18"/>
                <w:lang w:val="en-GB"/>
              </w:rPr>
            </w:pPr>
          </w:p>
        </w:tc>
        <w:tc>
          <w:tcPr>
            <w:tcW w:w="1417" w:type="dxa"/>
            <w:tcBorders>
              <w:top w:val="nil"/>
              <w:bottom w:val="nil"/>
            </w:tcBorders>
          </w:tcPr>
          <w:p w14:paraId="74125569" w14:textId="77777777" w:rsidR="005D3EA2" w:rsidRPr="0006346A" w:rsidRDefault="005D3EA2" w:rsidP="0006346A">
            <w:pPr>
              <w:pStyle w:val="TableParagraph"/>
              <w:rPr>
                <w:rFonts w:ascii="Times New Roman"/>
                <w:sz w:val="18"/>
                <w:lang w:val="en-GB"/>
              </w:rPr>
            </w:pPr>
          </w:p>
        </w:tc>
        <w:tc>
          <w:tcPr>
            <w:tcW w:w="2487" w:type="dxa"/>
            <w:tcBorders>
              <w:top w:val="nil"/>
              <w:bottom w:val="nil"/>
            </w:tcBorders>
          </w:tcPr>
          <w:p w14:paraId="7E639C98" w14:textId="77777777" w:rsidR="005D3EA2" w:rsidRPr="0006346A" w:rsidRDefault="005D3EA2" w:rsidP="0006346A">
            <w:pPr>
              <w:pStyle w:val="TableParagraph"/>
              <w:spacing w:line="221" w:lineRule="exact"/>
              <w:ind w:left="220"/>
              <w:rPr>
                <w:sz w:val="20"/>
                <w:lang w:val="en-GB"/>
              </w:rPr>
            </w:pPr>
            <w:r w:rsidRPr="0006346A">
              <w:rPr>
                <w:sz w:val="20"/>
                <w:lang w:val="en-GB"/>
              </w:rPr>
              <w:t>flashes.</w:t>
            </w:r>
          </w:p>
        </w:tc>
        <w:tc>
          <w:tcPr>
            <w:tcW w:w="6159" w:type="dxa"/>
            <w:vMerge/>
            <w:tcBorders>
              <w:top w:val="nil"/>
            </w:tcBorders>
          </w:tcPr>
          <w:p w14:paraId="4E7B725F" w14:textId="77777777" w:rsidR="005D3EA2" w:rsidRPr="0006346A" w:rsidRDefault="005D3EA2" w:rsidP="0006346A">
            <w:pPr>
              <w:rPr>
                <w:sz w:val="2"/>
                <w:szCs w:val="2"/>
                <w:lang w:val="en-GB"/>
              </w:rPr>
            </w:pPr>
          </w:p>
        </w:tc>
        <w:tc>
          <w:tcPr>
            <w:tcW w:w="2659" w:type="dxa"/>
            <w:tcBorders>
              <w:top w:val="nil"/>
              <w:bottom w:val="nil"/>
            </w:tcBorders>
          </w:tcPr>
          <w:p w14:paraId="70DF89CA" w14:textId="77777777" w:rsidR="005D3EA2" w:rsidRPr="0006346A" w:rsidRDefault="005D3EA2" w:rsidP="0006346A">
            <w:pPr>
              <w:pStyle w:val="TableParagraph"/>
              <w:spacing w:line="221" w:lineRule="exact"/>
              <w:ind w:left="221"/>
              <w:rPr>
                <w:sz w:val="20"/>
                <w:lang w:val="en-GB"/>
              </w:rPr>
            </w:pPr>
            <w:r w:rsidRPr="0006346A">
              <w:rPr>
                <w:sz w:val="20"/>
                <w:lang w:val="en-GB"/>
              </w:rPr>
              <w:t>(preferred-channel) mark.</w:t>
            </w:r>
          </w:p>
        </w:tc>
      </w:tr>
      <w:tr w:rsidR="005D3EA2" w:rsidRPr="0006346A" w14:paraId="01E9878E" w14:textId="77777777" w:rsidTr="0006346A">
        <w:trPr>
          <w:trHeight w:val="264"/>
        </w:trPr>
        <w:tc>
          <w:tcPr>
            <w:tcW w:w="708" w:type="dxa"/>
            <w:tcBorders>
              <w:top w:val="nil"/>
              <w:bottom w:val="nil"/>
            </w:tcBorders>
          </w:tcPr>
          <w:p w14:paraId="42E0E3C3" w14:textId="77777777" w:rsidR="005D3EA2" w:rsidRPr="0006346A" w:rsidRDefault="005D3EA2" w:rsidP="0006346A">
            <w:pPr>
              <w:pStyle w:val="TableParagraph"/>
              <w:rPr>
                <w:rFonts w:ascii="Times New Roman"/>
                <w:sz w:val="18"/>
                <w:lang w:val="en-GB"/>
              </w:rPr>
            </w:pPr>
          </w:p>
        </w:tc>
        <w:tc>
          <w:tcPr>
            <w:tcW w:w="1418" w:type="dxa"/>
            <w:tcBorders>
              <w:top w:val="nil"/>
              <w:bottom w:val="nil"/>
            </w:tcBorders>
          </w:tcPr>
          <w:p w14:paraId="488E86E8" w14:textId="77777777" w:rsidR="005D3EA2" w:rsidRPr="0006346A" w:rsidRDefault="005D3EA2" w:rsidP="0006346A">
            <w:pPr>
              <w:pStyle w:val="TableParagraph"/>
              <w:rPr>
                <w:rFonts w:ascii="Times New Roman"/>
                <w:sz w:val="18"/>
                <w:lang w:val="en-GB"/>
              </w:rPr>
            </w:pPr>
          </w:p>
        </w:tc>
        <w:tc>
          <w:tcPr>
            <w:tcW w:w="1417" w:type="dxa"/>
            <w:tcBorders>
              <w:top w:val="nil"/>
              <w:bottom w:val="nil"/>
            </w:tcBorders>
          </w:tcPr>
          <w:p w14:paraId="1EDA4EAC" w14:textId="77777777" w:rsidR="005D3EA2" w:rsidRPr="0006346A" w:rsidRDefault="005D3EA2" w:rsidP="0006346A">
            <w:pPr>
              <w:pStyle w:val="TableParagraph"/>
              <w:rPr>
                <w:rFonts w:ascii="Times New Roman"/>
                <w:sz w:val="18"/>
                <w:lang w:val="en-GB"/>
              </w:rPr>
            </w:pPr>
          </w:p>
        </w:tc>
        <w:tc>
          <w:tcPr>
            <w:tcW w:w="2487" w:type="dxa"/>
            <w:tcBorders>
              <w:top w:val="nil"/>
              <w:bottom w:val="nil"/>
            </w:tcBorders>
          </w:tcPr>
          <w:p w14:paraId="3808CE8A" w14:textId="77777777" w:rsidR="005D3EA2" w:rsidRPr="0006346A" w:rsidRDefault="005D3EA2" w:rsidP="0006346A">
            <w:pPr>
              <w:pStyle w:val="TableParagraph"/>
              <w:rPr>
                <w:rFonts w:ascii="Times New Roman"/>
                <w:sz w:val="18"/>
                <w:lang w:val="en-GB"/>
              </w:rPr>
            </w:pPr>
          </w:p>
        </w:tc>
        <w:tc>
          <w:tcPr>
            <w:tcW w:w="6159" w:type="dxa"/>
            <w:vMerge/>
            <w:tcBorders>
              <w:top w:val="nil"/>
            </w:tcBorders>
          </w:tcPr>
          <w:p w14:paraId="44E8447F" w14:textId="77777777" w:rsidR="005D3EA2" w:rsidRPr="0006346A" w:rsidRDefault="005D3EA2" w:rsidP="0006346A">
            <w:pPr>
              <w:rPr>
                <w:sz w:val="2"/>
                <w:szCs w:val="2"/>
                <w:lang w:val="en-GB"/>
              </w:rPr>
            </w:pPr>
          </w:p>
        </w:tc>
        <w:tc>
          <w:tcPr>
            <w:tcW w:w="2659" w:type="dxa"/>
            <w:tcBorders>
              <w:top w:val="nil"/>
              <w:bottom w:val="nil"/>
            </w:tcBorders>
          </w:tcPr>
          <w:p w14:paraId="1D98971A" w14:textId="77777777" w:rsidR="005D3EA2" w:rsidRPr="0006346A" w:rsidRDefault="005D3EA2" w:rsidP="0006346A">
            <w:pPr>
              <w:pStyle w:val="TableParagraph"/>
              <w:spacing w:before="7" w:line="237" w:lineRule="exact"/>
              <w:ind w:left="221"/>
              <w:rPr>
                <w:sz w:val="20"/>
                <w:lang w:val="en-GB"/>
              </w:rPr>
            </w:pPr>
            <w:r w:rsidRPr="0006346A">
              <w:rPr>
                <w:sz w:val="20"/>
                <w:lang w:val="en-GB"/>
              </w:rPr>
              <w:t>A composite</w:t>
            </w:r>
          </w:p>
        </w:tc>
      </w:tr>
      <w:tr w:rsidR="005D3EA2" w:rsidRPr="0006346A" w14:paraId="13CCA3C6" w14:textId="77777777" w:rsidTr="0006346A">
        <w:trPr>
          <w:trHeight w:val="234"/>
        </w:trPr>
        <w:tc>
          <w:tcPr>
            <w:tcW w:w="708" w:type="dxa"/>
            <w:tcBorders>
              <w:top w:val="nil"/>
              <w:bottom w:val="nil"/>
            </w:tcBorders>
          </w:tcPr>
          <w:p w14:paraId="77021485" w14:textId="77777777" w:rsidR="005D3EA2" w:rsidRPr="0006346A" w:rsidRDefault="005D3EA2" w:rsidP="0006346A">
            <w:pPr>
              <w:pStyle w:val="TableParagraph"/>
              <w:rPr>
                <w:rFonts w:ascii="Times New Roman"/>
                <w:sz w:val="16"/>
                <w:lang w:val="en-GB"/>
              </w:rPr>
            </w:pPr>
          </w:p>
        </w:tc>
        <w:tc>
          <w:tcPr>
            <w:tcW w:w="1418" w:type="dxa"/>
            <w:tcBorders>
              <w:top w:val="nil"/>
              <w:bottom w:val="nil"/>
            </w:tcBorders>
          </w:tcPr>
          <w:p w14:paraId="25DA2C87" w14:textId="77777777" w:rsidR="005D3EA2" w:rsidRPr="0006346A" w:rsidRDefault="005D3EA2" w:rsidP="0006346A">
            <w:pPr>
              <w:pStyle w:val="TableParagraph"/>
              <w:rPr>
                <w:rFonts w:ascii="Times New Roman"/>
                <w:sz w:val="16"/>
                <w:lang w:val="en-GB"/>
              </w:rPr>
            </w:pPr>
          </w:p>
        </w:tc>
        <w:tc>
          <w:tcPr>
            <w:tcW w:w="1417" w:type="dxa"/>
            <w:tcBorders>
              <w:top w:val="nil"/>
              <w:bottom w:val="nil"/>
            </w:tcBorders>
          </w:tcPr>
          <w:p w14:paraId="3DEB0B56" w14:textId="77777777" w:rsidR="005D3EA2" w:rsidRPr="0006346A" w:rsidRDefault="005D3EA2" w:rsidP="0006346A">
            <w:pPr>
              <w:pStyle w:val="TableParagraph"/>
              <w:rPr>
                <w:rFonts w:ascii="Times New Roman"/>
                <w:sz w:val="16"/>
                <w:lang w:val="en-GB"/>
              </w:rPr>
            </w:pPr>
          </w:p>
        </w:tc>
        <w:tc>
          <w:tcPr>
            <w:tcW w:w="2487" w:type="dxa"/>
            <w:tcBorders>
              <w:top w:val="nil"/>
              <w:bottom w:val="nil"/>
            </w:tcBorders>
          </w:tcPr>
          <w:p w14:paraId="7D1EC957" w14:textId="77777777" w:rsidR="005D3EA2" w:rsidRPr="0006346A" w:rsidRDefault="005D3EA2" w:rsidP="0006346A">
            <w:pPr>
              <w:pStyle w:val="TableParagraph"/>
              <w:rPr>
                <w:rFonts w:ascii="Times New Roman"/>
                <w:sz w:val="16"/>
                <w:lang w:val="en-GB"/>
              </w:rPr>
            </w:pPr>
          </w:p>
        </w:tc>
        <w:tc>
          <w:tcPr>
            <w:tcW w:w="6159" w:type="dxa"/>
            <w:vMerge/>
            <w:tcBorders>
              <w:top w:val="nil"/>
            </w:tcBorders>
          </w:tcPr>
          <w:p w14:paraId="211F0C6A" w14:textId="77777777" w:rsidR="005D3EA2" w:rsidRPr="0006346A" w:rsidRDefault="005D3EA2" w:rsidP="0006346A">
            <w:pPr>
              <w:rPr>
                <w:sz w:val="2"/>
                <w:szCs w:val="2"/>
                <w:lang w:val="en-GB"/>
              </w:rPr>
            </w:pPr>
          </w:p>
        </w:tc>
        <w:tc>
          <w:tcPr>
            <w:tcW w:w="2659" w:type="dxa"/>
            <w:tcBorders>
              <w:top w:val="nil"/>
              <w:bottom w:val="nil"/>
            </w:tcBorders>
          </w:tcPr>
          <w:p w14:paraId="3F2BF116" w14:textId="77777777" w:rsidR="005D3EA2" w:rsidRPr="0006346A" w:rsidRDefault="005D3EA2" w:rsidP="0006346A">
            <w:pPr>
              <w:pStyle w:val="TableParagraph"/>
              <w:spacing w:line="214" w:lineRule="exact"/>
              <w:ind w:left="221"/>
              <w:rPr>
                <w:sz w:val="20"/>
                <w:lang w:val="en-GB"/>
              </w:rPr>
            </w:pPr>
            <w:r w:rsidRPr="0006346A">
              <w:rPr>
                <w:sz w:val="20"/>
                <w:lang w:val="en-GB"/>
              </w:rPr>
              <w:t xml:space="preserve">group-flashing </w:t>
            </w:r>
            <w:r w:rsidRPr="0006346A">
              <w:rPr>
                <w:i/>
                <w:sz w:val="20"/>
                <w:lang w:val="en-GB"/>
              </w:rPr>
              <w:t xml:space="preserve">Yellow </w:t>
            </w:r>
            <w:r w:rsidRPr="0006346A">
              <w:rPr>
                <w:sz w:val="20"/>
                <w:lang w:val="en-GB"/>
              </w:rPr>
              <w:t>light</w:t>
            </w:r>
          </w:p>
        </w:tc>
      </w:tr>
      <w:tr w:rsidR="005D3EA2" w:rsidRPr="0006346A" w14:paraId="69D334A8" w14:textId="77777777" w:rsidTr="0006346A">
        <w:trPr>
          <w:trHeight w:val="281"/>
        </w:trPr>
        <w:tc>
          <w:tcPr>
            <w:tcW w:w="708" w:type="dxa"/>
            <w:tcBorders>
              <w:top w:val="nil"/>
            </w:tcBorders>
          </w:tcPr>
          <w:p w14:paraId="2CB3A10C" w14:textId="77777777" w:rsidR="005D3EA2" w:rsidRPr="0006346A" w:rsidRDefault="005D3EA2" w:rsidP="0006346A">
            <w:pPr>
              <w:pStyle w:val="TableParagraph"/>
              <w:rPr>
                <w:rFonts w:ascii="Times New Roman"/>
                <w:sz w:val="18"/>
                <w:lang w:val="en-GB"/>
              </w:rPr>
            </w:pPr>
          </w:p>
        </w:tc>
        <w:tc>
          <w:tcPr>
            <w:tcW w:w="1418" w:type="dxa"/>
            <w:tcBorders>
              <w:top w:val="nil"/>
            </w:tcBorders>
          </w:tcPr>
          <w:p w14:paraId="02361318" w14:textId="77777777" w:rsidR="005D3EA2" w:rsidRPr="0006346A" w:rsidRDefault="005D3EA2" w:rsidP="0006346A">
            <w:pPr>
              <w:pStyle w:val="TableParagraph"/>
              <w:rPr>
                <w:rFonts w:ascii="Times New Roman"/>
                <w:sz w:val="18"/>
                <w:lang w:val="en-GB"/>
              </w:rPr>
            </w:pPr>
          </w:p>
        </w:tc>
        <w:tc>
          <w:tcPr>
            <w:tcW w:w="1417" w:type="dxa"/>
            <w:tcBorders>
              <w:top w:val="nil"/>
            </w:tcBorders>
          </w:tcPr>
          <w:p w14:paraId="6F872900" w14:textId="77777777" w:rsidR="005D3EA2" w:rsidRPr="0006346A" w:rsidRDefault="005D3EA2" w:rsidP="0006346A">
            <w:pPr>
              <w:pStyle w:val="TableParagraph"/>
              <w:rPr>
                <w:rFonts w:ascii="Times New Roman"/>
                <w:sz w:val="18"/>
                <w:lang w:val="en-GB"/>
              </w:rPr>
            </w:pPr>
          </w:p>
        </w:tc>
        <w:tc>
          <w:tcPr>
            <w:tcW w:w="2487" w:type="dxa"/>
            <w:tcBorders>
              <w:top w:val="nil"/>
            </w:tcBorders>
          </w:tcPr>
          <w:p w14:paraId="2F3CE86E" w14:textId="77777777" w:rsidR="005D3EA2" w:rsidRPr="0006346A" w:rsidRDefault="005D3EA2" w:rsidP="0006346A">
            <w:pPr>
              <w:pStyle w:val="TableParagraph"/>
              <w:rPr>
                <w:rFonts w:ascii="Times New Roman"/>
                <w:sz w:val="18"/>
                <w:lang w:val="en-GB"/>
              </w:rPr>
            </w:pPr>
          </w:p>
        </w:tc>
        <w:tc>
          <w:tcPr>
            <w:tcW w:w="6159" w:type="dxa"/>
            <w:vMerge/>
            <w:tcBorders>
              <w:top w:val="nil"/>
            </w:tcBorders>
          </w:tcPr>
          <w:p w14:paraId="4EAD7F14" w14:textId="77777777" w:rsidR="005D3EA2" w:rsidRPr="0006346A" w:rsidRDefault="005D3EA2" w:rsidP="0006346A">
            <w:pPr>
              <w:rPr>
                <w:sz w:val="2"/>
                <w:szCs w:val="2"/>
                <w:lang w:val="en-GB"/>
              </w:rPr>
            </w:pPr>
          </w:p>
        </w:tc>
        <w:tc>
          <w:tcPr>
            <w:tcW w:w="2659" w:type="dxa"/>
            <w:tcBorders>
              <w:top w:val="nil"/>
            </w:tcBorders>
          </w:tcPr>
          <w:p w14:paraId="70F1082A" w14:textId="77777777" w:rsidR="005D3EA2" w:rsidRPr="0006346A" w:rsidRDefault="005D3EA2" w:rsidP="0006346A">
            <w:pPr>
              <w:pStyle w:val="TableParagraph"/>
              <w:spacing w:line="221" w:lineRule="exact"/>
              <w:ind w:left="221"/>
              <w:rPr>
                <w:sz w:val="20"/>
                <w:lang w:val="en-GB"/>
              </w:rPr>
            </w:pPr>
            <w:r w:rsidRPr="0006346A">
              <w:rPr>
                <w:sz w:val="20"/>
                <w:lang w:val="en-GB"/>
              </w:rPr>
              <w:t>indicates a special mark.</w:t>
            </w:r>
          </w:p>
        </w:tc>
      </w:tr>
      <w:tr w:rsidR="005D3EA2" w:rsidRPr="0006346A" w14:paraId="73C7191A" w14:textId="77777777" w:rsidTr="0006346A">
        <w:trPr>
          <w:trHeight w:val="316"/>
        </w:trPr>
        <w:tc>
          <w:tcPr>
            <w:tcW w:w="708" w:type="dxa"/>
            <w:tcBorders>
              <w:bottom w:val="nil"/>
            </w:tcBorders>
          </w:tcPr>
          <w:p w14:paraId="6698058B" w14:textId="77777777" w:rsidR="005D3EA2" w:rsidRPr="0006346A" w:rsidRDefault="005D3EA2" w:rsidP="0006346A">
            <w:pPr>
              <w:pStyle w:val="TableParagraph"/>
              <w:spacing w:before="59" w:line="238" w:lineRule="exact"/>
              <w:ind w:right="153"/>
              <w:jc w:val="center"/>
              <w:rPr>
                <w:sz w:val="20"/>
                <w:lang w:val="en-GB"/>
              </w:rPr>
            </w:pPr>
            <w:r w:rsidRPr="0006346A">
              <w:rPr>
                <w:sz w:val="20"/>
                <w:lang w:val="en-GB"/>
              </w:rPr>
              <w:t>5</w:t>
            </w:r>
          </w:p>
        </w:tc>
        <w:tc>
          <w:tcPr>
            <w:tcW w:w="1418" w:type="dxa"/>
            <w:tcBorders>
              <w:bottom w:val="nil"/>
            </w:tcBorders>
          </w:tcPr>
          <w:p w14:paraId="711990A4" w14:textId="77777777" w:rsidR="005D3EA2" w:rsidRPr="0006346A" w:rsidRDefault="005D3EA2" w:rsidP="0006346A">
            <w:pPr>
              <w:pStyle w:val="TableParagraph"/>
              <w:spacing w:before="59" w:line="238" w:lineRule="exact"/>
              <w:ind w:left="221"/>
              <w:rPr>
                <w:sz w:val="20"/>
                <w:lang w:val="en-GB"/>
              </w:rPr>
            </w:pPr>
            <w:r w:rsidRPr="0006346A">
              <w:rPr>
                <w:sz w:val="20"/>
                <w:lang w:val="en-GB"/>
              </w:rPr>
              <w:t>QUICK</w:t>
            </w:r>
          </w:p>
        </w:tc>
        <w:tc>
          <w:tcPr>
            <w:tcW w:w="1417" w:type="dxa"/>
            <w:vMerge w:val="restart"/>
          </w:tcPr>
          <w:p w14:paraId="7CCEDA09" w14:textId="77777777" w:rsidR="005D3EA2" w:rsidRPr="0006346A" w:rsidRDefault="005D3EA2" w:rsidP="0006346A">
            <w:pPr>
              <w:pStyle w:val="TableParagraph"/>
              <w:rPr>
                <w:rFonts w:ascii="Times New Roman"/>
                <w:sz w:val="18"/>
                <w:lang w:val="en-GB"/>
              </w:rPr>
            </w:pPr>
          </w:p>
        </w:tc>
        <w:tc>
          <w:tcPr>
            <w:tcW w:w="2487" w:type="dxa"/>
            <w:tcBorders>
              <w:bottom w:val="nil"/>
            </w:tcBorders>
          </w:tcPr>
          <w:p w14:paraId="268F9238" w14:textId="77777777" w:rsidR="005D3EA2" w:rsidRPr="0006346A" w:rsidRDefault="005D3EA2" w:rsidP="0006346A">
            <w:pPr>
              <w:pStyle w:val="TableParagraph"/>
              <w:spacing w:before="59" w:line="238" w:lineRule="exact"/>
              <w:ind w:left="219"/>
              <w:rPr>
                <w:sz w:val="20"/>
                <w:lang w:val="en-GB"/>
              </w:rPr>
            </w:pPr>
            <w:r w:rsidRPr="0006346A">
              <w:rPr>
                <w:sz w:val="20"/>
                <w:lang w:val="en-GB"/>
              </w:rPr>
              <w:t>A light in which flashes</w:t>
            </w:r>
          </w:p>
        </w:tc>
        <w:tc>
          <w:tcPr>
            <w:tcW w:w="6159" w:type="dxa"/>
            <w:tcBorders>
              <w:bottom w:val="nil"/>
            </w:tcBorders>
          </w:tcPr>
          <w:p w14:paraId="6CE92710" w14:textId="77777777" w:rsidR="005D3EA2" w:rsidRPr="0006346A" w:rsidRDefault="005D3EA2" w:rsidP="0006346A">
            <w:pPr>
              <w:pStyle w:val="TableParagraph"/>
              <w:spacing w:before="59" w:line="238" w:lineRule="exact"/>
              <w:ind w:left="221"/>
              <w:rPr>
                <w:sz w:val="20"/>
                <w:lang w:val="en-GB"/>
              </w:rPr>
            </w:pPr>
            <w:r w:rsidRPr="0006346A">
              <w:rPr>
                <w:sz w:val="20"/>
                <w:lang w:val="en-GB"/>
              </w:rPr>
              <w:t>A light in which identical flashes are repeated at the rate of 60 flashes</w:t>
            </w:r>
          </w:p>
        </w:tc>
        <w:tc>
          <w:tcPr>
            <w:tcW w:w="2659" w:type="dxa"/>
            <w:vMerge w:val="restart"/>
          </w:tcPr>
          <w:p w14:paraId="478C7DE8" w14:textId="77777777" w:rsidR="005D3EA2" w:rsidRPr="0006346A" w:rsidRDefault="005D3EA2" w:rsidP="0006346A">
            <w:pPr>
              <w:pStyle w:val="TableParagraph"/>
              <w:rPr>
                <w:rFonts w:ascii="Times New Roman"/>
                <w:sz w:val="18"/>
                <w:lang w:val="en-GB"/>
              </w:rPr>
            </w:pPr>
          </w:p>
        </w:tc>
      </w:tr>
      <w:tr w:rsidR="005D3EA2" w:rsidRPr="0006346A" w14:paraId="42C6D3E6" w14:textId="77777777" w:rsidTr="0006346A">
        <w:trPr>
          <w:trHeight w:val="234"/>
        </w:trPr>
        <w:tc>
          <w:tcPr>
            <w:tcW w:w="708" w:type="dxa"/>
            <w:tcBorders>
              <w:top w:val="nil"/>
              <w:bottom w:val="nil"/>
            </w:tcBorders>
          </w:tcPr>
          <w:p w14:paraId="381AE2E5" w14:textId="77777777" w:rsidR="005D3EA2" w:rsidRPr="0006346A" w:rsidRDefault="005D3EA2" w:rsidP="0006346A">
            <w:pPr>
              <w:pStyle w:val="TableParagraph"/>
              <w:rPr>
                <w:rFonts w:ascii="Times New Roman"/>
                <w:sz w:val="16"/>
                <w:lang w:val="en-GB"/>
              </w:rPr>
            </w:pPr>
          </w:p>
        </w:tc>
        <w:tc>
          <w:tcPr>
            <w:tcW w:w="1418" w:type="dxa"/>
            <w:tcBorders>
              <w:top w:val="nil"/>
              <w:bottom w:val="nil"/>
            </w:tcBorders>
          </w:tcPr>
          <w:p w14:paraId="7A7F4D1F" w14:textId="77777777" w:rsidR="005D3EA2" w:rsidRPr="0006346A" w:rsidRDefault="005D3EA2" w:rsidP="0006346A">
            <w:pPr>
              <w:pStyle w:val="TableParagraph"/>
              <w:spacing w:line="214" w:lineRule="exact"/>
              <w:ind w:left="220"/>
              <w:rPr>
                <w:sz w:val="20"/>
                <w:lang w:val="en-GB"/>
              </w:rPr>
            </w:pPr>
            <w:r w:rsidRPr="0006346A">
              <w:rPr>
                <w:sz w:val="20"/>
                <w:lang w:val="en-GB"/>
              </w:rPr>
              <w:t>LIGHT</w:t>
            </w:r>
          </w:p>
        </w:tc>
        <w:tc>
          <w:tcPr>
            <w:tcW w:w="1417" w:type="dxa"/>
            <w:vMerge/>
            <w:tcBorders>
              <w:top w:val="nil"/>
            </w:tcBorders>
          </w:tcPr>
          <w:p w14:paraId="00BE879D" w14:textId="77777777" w:rsidR="005D3EA2" w:rsidRPr="0006346A" w:rsidRDefault="005D3EA2" w:rsidP="0006346A">
            <w:pPr>
              <w:rPr>
                <w:sz w:val="2"/>
                <w:szCs w:val="2"/>
                <w:lang w:val="en-GB"/>
              </w:rPr>
            </w:pPr>
          </w:p>
        </w:tc>
        <w:tc>
          <w:tcPr>
            <w:tcW w:w="2487" w:type="dxa"/>
            <w:tcBorders>
              <w:top w:val="nil"/>
              <w:bottom w:val="nil"/>
            </w:tcBorders>
          </w:tcPr>
          <w:p w14:paraId="28655480" w14:textId="77777777" w:rsidR="005D3EA2" w:rsidRPr="0006346A" w:rsidRDefault="005D3EA2" w:rsidP="0006346A">
            <w:pPr>
              <w:pStyle w:val="TableParagraph"/>
              <w:spacing w:line="214" w:lineRule="exact"/>
              <w:ind w:left="220"/>
              <w:rPr>
                <w:sz w:val="20"/>
                <w:lang w:val="en-GB"/>
              </w:rPr>
            </w:pPr>
            <w:r w:rsidRPr="0006346A">
              <w:rPr>
                <w:sz w:val="20"/>
                <w:lang w:val="en-GB"/>
              </w:rPr>
              <w:t>are repeated at a rate of</w:t>
            </w:r>
          </w:p>
        </w:tc>
        <w:tc>
          <w:tcPr>
            <w:tcW w:w="6159" w:type="dxa"/>
            <w:tcBorders>
              <w:top w:val="nil"/>
              <w:bottom w:val="nil"/>
            </w:tcBorders>
          </w:tcPr>
          <w:p w14:paraId="52676A66" w14:textId="77777777" w:rsidR="005D3EA2" w:rsidRPr="0006346A" w:rsidRDefault="005D3EA2" w:rsidP="0006346A">
            <w:pPr>
              <w:pStyle w:val="TableParagraph"/>
              <w:spacing w:line="214" w:lineRule="exact"/>
              <w:ind w:left="221"/>
              <w:rPr>
                <w:sz w:val="20"/>
                <w:lang w:val="en-GB"/>
              </w:rPr>
            </w:pPr>
            <w:r w:rsidRPr="0006346A">
              <w:rPr>
                <w:sz w:val="20"/>
                <w:lang w:val="en-GB"/>
              </w:rPr>
              <w:t>per minute.</w:t>
            </w:r>
          </w:p>
        </w:tc>
        <w:tc>
          <w:tcPr>
            <w:tcW w:w="2659" w:type="dxa"/>
            <w:vMerge/>
            <w:tcBorders>
              <w:top w:val="nil"/>
            </w:tcBorders>
          </w:tcPr>
          <w:p w14:paraId="64699D5D" w14:textId="77777777" w:rsidR="005D3EA2" w:rsidRPr="0006346A" w:rsidRDefault="005D3EA2" w:rsidP="0006346A">
            <w:pPr>
              <w:rPr>
                <w:sz w:val="2"/>
                <w:szCs w:val="2"/>
                <w:lang w:val="en-GB"/>
              </w:rPr>
            </w:pPr>
          </w:p>
        </w:tc>
      </w:tr>
      <w:tr w:rsidR="005D3EA2" w:rsidRPr="0006346A" w14:paraId="1B49503A" w14:textId="77777777" w:rsidTr="0006346A">
        <w:trPr>
          <w:trHeight w:val="234"/>
        </w:trPr>
        <w:tc>
          <w:tcPr>
            <w:tcW w:w="708" w:type="dxa"/>
            <w:tcBorders>
              <w:top w:val="nil"/>
              <w:bottom w:val="nil"/>
            </w:tcBorders>
          </w:tcPr>
          <w:p w14:paraId="60BBF399" w14:textId="77777777" w:rsidR="005D3EA2" w:rsidRPr="0006346A" w:rsidRDefault="005D3EA2" w:rsidP="0006346A">
            <w:pPr>
              <w:pStyle w:val="TableParagraph"/>
              <w:rPr>
                <w:rFonts w:ascii="Times New Roman"/>
                <w:sz w:val="16"/>
                <w:lang w:val="en-GB"/>
              </w:rPr>
            </w:pPr>
          </w:p>
        </w:tc>
        <w:tc>
          <w:tcPr>
            <w:tcW w:w="1418" w:type="dxa"/>
            <w:tcBorders>
              <w:top w:val="nil"/>
              <w:bottom w:val="nil"/>
            </w:tcBorders>
          </w:tcPr>
          <w:p w14:paraId="257D14A4" w14:textId="77777777" w:rsidR="005D3EA2" w:rsidRPr="0006346A" w:rsidRDefault="005D3EA2" w:rsidP="0006346A">
            <w:pPr>
              <w:pStyle w:val="TableParagraph"/>
              <w:rPr>
                <w:rFonts w:ascii="Times New Roman"/>
                <w:sz w:val="16"/>
                <w:lang w:val="en-GB"/>
              </w:rPr>
            </w:pPr>
          </w:p>
        </w:tc>
        <w:tc>
          <w:tcPr>
            <w:tcW w:w="1417" w:type="dxa"/>
            <w:vMerge/>
            <w:tcBorders>
              <w:top w:val="nil"/>
            </w:tcBorders>
          </w:tcPr>
          <w:p w14:paraId="4A8DAC2C" w14:textId="77777777" w:rsidR="005D3EA2" w:rsidRPr="0006346A" w:rsidRDefault="005D3EA2" w:rsidP="0006346A">
            <w:pPr>
              <w:rPr>
                <w:sz w:val="2"/>
                <w:szCs w:val="2"/>
                <w:lang w:val="en-GB"/>
              </w:rPr>
            </w:pPr>
          </w:p>
        </w:tc>
        <w:tc>
          <w:tcPr>
            <w:tcW w:w="2487" w:type="dxa"/>
            <w:tcBorders>
              <w:top w:val="nil"/>
              <w:bottom w:val="nil"/>
            </w:tcBorders>
          </w:tcPr>
          <w:p w14:paraId="3812F099" w14:textId="77777777" w:rsidR="005D3EA2" w:rsidRPr="0006346A" w:rsidRDefault="005D3EA2" w:rsidP="0006346A">
            <w:pPr>
              <w:pStyle w:val="TableParagraph"/>
              <w:spacing w:line="214" w:lineRule="exact"/>
              <w:ind w:left="220"/>
              <w:rPr>
                <w:sz w:val="20"/>
                <w:lang w:val="en-GB"/>
              </w:rPr>
            </w:pPr>
            <w:r w:rsidRPr="0006346A">
              <w:rPr>
                <w:sz w:val="20"/>
                <w:lang w:val="en-GB"/>
              </w:rPr>
              <w:t>not less than 50 flashes</w:t>
            </w:r>
          </w:p>
        </w:tc>
        <w:tc>
          <w:tcPr>
            <w:tcW w:w="6159" w:type="dxa"/>
            <w:tcBorders>
              <w:top w:val="nil"/>
              <w:bottom w:val="nil"/>
            </w:tcBorders>
          </w:tcPr>
          <w:p w14:paraId="49A4E48A" w14:textId="77777777" w:rsidR="005D3EA2" w:rsidRPr="0006346A" w:rsidRDefault="005D3EA2" w:rsidP="0006346A">
            <w:pPr>
              <w:pStyle w:val="TableParagraph"/>
              <w:rPr>
                <w:rFonts w:ascii="Times New Roman"/>
                <w:sz w:val="16"/>
                <w:lang w:val="en-GB"/>
              </w:rPr>
            </w:pPr>
          </w:p>
        </w:tc>
        <w:tc>
          <w:tcPr>
            <w:tcW w:w="2659" w:type="dxa"/>
            <w:vMerge/>
            <w:tcBorders>
              <w:top w:val="nil"/>
            </w:tcBorders>
          </w:tcPr>
          <w:p w14:paraId="55E05C7F" w14:textId="77777777" w:rsidR="005D3EA2" w:rsidRPr="0006346A" w:rsidRDefault="005D3EA2" w:rsidP="0006346A">
            <w:pPr>
              <w:rPr>
                <w:sz w:val="2"/>
                <w:szCs w:val="2"/>
                <w:lang w:val="en-GB"/>
              </w:rPr>
            </w:pPr>
          </w:p>
        </w:tc>
      </w:tr>
      <w:tr w:rsidR="005D3EA2" w:rsidRPr="0006346A" w14:paraId="08D9FCAF" w14:textId="77777777" w:rsidTr="0006346A">
        <w:trPr>
          <w:trHeight w:val="234"/>
        </w:trPr>
        <w:tc>
          <w:tcPr>
            <w:tcW w:w="708" w:type="dxa"/>
            <w:tcBorders>
              <w:top w:val="nil"/>
              <w:bottom w:val="nil"/>
            </w:tcBorders>
          </w:tcPr>
          <w:p w14:paraId="66977D9C" w14:textId="77777777" w:rsidR="005D3EA2" w:rsidRPr="0006346A" w:rsidRDefault="005D3EA2" w:rsidP="0006346A">
            <w:pPr>
              <w:pStyle w:val="TableParagraph"/>
              <w:rPr>
                <w:rFonts w:ascii="Times New Roman"/>
                <w:sz w:val="16"/>
                <w:lang w:val="en-GB"/>
              </w:rPr>
            </w:pPr>
          </w:p>
        </w:tc>
        <w:tc>
          <w:tcPr>
            <w:tcW w:w="1418" w:type="dxa"/>
            <w:tcBorders>
              <w:top w:val="nil"/>
              <w:bottom w:val="nil"/>
            </w:tcBorders>
          </w:tcPr>
          <w:p w14:paraId="5CBAC0E2" w14:textId="77777777" w:rsidR="005D3EA2" w:rsidRPr="0006346A" w:rsidRDefault="005D3EA2" w:rsidP="0006346A">
            <w:pPr>
              <w:pStyle w:val="TableParagraph"/>
              <w:rPr>
                <w:rFonts w:ascii="Times New Roman"/>
                <w:sz w:val="16"/>
                <w:lang w:val="en-GB"/>
              </w:rPr>
            </w:pPr>
          </w:p>
        </w:tc>
        <w:tc>
          <w:tcPr>
            <w:tcW w:w="1417" w:type="dxa"/>
            <w:vMerge/>
            <w:tcBorders>
              <w:top w:val="nil"/>
            </w:tcBorders>
          </w:tcPr>
          <w:p w14:paraId="03867792" w14:textId="77777777" w:rsidR="005D3EA2" w:rsidRPr="0006346A" w:rsidRDefault="005D3EA2" w:rsidP="0006346A">
            <w:pPr>
              <w:rPr>
                <w:sz w:val="2"/>
                <w:szCs w:val="2"/>
                <w:lang w:val="en-GB"/>
              </w:rPr>
            </w:pPr>
          </w:p>
        </w:tc>
        <w:tc>
          <w:tcPr>
            <w:tcW w:w="2487" w:type="dxa"/>
            <w:tcBorders>
              <w:top w:val="nil"/>
              <w:bottom w:val="nil"/>
            </w:tcBorders>
          </w:tcPr>
          <w:p w14:paraId="58A5CADE" w14:textId="77777777" w:rsidR="005D3EA2" w:rsidRPr="0006346A" w:rsidRDefault="005D3EA2" w:rsidP="0006346A">
            <w:pPr>
              <w:pStyle w:val="TableParagraph"/>
              <w:spacing w:line="214" w:lineRule="exact"/>
              <w:ind w:left="220"/>
              <w:rPr>
                <w:sz w:val="20"/>
                <w:lang w:val="en-GB"/>
              </w:rPr>
            </w:pPr>
            <w:r w:rsidRPr="0006346A">
              <w:rPr>
                <w:sz w:val="20"/>
                <w:lang w:val="en-GB"/>
              </w:rPr>
              <w:t>per minute but less than</w:t>
            </w:r>
          </w:p>
        </w:tc>
        <w:tc>
          <w:tcPr>
            <w:tcW w:w="6159" w:type="dxa"/>
            <w:tcBorders>
              <w:top w:val="nil"/>
              <w:bottom w:val="nil"/>
            </w:tcBorders>
          </w:tcPr>
          <w:p w14:paraId="6B6494A4" w14:textId="77777777" w:rsidR="005D3EA2" w:rsidRPr="0006346A" w:rsidRDefault="005D3EA2" w:rsidP="0006346A">
            <w:pPr>
              <w:pStyle w:val="TableParagraph"/>
              <w:rPr>
                <w:rFonts w:ascii="Times New Roman"/>
                <w:sz w:val="16"/>
                <w:lang w:val="en-GB"/>
              </w:rPr>
            </w:pPr>
          </w:p>
        </w:tc>
        <w:tc>
          <w:tcPr>
            <w:tcW w:w="2659" w:type="dxa"/>
            <w:vMerge/>
            <w:tcBorders>
              <w:top w:val="nil"/>
            </w:tcBorders>
          </w:tcPr>
          <w:p w14:paraId="0CA74A4C" w14:textId="77777777" w:rsidR="005D3EA2" w:rsidRPr="0006346A" w:rsidRDefault="005D3EA2" w:rsidP="0006346A">
            <w:pPr>
              <w:rPr>
                <w:sz w:val="2"/>
                <w:szCs w:val="2"/>
                <w:lang w:val="en-GB"/>
              </w:rPr>
            </w:pPr>
          </w:p>
        </w:tc>
      </w:tr>
      <w:tr w:rsidR="005D3EA2" w:rsidRPr="0006346A" w14:paraId="7B9FD284" w14:textId="77777777" w:rsidTr="0006346A">
        <w:trPr>
          <w:trHeight w:val="281"/>
        </w:trPr>
        <w:tc>
          <w:tcPr>
            <w:tcW w:w="708" w:type="dxa"/>
            <w:tcBorders>
              <w:top w:val="nil"/>
            </w:tcBorders>
          </w:tcPr>
          <w:p w14:paraId="2DBF8C75" w14:textId="77777777" w:rsidR="005D3EA2" w:rsidRPr="0006346A" w:rsidRDefault="005D3EA2" w:rsidP="0006346A">
            <w:pPr>
              <w:pStyle w:val="TableParagraph"/>
              <w:rPr>
                <w:rFonts w:ascii="Times New Roman"/>
                <w:sz w:val="18"/>
                <w:lang w:val="en-GB"/>
              </w:rPr>
            </w:pPr>
          </w:p>
        </w:tc>
        <w:tc>
          <w:tcPr>
            <w:tcW w:w="1418" w:type="dxa"/>
            <w:tcBorders>
              <w:top w:val="nil"/>
            </w:tcBorders>
          </w:tcPr>
          <w:p w14:paraId="287C37E7" w14:textId="77777777" w:rsidR="005D3EA2" w:rsidRPr="0006346A" w:rsidRDefault="005D3EA2" w:rsidP="0006346A">
            <w:pPr>
              <w:pStyle w:val="TableParagraph"/>
              <w:rPr>
                <w:rFonts w:ascii="Times New Roman"/>
                <w:sz w:val="18"/>
                <w:lang w:val="en-GB"/>
              </w:rPr>
            </w:pPr>
          </w:p>
        </w:tc>
        <w:tc>
          <w:tcPr>
            <w:tcW w:w="1417" w:type="dxa"/>
            <w:vMerge/>
            <w:tcBorders>
              <w:top w:val="nil"/>
            </w:tcBorders>
          </w:tcPr>
          <w:p w14:paraId="407952C3" w14:textId="77777777" w:rsidR="005D3EA2" w:rsidRPr="0006346A" w:rsidRDefault="005D3EA2" w:rsidP="0006346A">
            <w:pPr>
              <w:rPr>
                <w:sz w:val="2"/>
                <w:szCs w:val="2"/>
                <w:lang w:val="en-GB"/>
              </w:rPr>
            </w:pPr>
          </w:p>
        </w:tc>
        <w:tc>
          <w:tcPr>
            <w:tcW w:w="2487" w:type="dxa"/>
            <w:tcBorders>
              <w:top w:val="nil"/>
            </w:tcBorders>
          </w:tcPr>
          <w:p w14:paraId="0968E560" w14:textId="77777777" w:rsidR="005D3EA2" w:rsidRPr="0006346A" w:rsidRDefault="005D3EA2" w:rsidP="0006346A">
            <w:pPr>
              <w:pStyle w:val="TableParagraph"/>
              <w:spacing w:line="221" w:lineRule="exact"/>
              <w:ind w:left="220"/>
              <w:rPr>
                <w:sz w:val="20"/>
                <w:lang w:val="en-GB"/>
              </w:rPr>
            </w:pPr>
            <w:r w:rsidRPr="0006346A">
              <w:rPr>
                <w:sz w:val="20"/>
                <w:lang w:val="en-GB"/>
              </w:rPr>
              <w:t>80 flashes per minute.</w:t>
            </w:r>
          </w:p>
        </w:tc>
        <w:tc>
          <w:tcPr>
            <w:tcW w:w="6159" w:type="dxa"/>
            <w:tcBorders>
              <w:top w:val="nil"/>
            </w:tcBorders>
          </w:tcPr>
          <w:p w14:paraId="183441E2" w14:textId="77777777" w:rsidR="005D3EA2" w:rsidRPr="0006346A" w:rsidRDefault="005D3EA2" w:rsidP="0006346A">
            <w:pPr>
              <w:pStyle w:val="TableParagraph"/>
              <w:rPr>
                <w:rFonts w:ascii="Times New Roman"/>
                <w:sz w:val="18"/>
                <w:lang w:val="en-GB"/>
              </w:rPr>
            </w:pPr>
          </w:p>
        </w:tc>
        <w:tc>
          <w:tcPr>
            <w:tcW w:w="2659" w:type="dxa"/>
            <w:vMerge/>
            <w:tcBorders>
              <w:top w:val="nil"/>
            </w:tcBorders>
          </w:tcPr>
          <w:p w14:paraId="27D042CF" w14:textId="77777777" w:rsidR="005D3EA2" w:rsidRPr="0006346A" w:rsidRDefault="005D3EA2" w:rsidP="0006346A">
            <w:pPr>
              <w:rPr>
                <w:sz w:val="2"/>
                <w:szCs w:val="2"/>
                <w:lang w:val="en-GB"/>
              </w:rPr>
            </w:pPr>
          </w:p>
        </w:tc>
      </w:tr>
      <w:tr w:rsidR="005D3EA2" w:rsidRPr="0006346A" w14:paraId="16117434" w14:textId="77777777" w:rsidTr="0006346A">
        <w:trPr>
          <w:trHeight w:val="1264"/>
        </w:trPr>
        <w:tc>
          <w:tcPr>
            <w:tcW w:w="708" w:type="dxa"/>
          </w:tcPr>
          <w:p w14:paraId="3D5C118E" w14:textId="77777777" w:rsidR="005D3EA2" w:rsidRPr="0006346A" w:rsidRDefault="005D3EA2" w:rsidP="0006346A">
            <w:pPr>
              <w:pStyle w:val="TableParagraph"/>
              <w:spacing w:before="59"/>
              <w:ind w:left="201" w:right="201"/>
              <w:jc w:val="center"/>
              <w:rPr>
                <w:sz w:val="20"/>
                <w:lang w:val="en-GB"/>
              </w:rPr>
            </w:pPr>
            <w:r w:rsidRPr="0006346A">
              <w:rPr>
                <w:sz w:val="20"/>
                <w:lang w:val="en-GB"/>
              </w:rPr>
              <w:t>5.1</w:t>
            </w:r>
          </w:p>
        </w:tc>
        <w:tc>
          <w:tcPr>
            <w:tcW w:w="1418" w:type="dxa"/>
          </w:tcPr>
          <w:p w14:paraId="101A5B51" w14:textId="77777777" w:rsidR="005D3EA2" w:rsidRPr="0006346A" w:rsidRDefault="005D3EA2" w:rsidP="0006346A">
            <w:pPr>
              <w:pStyle w:val="TableParagraph"/>
              <w:spacing w:before="59"/>
              <w:ind w:left="220" w:right="240" w:hanging="1"/>
              <w:rPr>
                <w:sz w:val="20"/>
                <w:lang w:val="en-GB"/>
              </w:rPr>
            </w:pPr>
            <w:r w:rsidRPr="0006346A">
              <w:rPr>
                <w:sz w:val="20"/>
                <w:lang w:val="en-GB"/>
              </w:rPr>
              <w:t>Continuous quick light</w:t>
            </w:r>
          </w:p>
        </w:tc>
        <w:tc>
          <w:tcPr>
            <w:tcW w:w="1417" w:type="dxa"/>
          </w:tcPr>
          <w:p w14:paraId="5E2DE706" w14:textId="77777777" w:rsidR="005D3EA2" w:rsidRPr="0006346A" w:rsidRDefault="005D3EA2" w:rsidP="0006346A">
            <w:pPr>
              <w:pStyle w:val="TableParagraph"/>
              <w:spacing w:before="59"/>
              <w:ind w:left="219"/>
              <w:rPr>
                <w:sz w:val="20"/>
                <w:lang w:val="en-GB"/>
              </w:rPr>
            </w:pPr>
            <w:r w:rsidRPr="0006346A">
              <w:rPr>
                <w:sz w:val="20"/>
                <w:lang w:val="en-GB"/>
              </w:rPr>
              <w:t>Q</w:t>
            </w:r>
          </w:p>
        </w:tc>
        <w:tc>
          <w:tcPr>
            <w:tcW w:w="2487" w:type="dxa"/>
          </w:tcPr>
          <w:p w14:paraId="2204BEA7" w14:textId="77777777" w:rsidR="005D3EA2" w:rsidRPr="0006346A" w:rsidRDefault="005D3EA2" w:rsidP="0006346A">
            <w:pPr>
              <w:pStyle w:val="TableParagraph"/>
              <w:spacing w:before="59"/>
              <w:ind w:left="219" w:right="376"/>
              <w:rPr>
                <w:sz w:val="20"/>
                <w:lang w:val="en-GB"/>
              </w:rPr>
            </w:pPr>
            <w:r w:rsidRPr="0006346A">
              <w:rPr>
                <w:sz w:val="20"/>
                <w:lang w:val="en-GB"/>
              </w:rPr>
              <w:t>A quick light in which a flash is regularly repeated.</w:t>
            </w:r>
          </w:p>
        </w:tc>
        <w:tc>
          <w:tcPr>
            <w:tcW w:w="6159" w:type="dxa"/>
          </w:tcPr>
          <w:p w14:paraId="2B12CE9B" w14:textId="77777777" w:rsidR="005D3EA2" w:rsidRPr="0006346A" w:rsidRDefault="005D3EA2" w:rsidP="0006346A">
            <w:pPr>
              <w:pStyle w:val="TableParagraph"/>
              <w:rPr>
                <w:sz w:val="20"/>
                <w:lang w:val="en-GB"/>
              </w:rPr>
            </w:pPr>
          </w:p>
          <w:p w14:paraId="0B8CE428" w14:textId="77777777" w:rsidR="005D3EA2" w:rsidRPr="0006346A" w:rsidRDefault="005D3EA2" w:rsidP="0006346A">
            <w:pPr>
              <w:pStyle w:val="TableParagraph"/>
              <w:spacing w:before="142"/>
              <w:ind w:right="983"/>
              <w:jc w:val="right"/>
              <w:rPr>
                <w:sz w:val="20"/>
                <w:lang w:val="en-GB"/>
              </w:rPr>
            </w:pPr>
            <w:r w:rsidRPr="0006346A">
              <w:rPr>
                <w:sz w:val="20"/>
                <w:lang w:val="en-GB"/>
              </w:rPr>
              <w:t>d ≥ l</w:t>
            </w:r>
          </w:p>
          <w:p w14:paraId="37198FD3" w14:textId="77777777" w:rsidR="005D3EA2" w:rsidRPr="0006346A" w:rsidRDefault="005D3EA2" w:rsidP="0006346A">
            <w:pPr>
              <w:pStyle w:val="TableParagraph"/>
              <w:spacing w:before="1"/>
              <w:ind w:right="293"/>
              <w:jc w:val="right"/>
              <w:rPr>
                <w:sz w:val="20"/>
                <w:lang w:val="en-GB"/>
              </w:rPr>
            </w:pPr>
            <w:r w:rsidRPr="0006346A">
              <w:rPr>
                <w:sz w:val="20"/>
                <w:lang w:val="en-GB"/>
              </w:rPr>
              <w:t>l s ≤ p ≤ 1.2 s</w:t>
            </w:r>
          </w:p>
          <w:p w14:paraId="6AAF5B74" w14:textId="77777777" w:rsidR="005D3EA2" w:rsidRPr="0006346A" w:rsidRDefault="005D3EA2" w:rsidP="0006346A">
            <w:pPr>
              <w:pStyle w:val="TableParagraph"/>
              <w:spacing w:before="83"/>
              <w:ind w:left="755"/>
              <w:rPr>
                <w:sz w:val="20"/>
                <w:lang w:val="en-GB"/>
              </w:rPr>
            </w:pPr>
            <w:r w:rsidRPr="0006346A">
              <w:rPr>
                <w:sz w:val="20"/>
                <w:lang w:val="en-GB"/>
              </w:rPr>
              <w:t>Example: l = d = 0.5 s; p = 1 s</w:t>
            </w:r>
          </w:p>
        </w:tc>
        <w:tc>
          <w:tcPr>
            <w:tcW w:w="2659" w:type="dxa"/>
          </w:tcPr>
          <w:p w14:paraId="64546E1E" w14:textId="77777777" w:rsidR="005D3EA2" w:rsidRPr="0006346A" w:rsidRDefault="005D3EA2" w:rsidP="0006346A">
            <w:pPr>
              <w:pStyle w:val="TableParagraph"/>
              <w:spacing w:before="59"/>
              <w:ind w:left="221" w:right="328"/>
              <w:rPr>
                <w:sz w:val="20"/>
                <w:lang w:val="en-GB"/>
              </w:rPr>
            </w:pPr>
            <w:r w:rsidRPr="0006346A">
              <w:rPr>
                <w:sz w:val="20"/>
                <w:lang w:val="en-GB"/>
              </w:rPr>
              <w:t xml:space="preserve">A continuous quick </w:t>
            </w:r>
            <w:r w:rsidRPr="0006346A">
              <w:rPr>
                <w:i/>
                <w:sz w:val="20"/>
                <w:lang w:val="en-GB"/>
              </w:rPr>
              <w:t xml:space="preserve">White </w:t>
            </w:r>
            <w:r w:rsidRPr="0006346A">
              <w:rPr>
                <w:sz w:val="20"/>
                <w:lang w:val="en-GB"/>
              </w:rPr>
              <w:t>light indicates a north cardinal mark.</w:t>
            </w:r>
          </w:p>
        </w:tc>
      </w:tr>
    </w:tbl>
    <w:p w14:paraId="36A3B9AC"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79232" behindDoc="1" locked="0" layoutInCell="1" allowOverlap="1" wp14:anchorId="1B19796D" wp14:editId="3B541B5F">
            <wp:simplePos x="0" y="0"/>
            <wp:positionH relativeFrom="page">
              <wp:posOffset>5003939</wp:posOffset>
            </wp:positionH>
            <wp:positionV relativeFrom="page">
              <wp:posOffset>1658000</wp:posOffset>
            </wp:positionV>
            <wp:extent cx="2426208" cy="419892"/>
            <wp:effectExtent l="0" t="0" r="0" b="0"/>
            <wp:wrapNone/>
            <wp:docPr id="2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png"/>
                    <pic:cNvPicPr/>
                  </pic:nvPicPr>
                  <pic:blipFill>
                    <a:blip r:embed="rId48" cstate="print"/>
                    <a:stretch>
                      <a:fillRect/>
                    </a:stretch>
                  </pic:blipFill>
                  <pic:spPr>
                    <a:xfrm>
                      <a:off x="0" y="0"/>
                      <a:ext cx="2426208" cy="419892"/>
                    </a:xfrm>
                    <a:prstGeom prst="rect">
                      <a:avLst/>
                    </a:prstGeom>
                  </pic:spPr>
                </pic:pic>
              </a:graphicData>
            </a:graphic>
          </wp:anchor>
        </w:drawing>
      </w:r>
      <w:r w:rsidRPr="0006346A">
        <w:rPr>
          <w:noProof/>
          <w:lang w:val="nb-NO" w:eastAsia="nb-NO"/>
        </w:rPr>
        <w:drawing>
          <wp:anchor distT="0" distB="0" distL="0" distR="0" simplePos="0" relativeHeight="251680256" behindDoc="1" locked="0" layoutInCell="1" allowOverlap="1" wp14:anchorId="24AADE02" wp14:editId="4A13CC0A">
            <wp:simplePos x="0" y="0"/>
            <wp:positionH relativeFrom="page">
              <wp:posOffset>4644275</wp:posOffset>
            </wp:positionH>
            <wp:positionV relativeFrom="page">
              <wp:posOffset>3549009</wp:posOffset>
            </wp:positionV>
            <wp:extent cx="2538221" cy="446775"/>
            <wp:effectExtent l="0" t="0" r="0" b="0"/>
            <wp:wrapNone/>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png"/>
                    <pic:cNvPicPr/>
                  </pic:nvPicPr>
                  <pic:blipFill>
                    <a:blip r:embed="rId49" cstate="print"/>
                    <a:stretch>
                      <a:fillRect/>
                    </a:stretch>
                  </pic:blipFill>
                  <pic:spPr>
                    <a:xfrm>
                      <a:off x="0" y="0"/>
                      <a:ext cx="2538221" cy="446775"/>
                    </a:xfrm>
                    <a:prstGeom prst="rect">
                      <a:avLst/>
                    </a:prstGeom>
                  </pic:spPr>
                </pic:pic>
              </a:graphicData>
            </a:graphic>
          </wp:anchor>
        </w:drawing>
      </w:r>
    </w:p>
    <w:p w14:paraId="4216B99A" w14:textId="77777777"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14:paraId="562A4ECA" w14:textId="77777777" w:rsidTr="0006346A">
        <w:trPr>
          <w:trHeight w:val="1096"/>
        </w:trPr>
        <w:tc>
          <w:tcPr>
            <w:tcW w:w="708" w:type="dxa"/>
          </w:tcPr>
          <w:p w14:paraId="7CDB12AC" w14:textId="77777777" w:rsidR="005D3EA2" w:rsidRPr="0006346A" w:rsidRDefault="005D3EA2" w:rsidP="0006346A">
            <w:pPr>
              <w:pStyle w:val="TableParagraph"/>
              <w:rPr>
                <w:rFonts w:ascii="Times New Roman"/>
                <w:sz w:val="18"/>
                <w:lang w:val="en-GB"/>
              </w:rPr>
            </w:pPr>
          </w:p>
        </w:tc>
        <w:tc>
          <w:tcPr>
            <w:tcW w:w="1559" w:type="dxa"/>
          </w:tcPr>
          <w:p w14:paraId="7B68467E" w14:textId="77777777" w:rsidR="005D3EA2" w:rsidRPr="0006346A" w:rsidRDefault="005D3EA2" w:rsidP="0006346A">
            <w:pPr>
              <w:pStyle w:val="TableParagraph"/>
              <w:rPr>
                <w:sz w:val="20"/>
                <w:lang w:val="en-GB"/>
              </w:rPr>
            </w:pPr>
          </w:p>
          <w:p w14:paraId="6A655345" w14:textId="77777777" w:rsidR="005D3EA2" w:rsidRPr="0006346A" w:rsidRDefault="005D3EA2" w:rsidP="0006346A">
            <w:pPr>
              <w:pStyle w:val="TableParagraph"/>
              <w:spacing w:before="11"/>
              <w:rPr>
                <w:sz w:val="14"/>
                <w:lang w:val="en-GB"/>
              </w:rPr>
            </w:pPr>
          </w:p>
          <w:p w14:paraId="4C3875E0"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14:paraId="2D0EFD39" w14:textId="77777777" w:rsidR="005D3EA2" w:rsidRPr="0006346A" w:rsidRDefault="005D3EA2" w:rsidP="0006346A">
            <w:pPr>
              <w:pStyle w:val="TableParagraph"/>
              <w:rPr>
                <w:sz w:val="16"/>
                <w:lang w:val="en-GB"/>
              </w:rPr>
            </w:pPr>
          </w:p>
          <w:p w14:paraId="33154E4C" w14:textId="77777777" w:rsidR="005D3EA2" w:rsidRPr="0006346A" w:rsidRDefault="005D3EA2" w:rsidP="0006346A">
            <w:pPr>
              <w:pStyle w:val="TableParagraph"/>
              <w:spacing w:before="10"/>
              <w:rPr>
                <w:sz w:val="21"/>
                <w:lang w:val="en-GB"/>
              </w:rPr>
            </w:pPr>
          </w:p>
          <w:p w14:paraId="5369843D" w14:textId="77777777"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14:paraId="1202EEB5" w14:textId="77777777" w:rsidR="005D3EA2" w:rsidRPr="0006346A" w:rsidRDefault="005D3EA2" w:rsidP="0006346A">
            <w:pPr>
              <w:pStyle w:val="TableParagraph"/>
              <w:rPr>
                <w:sz w:val="20"/>
                <w:lang w:val="en-GB"/>
              </w:rPr>
            </w:pPr>
          </w:p>
          <w:p w14:paraId="158C415D" w14:textId="77777777" w:rsidR="005D3EA2" w:rsidRPr="0006346A" w:rsidRDefault="005D3EA2" w:rsidP="0006346A">
            <w:pPr>
              <w:pStyle w:val="TableParagraph"/>
              <w:spacing w:before="11"/>
              <w:rPr>
                <w:sz w:val="14"/>
                <w:lang w:val="en-GB"/>
              </w:rPr>
            </w:pPr>
          </w:p>
          <w:p w14:paraId="40B45BAF" w14:textId="77777777"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14:paraId="622E2CAD" w14:textId="77777777" w:rsidR="005D3EA2" w:rsidRPr="0006346A" w:rsidRDefault="005D3EA2" w:rsidP="0006346A">
            <w:pPr>
              <w:pStyle w:val="TableParagraph"/>
              <w:rPr>
                <w:sz w:val="20"/>
                <w:lang w:val="en-GB"/>
              </w:rPr>
            </w:pPr>
          </w:p>
          <w:p w14:paraId="2074DC77" w14:textId="77777777" w:rsidR="005D3EA2" w:rsidRPr="0006346A" w:rsidRDefault="005D3EA2" w:rsidP="0006346A">
            <w:pPr>
              <w:pStyle w:val="TableParagraph"/>
              <w:spacing w:before="11"/>
              <w:rPr>
                <w:sz w:val="14"/>
                <w:lang w:val="en-GB"/>
              </w:rPr>
            </w:pPr>
          </w:p>
          <w:p w14:paraId="3E3A7F1F" w14:textId="77777777"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14:paraId="652BA373" w14:textId="77777777"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14:paraId="76D40A2A" w14:textId="77777777" w:rsidTr="0006346A">
        <w:trPr>
          <w:trHeight w:val="7102"/>
        </w:trPr>
        <w:tc>
          <w:tcPr>
            <w:tcW w:w="708" w:type="dxa"/>
          </w:tcPr>
          <w:p w14:paraId="301D7752" w14:textId="77777777" w:rsidR="005D3EA2" w:rsidRPr="0006346A" w:rsidRDefault="005D3EA2" w:rsidP="0006346A">
            <w:pPr>
              <w:pStyle w:val="TableParagraph"/>
              <w:spacing w:before="60"/>
              <w:ind w:left="220"/>
              <w:rPr>
                <w:sz w:val="20"/>
                <w:lang w:val="en-GB"/>
              </w:rPr>
            </w:pPr>
            <w:r w:rsidRPr="0006346A">
              <w:rPr>
                <w:sz w:val="20"/>
                <w:lang w:val="en-GB"/>
              </w:rPr>
              <w:t>5.2</w:t>
            </w:r>
          </w:p>
        </w:tc>
        <w:tc>
          <w:tcPr>
            <w:tcW w:w="1559" w:type="dxa"/>
          </w:tcPr>
          <w:p w14:paraId="757759C1" w14:textId="77777777" w:rsidR="005D3EA2" w:rsidRPr="0006346A" w:rsidRDefault="005D3EA2" w:rsidP="0006346A">
            <w:pPr>
              <w:pStyle w:val="TableParagraph"/>
              <w:spacing w:before="60"/>
              <w:ind w:left="220" w:right="320"/>
              <w:rPr>
                <w:sz w:val="20"/>
                <w:lang w:val="en-GB"/>
              </w:rPr>
            </w:pPr>
            <w:r w:rsidRPr="0006346A">
              <w:rPr>
                <w:sz w:val="20"/>
                <w:lang w:val="en-GB"/>
              </w:rPr>
              <w:t>Group quick light</w:t>
            </w:r>
          </w:p>
        </w:tc>
        <w:tc>
          <w:tcPr>
            <w:tcW w:w="1560" w:type="dxa"/>
          </w:tcPr>
          <w:p w14:paraId="7EBB4090" w14:textId="77777777" w:rsidR="005D3EA2" w:rsidRPr="0006346A" w:rsidRDefault="005D3EA2" w:rsidP="0006346A">
            <w:pPr>
              <w:pStyle w:val="TableParagraph"/>
              <w:spacing w:before="60"/>
              <w:ind w:left="220"/>
              <w:rPr>
                <w:sz w:val="20"/>
                <w:lang w:val="en-GB"/>
              </w:rPr>
            </w:pPr>
            <w:r w:rsidRPr="0006346A">
              <w:rPr>
                <w:sz w:val="20"/>
                <w:lang w:val="en-GB"/>
              </w:rPr>
              <w:t>Q(#)</w:t>
            </w:r>
          </w:p>
          <w:p w14:paraId="70A8D377" w14:textId="77777777" w:rsidR="005D3EA2" w:rsidRPr="0006346A" w:rsidRDefault="005D3EA2" w:rsidP="0006346A">
            <w:pPr>
              <w:pStyle w:val="TableParagraph"/>
              <w:spacing w:before="59"/>
              <w:ind w:left="220"/>
              <w:rPr>
                <w:sz w:val="20"/>
                <w:lang w:val="en-GB"/>
              </w:rPr>
            </w:pPr>
            <w:r w:rsidRPr="0006346A">
              <w:rPr>
                <w:sz w:val="20"/>
                <w:lang w:val="en-GB"/>
              </w:rPr>
              <w:t>e.g.</w:t>
            </w:r>
            <w:r w:rsidRPr="0006346A">
              <w:rPr>
                <w:spacing w:val="1"/>
                <w:sz w:val="20"/>
                <w:lang w:val="en-GB"/>
              </w:rPr>
              <w:t xml:space="preserve"> </w:t>
            </w:r>
            <w:r w:rsidRPr="0006346A">
              <w:rPr>
                <w:sz w:val="20"/>
                <w:lang w:val="en-GB"/>
              </w:rPr>
              <w:t>Q(3)</w:t>
            </w:r>
          </w:p>
          <w:p w14:paraId="17C55F83" w14:textId="77777777" w:rsidR="005D3EA2" w:rsidRPr="0006346A" w:rsidRDefault="005D3EA2" w:rsidP="0006346A">
            <w:pPr>
              <w:pStyle w:val="TableParagraph"/>
              <w:spacing w:before="61"/>
              <w:ind w:left="220"/>
              <w:rPr>
                <w:sz w:val="20"/>
                <w:lang w:val="en-GB"/>
              </w:rPr>
            </w:pPr>
            <w:r w:rsidRPr="0006346A">
              <w:rPr>
                <w:sz w:val="20"/>
                <w:lang w:val="en-GB"/>
              </w:rPr>
              <w:t>e.g.</w:t>
            </w:r>
            <w:r w:rsidRPr="0006346A">
              <w:rPr>
                <w:spacing w:val="1"/>
                <w:sz w:val="20"/>
                <w:lang w:val="en-GB"/>
              </w:rPr>
              <w:t xml:space="preserve"> </w:t>
            </w:r>
            <w:r w:rsidRPr="0006346A">
              <w:rPr>
                <w:sz w:val="20"/>
                <w:lang w:val="en-GB"/>
              </w:rPr>
              <w:t>Q(9)</w:t>
            </w:r>
          </w:p>
          <w:p w14:paraId="09EDF1FF" w14:textId="77777777" w:rsidR="005D3EA2" w:rsidRPr="0006346A" w:rsidRDefault="005D3EA2" w:rsidP="0006346A">
            <w:pPr>
              <w:pStyle w:val="TableParagraph"/>
              <w:spacing w:before="59"/>
              <w:ind w:left="220"/>
              <w:rPr>
                <w:sz w:val="20"/>
                <w:lang w:val="en-GB"/>
              </w:rPr>
            </w:pPr>
            <w:r w:rsidRPr="0006346A">
              <w:rPr>
                <w:sz w:val="20"/>
                <w:lang w:val="en-GB"/>
              </w:rPr>
              <w:t xml:space="preserve">e.g. Q(6) + </w:t>
            </w:r>
            <w:proofErr w:type="spellStart"/>
            <w:r w:rsidRPr="0006346A">
              <w:rPr>
                <w:sz w:val="20"/>
                <w:lang w:val="en-GB"/>
              </w:rPr>
              <w:t>LFl</w:t>
            </w:r>
            <w:proofErr w:type="spellEnd"/>
          </w:p>
        </w:tc>
        <w:tc>
          <w:tcPr>
            <w:tcW w:w="2268" w:type="dxa"/>
          </w:tcPr>
          <w:p w14:paraId="0869691B" w14:textId="77777777" w:rsidR="005D3EA2" w:rsidRPr="0006346A" w:rsidRDefault="005D3EA2" w:rsidP="0006346A">
            <w:pPr>
              <w:pStyle w:val="TableParagraph"/>
              <w:spacing w:before="60"/>
              <w:ind w:left="220" w:right="297"/>
              <w:rPr>
                <w:sz w:val="20"/>
                <w:lang w:val="en-GB"/>
              </w:rPr>
            </w:pPr>
            <w:r w:rsidRPr="0006346A">
              <w:rPr>
                <w:sz w:val="20"/>
                <w:lang w:val="en-GB"/>
              </w:rPr>
              <w:t>A quick light in which a specified group of flashes is regularly repeated.</w:t>
            </w:r>
          </w:p>
        </w:tc>
        <w:tc>
          <w:tcPr>
            <w:tcW w:w="6804" w:type="dxa"/>
          </w:tcPr>
          <w:p w14:paraId="4EF1DD64" w14:textId="77777777" w:rsidR="005D3EA2" w:rsidRPr="0006346A" w:rsidRDefault="005D3EA2" w:rsidP="0006346A">
            <w:pPr>
              <w:pStyle w:val="TableParagraph"/>
              <w:spacing w:before="60"/>
              <w:ind w:left="220" w:right="244"/>
              <w:jc w:val="both"/>
              <w:rPr>
                <w:sz w:val="20"/>
                <w:lang w:val="en-GB"/>
              </w:rPr>
            </w:pPr>
            <w:r w:rsidRPr="0006346A">
              <w:rPr>
                <w:sz w:val="20"/>
                <w:lang w:val="en-GB"/>
              </w:rPr>
              <w:t>The number of flashes in a group should be three or nine. An exceptional light character is reserved for use in the IALA Maritime Buoyage System to indicate a south cardinal mark.</w:t>
            </w:r>
          </w:p>
          <w:p w14:paraId="2FC72217" w14:textId="77777777" w:rsidR="005D3EA2" w:rsidRPr="0006346A" w:rsidRDefault="005D3EA2" w:rsidP="0006346A">
            <w:pPr>
              <w:pStyle w:val="TableParagraph"/>
              <w:spacing w:before="129"/>
              <w:ind w:left="220"/>
              <w:jc w:val="both"/>
              <w:rPr>
                <w:sz w:val="20"/>
                <w:lang w:val="en-GB"/>
              </w:rPr>
            </w:pPr>
            <w:r w:rsidRPr="0006346A">
              <w:rPr>
                <w:sz w:val="20"/>
                <w:lang w:val="en-GB"/>
              </w:rPr>
              <w:t>Q(3)</w:t>
            </w:r>
          </w:p>
          <w:p w14:paraId="0573A141" w14:textId="77777777" w:rsidR="005D3EA2" w:rsidRPr="0006346A" w:rsidRDefault="005D3EA2" w:rsidP="0006346A">
            <w:pPr>
              <w:pStyle w:val="TableParagraph"/>
              <w:spacing w:before="1" w:line="297" w:lineRule="auto"/>
              <w:ind w:left="5123" w:right="1285"/>
              <w:jc w:val="right"/>
              <w:rPr>
                <w:sz w:val="20"/>
                <w:lang w:val="en-GB"/>
              </w:rPr>
            </w:pPr>
            <w:r w:rsidRPr="0006346A">
              <w:rPr>
                <w:sz w:val="20"/>
                <w:lang w:val="en-GB"/>
              </w:rPr>
              <w:t>d ≥ l d’&gt;d</w:t>
            </w:r>
          </w:p>
          <w:p w14:paraId="3FFDE65F" w14:textId="77777777" w:rsidR="005D3EA2" w:rsidRPr="0006346A" w:rsidRDefault="005D3EA2" w:rsidP="0006346A">
            <w:pPr>
              <w:pStyle w:val="TableParagraph"/>
              <w:tabs>
                <w:tab w:val="left" w:pos="5146"/>
              </w:tabs>
              <w:spacing w:line="294" w:lineRule="exact"/>
              <w:ind w:left="1115"/>
              <w:rPr>
                <w:sz w:val="20"/>
                <w:lang w:val="en-GB"/>
              </w:rPr>
            </w:pPr>
            <w:r w:rsidRPr="0006346A">
              <w:rPr>
                <w:sz w:val="20"/>
                <w:lang w:val="en-GB"/>
              </w:rPr>
              <w:t>Example:   d’ = 7.5 s;   l = d = 0.5 s;   c = 1</w:t>
            </w:r>
            <w:r w:rsidRPr="0006346A">
              <w:rPr>
                <w:spacing w:val="-11"/>
                <w:sz w:val="20"/>
                <w:lang w:val="en-GB"/>
              </w:rPr>
              <w:t xml:space="preserve"> </w:t>
            </w:r>
            <w:r w:rsidRPr="0006346A">
              <w:rPr>
                <w:sz w:val="20"/>
                <w:lang w:val="en-GB"/>
              </w:rPr>
              <w:t>s ;</w:t>
            </w:r>
            <w:r w:rsidRPr="0006346A">
              <w:rPr>
                <w:sz w:val="20"/>
                <w:lang w:val="en-GB"/>
              </w:rPr>
              <w:tab/>
            </w:r>
            <w:r w:rsidRPr="0006346A">
              <w:rPr>
                <w:position w:val="11"/>
                <w:sz w:val="20"/>
                <w:lang w:val="en-GB"/>
              </w:rPr>
              <w:t>1 s ≤ c ≤ 1.2</w:t>
            </w:r>
            <w:r w:rsidRPr="0006346A">
              <w:rPr>
                <w:spacing w:val="-6"/>
                <w:position w:val="11"/>
                <w:sz w:val="20"/>
                <w:lang w:val="en-GB"/>
              </w:rPr>
              <w:t xml:space="preserve"> </w:t>
            </w:r>
            <w:r w:rsidRPr="0006346A">
              <w:rPr>
                <w:position w:val="11"/>
                <w:sz w:val="20"/>
                <w:lang w:val="en-GB"/>
              </w:rPr>
              <w:t>s</w:t>
            </w:r>
          </w:p>
          <w:p w14:paraId="0A7BA75A" w14:textId="77777777" w:rsidR="005D3EA2" w:rsidRPr="0006346A" w:rsidRDefault="005D3EA2" w:rsidP="0006346A">
            <w:pPr>
              <w:pStyle w:val="TableParagraph"/>
              <w:ind w:left="1069"/>
              <w:rPr>
                <w:sz w:val="20"/>
                <w:lang w:val="en-GB"/>
              </w:rPr>
            </w:pPr>
            <w:r w:rsidRPr="0006346A">
              <w:rPr>
                <w:sz w:val="20"/>
                <w:lang w:val="en-GB"/>
              </w:rPr>
              <w:t>p = 10 s</w:t>
            </w:r>
          </w:p>
          <w:p w14:paraId="44CFDD32" w14:textId="77777777" w:rsidR="005D3EA2" w:rsidRPr="0006346A" w:rsidRDefault="005D3EA2" w:rsidP="0006346A">
            <w:pPr>
              <w:pStyle w:val="TableParagraph"/>
              <w:rPr>
                <w:sz w:val="20"/>
                <w:lang w:val="en-GB"/>
              </w:rPr>
            </w:pPr>
          </w:p>
          <w:p w14:paraId="75659529" w14:textId="77777777" w:rsidR="005D3EA2" w:rsidRPr="0006346A" w:rsidRDefault="005D3EA2" w:rsidP="0006346A">
            <w:pPr>
              <w:pStyle w:val="TableParagraph"/>
              <w:spacing w:before="11"/>
              <w:rPr>
                <w:sz w:val="16"/>
                <w:lang w:val="en-GB"/>
              </w:rPr>
            </w:pPr>
          </w:p>
          <w:p w14:paraId="55184978" w14:textId="77777777" w:rsidR="005D3EA2" w:rsidRPr="0006346A" w:rsidRDefault="005D3EA2" w:rsidP="0006346A">
            <w:pPr>
              <w:pStyle w:val="TableParagraph"/>
              <w:spacing w:before="1" w:line="244" w:lineRule="exact"/>
              <w:ind w:left="220"/>
              <w:jc w:val="both"/>
              <w:rPr>
                <w:sz w:val="20"/>
                <w:lang w:val="en-GB"/>
              </w:rPr>
            </w:pPr>
            <w:r w:rsidRPr="0006346A">
              <w:rPr>
                <w:sz w:val="20"/>
                <w:lang w:val="en-GB"/>
              </w:rPr>
              <w:t>Q(9)</w:t>
            </w:r>
          </w:p>
          <w:p w14:paraId="1FC758F0" w14:textId="77777777" w:rsidR="005D3EA2" w:rsidRPr="0006346A" w:rsidRDefault="005D3EA2" w:rsidP="0006346A">
            <w:pPr>
              <w:pStyle w:val="TableParagraph"/>
              <w:spacing w:line="300" w:lineRule="auto"/>
              <w:ind w:left="5123" w:right="1285"/>
              <w:jc w:val="right"/>
              <w:rPr>
                <w:sz w:val="20"/>
                <w:lang w:val="en-GB"/>
              </w:rPr>
            </w:pPr>
            <w:r w:rsidRPr="0006346A">
              <w:rPr>
                <w:sz w:val="20"/>
                <w:lang w:val="en-GB"/>
              </w:rPr>
              <w:t>d ≥ l d’&gt;d</w:t>
            </w:r>
          </w:p>
          <w:p w14:paraId="3DABA895" w14:textId="77777777" w:rsidR="005D3EA2" w:rsidRPr="0006346A" w:rsidRDefault="005D3EA2" w:rsidP="0006346A">
            <w:pPr>
              <w:pStyle w:val="TableParagraph"/>
              <w:tabs>
                <w:tab w:val="left" w:pos="5146"/>
              </w:tabs>
              <w:spacing w:line="290" w:lineRule="exact"/>
              <w:ind w:left="1115"/>
              <w:rPr>
                <w:sz w:val="20"/>
                <w:lang w:val="en-GB"/>
              </w:rPr>
            </w:pPr>
            <w:r w:rsidRPr="0006346A">
              <w:rPr>
                <w:sz w:val="20"/>
                <w:lang w:val="en-GB"/>
              </w:rPr>
              <w:t>Example:   d’ = 6.5 s;   l = d = 0.5 s;   c =</w:t>
            </w:r>
            <w:r w:rsidRPr="0006346A">
              <w:rPr>
                <w:spacing w:val="-10"/>
                <w:sz w:val="20"/>
                <w:lang w:val="en-GB"/>
              </w:rPr>
              <w:t xml:space="preserve"> </w:t>
            </w:r>
            <w:r w:rsidRPr="0006346A">
              <w:rPr>
                <w:sz w:val="20"/>
                <w:lang w:val="en-GB"/>
              </w:rPr>
              <w:t>1</w:t>
            </w:r>
            <w:r w:rsidRPr="0006346A">
              <w:rPr>
                <w:spacing w:val="-1"/>
                <w:sz w:val="20"/>
                <w:lang w:val="en-GB"/>
              </w:rPr>
              <w:t xml:space="preserve"> </w:t>
            </w:r>
            <w:r w:rsidRPr="0006346A">
              <w:rPr>
                <w:sz w:val="20"/>
                <w:lang w:val="en-GB"/>
              </w:rPr>
              <w:t>s;</w:t>
            </w:r>
            <w:r w:rsidRPr="0006346A">
              <w:rPr>
                <w:sz w:val="20"/>
                <w:lang w:val="en-GB"/>
              </w:rPr>
              <w:tab/>
            </w:r>
            <w:r w:rsidRPr="0006346A">
              <w:rPr>
                <w:position w:val="11"/>
                <w:sz w:val="20"/>
                <w:lang w:val="en-GB"/>
              </w:rPr>
              <w:t>1 s ≤ c ≤ 1.2</w:t>
            </w:r>
            <w:r w:rsidRPr="0006346A">
              <w:rPr>
                <w:spacing w:val="-6"/>
                <w:position w:val="11"/>
                <w:sz w:val="20"/>
                <w:lang w:val="en-GB"/>
              </w:rPr>
              <w:t xml:space="preserve"> </w:t>
            </w:r>
            <w:r w:rsidRPr="0006346A">
              <w:rPr>
                <w:position w:val="11"/>
                <w:sz w:val="20"/>
                <w:lang w:val="en-GB"/>
              </w:rPr>
              <w:t>s</w:t>
            </w:r>
          </w:p>
          <w:p w14:paraId="7D6F3B36" w14:textId="77777777" w:rsidR="005D3EA2" w:rsidRPr="0006346A" w:rsidRDefault="005D3EA2" w:rsidP="0006346A">
            <w:pPr>
              <w:pStyle w:val="TableParagraph"/>
              <w:spacing w:line="244" w:lineRule="exact"/>
              <w:ind w:left="1069"/>
              <w:rPr>
                <w:sz w:val="20"/>
                <w:lang w:val="en-GB"/>
              </w:rPr>
            </w:pPr>
            <w:r w:rsidRPr="0006346A">
              <w:rPr>
                <w:sz w:val="20"/>
                <w:lang w:val="en-GB"/>
              </w:rPr>
              <w:t>p = 15 s</w:t>
            </w:r>
          </w:p>
          <w:p w14:paraId="2F3F73B7" w14:textId="77777777" w:rsidR="005D3EA2" w:rsidRPr="0006346A" w:rsidRDefault="005D3EA2" w:rsidP="0006346A">
            <w:pPr>
              <w:pStyle w:val="TableParagraph"/>
              <w:rPr>
                <w:sz w:val="20"/>
                <w:lang w:val="en-GB"/>
              </w:rPr>
            </w:pPr>
          </w:p>
          <w:p w14:paraId="3046F8F1" w14:textId="77777777" w:rsidR="005D3EA2" w:rsidRPr="0006346A" w:rsidRDefault="005D3EA2" w:rsidP="0006346A">
            <w:pPr>
              <w:pStyle w:val="TableParagraph"/>
              <w:spacing w:before="10"/>
              <w:rPr>
                <w:sz w:val="16"/>
                <w:lang w:val="en-GB"/>
              </w:rPr>
            </w:pPr>
          </w:p>
          <w:p w14:paraId="2DC8F7A4" w14:textId="77777777" w:rsidR="005D3EA2" w:rsidRPr="0006346A" w:rsidRDefault="005D3EA2" w:rsidP="0006346A">
            <w:pPr>
              <w:pStyle w:val="TableParagraph"/>
              <w:tabs>
                <w:tab w:val="left" w:pos="5146"/>
              </w:tabs>
              <w:spacing w:before="1"/>
              <w:ind w:left="220"/>
              <w:jc w:val="both"/>
              <w:rPr>
                <w:sz w:val="20"/>
                <w:lang w:val="en-GB"/>
              </w:rPr>
            </w:pPr>
            <w:r w:rsidRPr="0006346A">
              <w:rPr>
                <w:sz w:val="20"/>
                <w:lang w:val="en-GB"/>
              </w:rPr>
              <w:t>Q(6)</w:t>
            </w:r>
            <w:r w:rsidRPr="0006346A">
              <w:rPr>
                <w:sz w:val="20"/>
                <w:lang w:val="en-GB"/>
              </w:rPr>
              <w:tab/>
              <w:t>d' ≥ 3</w:t>
            </w:r>
            <w:r w:rsidRPr="0006346A">
              <w:rPr>
                <w:spacing w:val="-2"/>
                <w:sz w:val="20"/>
                <w:lang w:val="en-GB"/>
              </w:rPr>
              <w:t xml:space="preserve"> </w:t>
            </w:r>
            <w:r w:rsidRPr="0006346A">
              <w:rPr>
                <w:sz w:val="20"/>
                <w:lang w:val="en-GB"/>
              </w:rPr>
              <w:t>l’</w:t>
            </w:r>
          </w:p>
          <w:p w14:paraId="11D10A00" w14:textId="77777777" w:rsidR="005D3EA2" w:rsidRPr="0006346A" w:rsidRDefault="005D3EA2" w:rsidP="0006346A">
            <w:pPr>
              <w:pStyle w:val="TableParagraph"/>
              <w:tabs>
                <w:tab w:val="left" w:pos="5146"/>
              </w:tabs>
              <w:spacing w:line="244" w:lineRule="exact"/>
              <w:ind w:left="220"/>
              <w:jc w:val="both"/>
              <w:rPr>
                <w:sz w:val="20"/>
                <w:lang w:val="en-GB"/>
              </w:rPr>
            </w:pPr>
            <w:r w:rsidRPr="0006346A">
              <w:rPr>
                <w:sz w:val="20"/>
                <w:lang w:val="en-GB"/>
              </w:rPr>
              <w:t>+LF1</w:t>
            </w:r>
            <w:r w:rsidRPr="0006346A">
              <w:rPr>
                <w:sz w:val="20"/>
                <w:lang w:val="en-GB"/>
              </w:rPr>
              <w:tab/>
              <w:t>l’ ≥ 2</w:t>
            </w:r>
            <w:r w:rsidRPr="0006346A">
              <w:rPr>
                <w:spacing w:val="-2"/>
                <w:sz w:val="20"/>
                <w:lang w:val="en-GB"/>
              </w:rPr>
              <w:t xml:space="preserve"> </w:t>
            </w:r>
            <w:r w:rsidRPr="0006346A">
              <w:rPr>
                <w:sz w:val="20"/>
                <w:lang w:val="en-GB"/>
              </w:rPr>
              <w:t>s</w:t>
            </w:r>
          </w:p>
          <w:p w14:paraId="1B79570D" w14:textId="77777777" w:rsidR="005D3EA2" w:rsidRPr="0006346A" w:rsidRDefault="005D3EA2" w:rsidP="0006346A">
            <w:pPr>
              <w:pStyle w:val="TableParagraph"/>
              <w:spacing w:line="244" w:lineRule="exact"/>
              <w:ind w:left="5123" w:right="1303"/>
              <w:jc w:val="right"/>
              <w:rPr>
                <w:sz w:val="20"/>
                <w:lang w:val="en-GB"/>
              </w:rPr>
            </w:pPr>
            <w:r w:rsidRPr="0006346A">
              <w:rPr>
                <w:sz w:val="20"/>
                <w:lang w:val="en-GB"/>
              </w:rPr>
              <w:t>d ≥ l</w:t>
            </w:r>
          </w:p>
          <w:p w14:paraId="190D5847" w14:textId="77777777" w:rsidR="005D3EA2" w:rsidRPr="0006346A" w:rsidRDefault="005D3EA2" w:rsidP="0006346A">
            <w:pPr>
              <w:pStyle w:val="TableParagraph"/>
              <w:spacing w:before="1" w:line="213" w:lineRule="exact"/>
              <w:ind w:left="5123" w:right="578"/>
              <w:jc w:val="right"/>
              <w:rPr>
                <w:sz w:val="20"/>
                <w:lang w:val="en-GB"/>
              </w:rPr>
            </w:pPr>
            <w:r w:rsidRPr="0006346A">
              <w:rPr>
                <w:sz w:val="20"/>
                <w:lang w:val="en-GB"/>
              </w:rPr>
              <w:t>1 s ≤ c ≤ 1.2 s</w:t>
            </w:r>
          </w:p>
          <w:p w14:paraId="30006B5E" w14:textId="77777777" w:rsidR="005D3EA2" w:rsidRPr="0006346A" w:rsidRDefault="005D3EA2" w:rsidP="0006346A">
            <w:pPr>
              <w:pStyle w:val="TableParagraph"/>
              <w:spacing w:line="213" w:lineRule="exact"/>
              <w:ind w:left="1115"/>
              <w:rPr>
                <w:sz w:val="20"/>
                <w:lang w:val="en-GB"/>
              </w:rPr>
            </w:pPr>
            <w:r w:rsidRPr="0006346A">
              <w:rPr>
                <w:sz w:val="20"/>
                <w:lang w:val="en-GB"/>
              </w:rPr>
              <w:t>Example: d’ = 7 s; l’ = 2 s; l = d = 0.5 s;</w:t>
            </w:r>
          </w:p>
          <w:p w14:paraId="1B23CB3E" w14:textId="77777777" w:rsidR="005D3EA2" w:rsidRPr="0006346A" w:rsidRDefault="005D3EA2" w:rsidP="0006346A">
            <w:pPr>
              <w:pStyle w:val="TableParagraph"/>
              <w:spacing w:before="61"/>
              <w:ind w:left="1069"/>
              <w:rPr>
                <w:sz w:val="20"/>
                <w:lang w:val="en-GB"/>
              </w:rPr>
            </w:pPr>
            <w:r w:rsidRPr="0006346A">
              <w:rPr>
                <w:sz w:val="20"/>
                <w:lang w:val="en-GB"/>
              </w:rPr>
              <w:t>c = 1 s.; p = 15 s</w:t>
            </w:r>
          </w:p>
        </w:tc>
        <w:tc>
          <w:tcPr>
            <w:tcW w:w="1951" w:type="dxa"/>
          </w:tcPr>
          <w:p w14:paraId="4738D80C" w14:textId="77777777" w:rsidR="005D3EA2" w:rsidRPr="0006346A" w:rsidRDefault="005D3EA2" w:rsidP="0006346A">
            <w:pPr>
              <w:pStyle w:val="TableParagraph"/>
              <w:rPr>
                <w:sz w:val="20"/>
                <w:lang w:val="en-GB"/>
              </w:rPr>
            </w:pPr>
          </w:p>
          <w:p w14:paraId="6AC52BFC" w14:textId="77777777" w:rsidR="005D3EA2" w:rsidRPr="0006346A" w:rsidRDefault="005D3EA2" w:rsidP="0006346A">
            <w:pPr>
              <w:pStyle w:val="TableParagraph"/>
              <w:rPr>
                <w:sz w:val="20"/>
                <w:lang w:val="en-GB"/>
              </w:rPr>
            </w:pPr>
          </w:p>
          <w:p w14:paraId="29354468" w14:textId="77777777" w:rsidR="005D3EA2" w:rsidRPr="0006346A" w:rsidRDefault="005D3EA2" w:rsidP="0006346A">
            <w:pPr>
              <w:pStyle w:val="TableParagraph"/>
              <w:rPr>
                <w:sz w:val="20"/>
                <w:lang w:val="en-GB"/>
              </w:rPr>
            </w:pPr>
          </w:p>
          <w:p w14:paraId="7B8E05F2" w14:textId="77777777" w:rsidR="005D3EA2" w:rsidRPr="0006346A" w:rsidRDefault="005D3EA2" w:rsidP="0006346A">
            <w:pPr>
              <w:pStyle w:val="TableParagraph"/>
              <w:spacing w:before="6"/>
              <w:rPr>
                <w:sz w:val="15"/>
                <w:lang w:val="en-GB"/>
              </w:rPr>
            </w:pPr>
          </w:p>
          <w:p w14:paraId="12870FA6" w14:textId="77777777" w:rsidR="005D3EA2" w:rsidRPr="0006346A" w:rsidRDefault="005D3EA2" w:rsidP="0006346A">
            <w:pPr>
              <w:pStyle w:val="TableParagraph"/>
              <w:ind w:left="220" w:right="261"/>
              <w:rPr>
                <w:sz w:val="20"/>
                <w:lang w:val="en-GB"/>
              </w:rPr>
            </w:pPr>
            <w:r w:rsidRPr="0006346A">
              <w:rPr>
                <w:sz w:val="20"/>
                <w:lang w:val="en-GB"/>
              </w:rPr>
              <w:t xml:space="preserve">A group quick </w:t>
            </w:r>
            <w:r w:rsidRPr="0006346A">
              <w:rPr>
                <w:i/>
                <w:sz w:val="20"/>
                <w:lang w:val="en-GB"/>
              </w:rPr>
              <w:t xml:space="preserve">White </w:t>
            </w:r>
            <w:r w:rsidRPr="0006346A">
              <w:rPr>
                <w:sz w:val="20"/>
                <w:lang w:val="en-GB"/>
              </w:rPr>
              <w:t>light with a group of three flashes, in a period of 10 s, indicates an east cardinal mark.</w:t>
            </w:r>
          </w:p>
          <w:p w14:paraId="62701B29" w14:textId="77777777" w:rsidR="005D3EA2" w:rsidRPr="0006346A" w:rsidRDefault="005D3EA2" w:rsidP="0006346A">
            <w:pPr>
              <w:pStyle w:val="TableParagraph"/>
              <w:spacing w:before="131"/>
              <w:ind w:left="220" w:right="261"/>
              <w:rPr>
                <w:sz w:val="20"/>
                <w:lang w:val="en-GB"/>
              </w:rPr>
            </w:pPr>
            <w:r w:rsidRPr="0006346A">
              <w:rPr>
                <w:sz w:val="20"/>
                <w:lang w:val="en-GB"/>
              </w:rPr>
              <w:t xml:space="preserve">A group quick </w:t>
            </w:r>
            <w:r w:rsidRPr="0006346A">
              <w:rPr>
                <w:i/>
                <w:sz w:val="20"/>
                <w:lang w:val="en-GB"/>
              </w:rPr>
              <w:t xml:space="preserve">White </w:t>
            </w:r>
            <w:r w:rsidRPr="0006346A">
              <w:rPr>
                <w:sz w:val="20"/>
                <w:lang w:val="en-GB"/>
              </w:rPr>
              <w:t>light with a group of nine flashes, in a period of 15 s, indicates a west cardinal mark.</w:t>
            </w:r>
          </w:p>
          <w:p w14:paraId="01CED528" w14:textId="77777777" w:rsidR="005D3EA2" w:rsidRPr="0006346A" w:rsidRDefault="005D3EA2" w:rsidP="0006346A">
            <w:pPr>
              <w:pStyle w:val="TableParagraph"/>
              <w:spacing w:before="129"/>
              <w:ind w:left="220" w:right="261"/>
              <w:rPr>
                <w:sz w:val="20"/>
                <w:lang w:val="en-GB"/>
              </w:rPr>
            </w:pPr>
            <w:r w:rsidRPr="0006346A">
              <w:rPr>
                <w:sz w:val="20"/>
                <w:lang w:val="en-GB"/>
              </w:rPr>
              <w:t xml:space="preserve">A group quick </w:t>
            </w:r>
            <w:r w:rsidRPr="0006346A">
              <w:rPr>
                <w:i/>
                <w:sz w:val="20"/>
                <w:lang w:val="en-GB"/>
              </w:rPr>
              <w:t xml:space="preserve">White </w:t>
            </w:r>
            <w:r w:rsidRPr="0006346A">
              <w:rPr>
                <w:sz w:val="20"/>
                <w:lang w:val="en-GB"/>
              </w:rPr>
              <w:t>light with a group of six flashes followed by a long flash of not less than 2 s duration, in a period of 15 s, indicates a south cardinal mark.</w:t>
            </w:r>
          </w:p>
        </w:tc>
      </w:tr>
    </w:tbl>
    <w:p w14:paraId="3F96D4A9"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81280" behindDoc="1" locked="0" layoutInCell="1" allowOverlap="1" wp14:anchorId="74878940" wp14:editId="0EA9527D">
            <wp:simplePos x="0" y="0"/>
            <wp:positionH relativeFrom="page">
              <wp:posOffset>4914023</wp:posOffset>
            </wp:positionH>
            <wp:positionV relativeFrom="page">
              <wp:posOffset>2033325</wp:posOffset>
            </wp:positionV>
            <wp:extent cx="2516123" cy="449676"/>
            <wp:effectExtent l="0" t="0" r="0" b="0"/>
            <wp:wrapNone/>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png"/>
                    <pic:cNvPicPr/>
                  </pic:nvPicPr>
                  <pic:blipFill>
                    <a:blip r:embed="rId50" cstate="print"/>
                    <a:stretch>
                      <a:fillRect/>
                    </a:stretch>
                  </pic:blipFill>
                  <pic:spPr>
                    <a:xfrm>
                      <a:off x="0" y="0"/>
                      <a:ext cx="2516123" cy="449676"/>
                    </a:xfrm>
                    <a:prstGeom prst="rect">
                      <a:avLst/>
                    </a:prstGeom>
                  </pic:spPr>
                </pic:pic>
              </a:graphicData>
            </a:graphic>
          </wp:anchor>
        </w:drawing>
      </w:r>
      <w:r w:rsidRPr="0006346A">
        <w:rPr>
          <w:noProof/>
          <w:lang w:val="nb-NO" w:eastAsia="nb-NO"/>
        </w:rPr>
        <w:drawing>
          <wp:anchor distT="0" distB="0" distL="0" distR="0" simplePos="0" relativeHeight="251682304" behindDoc="1" locked="0" layoutInCell="1" allowOverlap="1" wp14:anchorId="10CE512A" wp14:editId="560C843C">
            <wp:simplePos x="0" y="0"/>
            <wp:positionH relativeFrom="page">
              <wp:posOffset>4914023</wp:posOffset>
            </wp:positionH>
            <wp:positionV relativeFrom="page">
              <wp:posOffset>4369846</wp:posOffset>
            </wp:positionV>
            <wp:extent cx="2516123" cy="459353"/>
            <wp:effectExtent l="0" t="0" r="0" b="0"/>
            <wp:wrapNone/>
            <wp:docPr id="2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png"/>
                    <pic:cNvPicPr/>
                  </pic:nvPicPr>
                  <pic:blipFill>
                    <a:blip r:embed="rId51" cstate="print"/>
                    <a:stretch>
                      <a:fillRect/>
                    </a:stretch>
                  </pic:blipFill>
                  <pic:spPr>
                    <a:xfrm>
                      <a:off x="0" y="0"/>
                      <a:ext cx="2516123" cy="459353"/>
                    </a:xfrm>
                    <a:prstGeom prst="rect">
                      <a:avLst/>
                    </a:prstGeom>
                  </pic:spPr>
                </pic:pic>
              </a:graphicData>
            </a:graphic>
          </wp:anchor>
        </w:drawing>
      </w:r>
    </w:p>
    <w:p w14:paraId="18693B6D" w14:textId="77777777"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14:paraId="4942BD3A" w14:textId="77777777" w:rsidTr="0006346A">
        <w:trPr>
          <w:trHeight w:val="1096"/>
        </w:trPr>
        <w:tc>
          <w:tcPr>
            <w:tcW w:w="708" w:type="dxa"/>
          </w:tcPr>
          <w:p w14:paraId="18198AE2" w14:textId="77777777" w:rsidR="005D3EA2" w:rsidRPr="0006346A" w:rsidRDefault="005D3EA2" w:rsidP="0006346A">
            <w:pPr>
              <w:pStyle w:val="TableParagraph"/>
              <w:rPr>
                <w:rFonts w:ascii="Times New Roman"/>
                <w:sz w:val="18"/>
                <w:lang w:val="en-GB"/>
              </w:rPr>
            </w:pPr>
          </w:p>
        </w:tc>
        <w:tc>
          <w:tcPr>
            <w:tcW w:w="1559" w:type="dxa"/>
          </w:tcPr>
          <w:p w14:paraId="26F1C21E" w14:textId="77777777" w:rsidR="005D3EA2" w:rsidRPr="0006346A" w:rsidRDefault="005D3EA2" w:rsidP="0006346A">
            <w:pPr>
              <w:pStyle w:val="TableParagraph"/>
              <w:rPr>
                <w:sz w:val="20"/>
                <w:lang w:val="en-GB"/>
              </w:rPr>
            </w:pPr>
          </w:p>
          <w:p w14:paraId="23B0AD5A" w14:textId="77777777" w:rsidR="005D3EA2" w:rsidRPr="0006346A" w:rsidRDefault="005D3EA2" w:rsidP="0006346A">
            <w:pPr>
              <w:pStyle w:val="TableParagraph"/>
              <w:spacing w:before="11"/>
              <w:rPr>
                <w:sz w:val="14"/>
                <w:lang w:val="en-GB"/>
              </w:rPr>
            </w:pPr>
          </w:p>
          <w:p w14:paraId="4BF70EDD"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14:paraId="600224D3" w14:textId="77777777" w:rsidR="005D3EA2" w:rsidRPr="0006346A" w:rsidRDefault="005D3EA2" w:rsidP="0006346A">
            <w:pPr>
              <w:pStyle w:val="TableParagraph"/>
              <w:rPr>
                <w:sz w:val="16"/>
                <w:lang w:val="en-GB"/>
              </w:rPr>
            </w:pPr>
          </w:p>
          <w:p w14:paraId="4D4BAC1C" w14:textId="77777777" w:rsidR="005D3EA2" w:rsidRPr="0006346A" w:rsidRDefault="005D3EA2" w:rsidP="0006346A">
            <w:pPr>
              <w:pStyle w:val="TableParagraph"/>
              <w:spacing w:before="10"/>
              <w:rPr>
                <w:sz w:val="21"/>
                <w:lang w:val="en-GB"/>
              </w:rPr>
            </w:pPr>
          </w:p>
          <w:p w14:paraId="6B1698DE" w14:textId="77777777"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14:paraId="5CF36FA9" w14:textId="77777777" w:rsidR="005D3EA2" w:rsidRPr="0006346A" w:rsidRDefault="005D3EA2" w:rsidP="0006346A">
            <w:pPr>
              <w:pStyle w:val="TableParagraph"/>
              <w:rPr>
                <w:sz w:val="20"/>
                <w:lang w:val="en-GB"/>
              </w:rPr>
            </w:pPr>
          </w:p>
          <w:p w14:paraId="020F9FB5" w14:textId="77777777" w:rsidR="005D3EA2" w:rsidRPr="0006346A" w:rsidRDefault="005D3EA2" w:rsidP="0006346A">
            <w:pPr>
              <w:pStyle w:val="TableParagraph"/>
              <w:spacing w:before="11"/>
              <w:rPr>
                <w:sz w:val="14"/>
                <w:lang w:val="en-GB"/>
              </w:rPr>
            </w:pPr>
          </w:p>
          <w:p w14:paraId="2C6E9927" w14:textId="77777777"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14:paraId="29F64211" w14:textId="77777777" w:rsidR="005D3EA2" w:rsidRPr="0006346A" w:rsidRDefault="005D3EA2" w:rsidP="0006346A">
            <w:pPr>
              <w:pStyle w:val="TableParagraph"/>
              <w:rPr>
                <w:sz w:val="20"/>
                <w:lang w:val="en-GB"/>
              </w:rPr>
            </w:pPr>
          </w:p>
          <w:p w14:paraId="675148EF" w14:textId="77777777" w:rsidR="005D3EA2" w:rsidRPr="0006346A" w:rsidRDefault="005D3EA2" w:rsidP="0006346A">
            <w:pPr>
              <w:pStyle w:val="TableParagraph"/>
              <w:spacing w:before="11"/>
              <w:rPr>
                <w:sz w:val="14"/>
                <w:lang w:val="en-GB"/>
              </w:rPr>
            </w:pPr>
          </w:p>
          <w:p w14:paraId="3467F2F5" w14:textId="77777777"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14:paraId="12E07DB1" w14:textId="77777777"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14:paraId="330CB2CA" w14:textId="77777777" w:rsidTr="0006346A">
        <w:trPr>
          <w:trHeight w:val="1829"/>
        </w:trPr>
        <w:tc>
          <w:tcPr>
            <w:tcW w:w="708" w:type="dxa"/>
          </w:tcPr>
          <w:p w14:paraId="20623051" w14:textId="77777777" w:rsidR="005D3EA2" w:rsidRPr="0006346A" w:rsidRDefault="005D3EA2" w:rsidP="0006346A">
            <w:pPr>
              <w:pStyle w:val="TableParagraph"/>
              <w:spacing w:before="60"/>
              <w:ind w:right="153"/>
              <w:jc w:val="center"/>
              <w:rPr>
                <w:sz w:val="20"/>
                <w:lang w:val="en-GB"/>
              </w:rPr>
            </w:pPr>
            <w:r w:rsidRPr="0006346A">
              <w:rPr>
                <w:sz w:val="20"/>
                <w:lang w:val="en-GB"/>
              </w:rPr>
              <w:t>6</w:t>
            </w:r>
          </w:p>
        </w:tc>
        <w:tc>
          <w:tcPr>
            <w:tcW w:w="1559" w:type="dxa"/>
          </w:tcPr>
          <w:p w14:paraId="71E44985" w14:textId="77777777" w:rsidR="005D3EA2" w:rsidRPr="0006346A" w:rsidRDefault="005D3EA2" w:rsidP="0006346A">
            <w:pPr>
              <w:pStyle w:val="TableParagraph"/>
              <w:spacing w:before="60"/>
              <w:ind w:left="220" w:right="322"/>
              <w:rPr>
                <w:sz w:val="20"/>
                <w:lang w:val="en-GB"/>
              </w:rPr>
            </w:pPr>
            <w:r w:rsidRPr="0006346A">
              <w:rPr>
                <w:sz w:val="20"/>
                <w:lang w:val="en-GB"/>
              </w:rPr>
              <w:t>VERY QUICK LIGHT</w:t>
            </w:r>
          </w:p>
        </w:tc>
        <w:tc>
          <w:tcPr>
            <w:tcW w:w="1560" w:type="dxa"/>
          </w:tcPr>
          <w:p w14:paraId="5DE57910" w14:textId="77777777" w:rsidR="005D3EA2" w:rsidRPr="0006346A" w:rsidRDefault="005D3EA2" w:rsidP="0006346A">
            <w:pPr>
              <w:pStyle w:val="TableParagraph"/>
              <w:rPr>
                <w:rFonts w:ascii="Times New Roman"/>
                <w:sz w:val="18"/>
                <w:lang w:val="en-GB"/>
              </w:rPr>
            </w:pPr>
          </w:p>
        </w:tc>
        <w:tc>
          <w:tcPr>
            <w:tcW w:w="2268" w:type="dxa"/>
          </w:tcPr>
          <w:p w14:paraId="47623D7E" w14:textId="77777777" w:rsidR="005D3EA2" w:rsidRPr="0006346A" w:rsidRDefault="005D3EA2" w:rsidP="0006346A">
            <w:pPr>
              <w:pStyle w:val="TableParagraph"/>
              <w:spacing w:before="60"/>
              <w:ind w:left="220" w:right="348"/>
              <w:rPr>
                <w:sz w:val="20"/>
                <w:lang w:val="en-GB"/>
              </w:rPr>
            </w:pPr>
            <w:r w:rsidRPr="0006346A">
              <w:rPr>
                <w:sz w:val="20"/>
                <w:lang w:val="en-GB"/>
              </w:rPr>
              <w:t>A light in which flashes are repeated at a rate of not less than 80 flashes per minute but less than 160 flashes per minute.</w:t>
            </w:r>
          </w:p>
        </w:tc>
        <w:tc>
          <w:tcPr>
            <w:tcW w:w="6804" w:type="dxa"/>
          </w:tcPr>
          <w:p w14:paraId="1EDDED15" w14:textId="77777777" w:rsidR="005D3EA2" w:rsidRPr="0006346A" w:rsidRDefault="005D3EA2" w:rsidP="0006346A">
            <w:pPr>
              <w:pStyle w:val="TableParagraph"/>
              <w:spacing w:before="60"/>
              <w:ind w:left="220" w:right="472"/>
              <w:rPr>
                <w:sz w:val="20"/>
                <w:lang w:val="en-GB"/>
              </w:rPr>
            </w:pPr>
            <w:r w:rsidRPr="0006346A">
              <w:rPr>
                <w:sz w:val="20"/>
                <w:lang w:val="en-GB"/>
              </w:rPr>
              <w:t>A light in which identical flashes are repeated at the rate of 120 flashes per minute.</w:t>
            </w:r>
          </w:p>
        </w:tc>
        <w:tc>
          <w:tcPr>
            <w:tcW w:w="1951" w:type="dxa"/>
          </w:tcPr>
          <w:p w14:paraId="42DCFE18" w14:textId="77777777" w:rsidR="005D3EA2" w:rsidRPr="0006346A" w:rsidRDefault="005D3EA2" w:rsidP="0006346A">
            <w:pPr>
              <w:pStyle w:val="TableParagraph"/>
              <w:rPr>
                <w:rFonts w:ascii="Times New Roman"/>
                <w:sz w:val="18"/>
                <w:lang w:val="en-GB"/>
              </w:rPr>
            </w:pPr>
          </w:p>
        </w:tc>
      </w:tr>
      <w:tr w:rsidR="005D3EA2" w:rsidRPr="0006346A" w14:paraId="6380F517" w14:textId="77777777" w:rsidTr="0006346A">
        <w:trPr>
          <w:trHeight w:val="1243"/>
        </w:trPr>
        <w:tc>
          <w:tcPr>
            <w:tcW w:w="708" w:type="dxa"/>
          </w:tcPr>
          <w:p w14:paraId="0933C195" w14:textId="77777777" w:rsidR="005D3EA2" w:rsidRPr="0006346A" w:rsidRDefault="005D3EA2" w:rsidP="0006346A">
            <w:pPr>
              <w:pStyle w:val="TableParagraph"/>
              <w:spacing w:before="59"/>
              <w:ind w:left="201" w:right="201"/>
              <w:jc w:val="center"/>
              <w:rPr>
                <w:sz w:val="20"/>
                <w:lang w:val="en-GB"/>
              </w:rPr>
            </w:pPr>
            <w:r w:rsidRPr="0006346A">
              <w:rPr>
                <w:sz w:val="20"/>
                <w:lang w:val="en-GB"/>
              </w:rPr>
              <w:t>6.1</w:t>
            </w:r>
          </w:p>
        </w:tc>
        <w:tc>
          <w:tcPr>
            <w:tcW w:w="1559" w:type="dxa"/>
          </w:tcPr>
          <w:p w14:paraId="21962E93" w14:textId="77777777" w:rsidR="005D3EA2" w:rsidRPr="0006346A" w:rsidRDefault="005D3EA2" w:rsidP="0006346A">
            <w:pPr>
              <w:pStyle w:val="TableParagraph"/>
              <w:spacing w:before="59"/>
              <w:ind w:left="220" w:right="381" w:hanging="1"/>
              <w:rPr>
                <w:sz w:val="20"/>
                <w:lang w:val="en-GB"/>
              </w:rPr>
            </w:pPr>
            <w:r w:rsidRPr="0006346A">
              <w:rPr>
                <w:sz w:val="20"/>
                <w:lang w:val="en-GB"/>
              </w:rPr>
              <w:t>Continuous very quick light</w:t>
            </w:r>
          </w:p>
        </w:tc>
        <w:tc>
          <w:tcPr>
            <w:tcW w:w="1560" w:type="dxa"/>
          </w:tcPr>
          <w:p w14:paraId="19856EC8" w14:textId="77777777" w:rsidR="005D3EA2" w:rsidRPr="0006346A" w:rsidRDefault="005D3EA2" w:rsidP="0006346A">
            <w:pPr>
              <w:pStyle w:val="TableParagraph"/>
              <w:spacing w:before="59"/>
              <w:ind w:left="220"/>
              <w:rPr>
                <w:sz w:val="20"/>
                <w:lang w:val="en-GB"/>
              </w:rPr>
            </w:pPr>
            <w:r w:rsidRPr="0006346A">
              <w:rPr>
                <w:sz w:val="20"/>
                <w:lang w:val="en-GB"/>
              </w:rPr>
              <w:t>VQ</w:t>
            </w:r>
          </w:p>
        </w:tc>
        <w:tc>
          <w:tcPr>
            <w:tcW w:w="2268" w:type="dxa"/>
          </w:tcPr>
          <w:p w14:paraId="2EF7BD08" w14:textId="77777777" w:rsidR="005D3EA2" w:rsidRPr="0006346A" w:rsidRDefault="005D3EA2" w:rsidP="0006346A">
            <w:pPr>
              <w:pStyle w:val="TableParagraph"/>
              <w:spacing w:before="59"/>
              <w:ind w:left="220" w:right="431" w:hanging="1"/>
              <w:rPr>
                <w:sz w:val="20"/>
                <w:lang w:val="en-GB"/>
              </w:rPr>
            </w:pPr>
            <w:r w:rsidRPr="0006346A">
              <w:rPr>
                <w:sz w:val="20"/>
                <w:lang w:val="en-GB"/>
              </w:rPr>
              <w:t>A very quick light in which a flash is regularly repeated.</w:t>
            </w:r>
          </w:p>
        </w:tc>
        <w:tc>
          <w:tcPr>
            <w:tcW w:w="6804" w:type="dxa"/>
          </w:tcPr>
          <w:p w14:paraId="711BB598" w14:textId="77777777" w:rsidR="005D3EA2" w:rsidRPr="0006346A" w:rsidRDefault="005D3EA2" w:rsidP="0006346A">
            <w:pPr>
              <w:pStyle w:val="TableParagraph"/>
              <w:spacing w:before="59"/>
              <w:ind w:left="5123" w:right="1303"/>
              <w:jc w:val="right"/>
              <w:rPr>
                <w:sz w:val="20"/>
                <w:lang w:val="en-GB"/>
              </w:rPr>
            </w:pPr>
            <w:r w:rsidRPr="0006346A">
              <w:rPr>
                <w:sz w:val="20"/>
                <w:lang w:val="en-GB"/>
              </w:rPr>
              <w:t>d ≥ l</w:t>
            </w:r>
          </w:p>
          <w:p w14:paraId="4F127251" w14:textId="77777777" w:rsidR="005D3EA2" w:rsidRPr="0006346A" w:rsidRDefault="005D3EA2" w:rsidP="0006346A">
            <w:pPr>
              <w:pStyle w:val="TableParagraph"/>
              <w:ind w:left="5123" w:right="407"/>
              <w:jc w:val="right"/>
              <w:rPr>
                <w:sz w:val="20"/>
                <w:lang w:val="en-GB"/>
              </w:rPr>
            </w:pPr>
            <w:r w:rsidRPr="0006346A">
              <w:rPr>
                <w:sz w:val="20"/>
                <w:lang w:val="en-GB"/>
              </w:rPr>
              <w:t>0.5 s ≤ p ≤ 1.6 s</w:t>
            </w:r>
          </w:p>
          <w:p w14:paraId="11B86F0F" w14:textId="77777777" w:rsidR="005D3EA2" w:rsidRPr="0006346A" w:rsidRDefault="005D3EA2" w:rsidP="0006346A">
            <w:pPr>
              <w:pStyle w:val="TableParagraph"/>
              <w:rPr>
                <w:sz w:val="20"/>
                <w:lang w:val="en-GB"/>
              </w:rPr>
            </w:pPr>
          </w:p>
          <w:p w14:paraId="6B895FEC" w14:textId="77777777" w:rsidR="005D3EA2" w:rsidRPr="0006346A" w:rsidRDefault="005D3EA2" w:rsidP="0006346A">
            <w:pPr>
              <w:pStyle w:val="TableParagraph"/>
              <w:spacing w:before="148"/>
              <w:ind w:left="1115"/>
              <w:rPr>
                <w:sz w:val="20"/>
                <w:lang w:val="en-GB"/>
              </w:rPr>
            </w:pPr>
            <w:r w:rsidRPr="0006346A">
              <w:rPr>
                <w:sz w:val="20"/>
                <w:lang w:val="en-GB"/>
              </w:rPr>
              <w:t>Example: l = d = 0.25 s; p = 0.5 s</w:t>
            </w:r>
          </w:p>
        </w:tc>
        <w:tc>
          <w:tcPr>
            <w:tcW w:w="1951" w:type="dxa"/>
          </w:tcPr>
          <w:p w14:paraId="1031D9E6" w14:textId="77777777" w:rsidR="005D3EA2" w:rsidRPr="0006346A" w:rsidRDefault="005D3EA2" w:rsidP="0006346A">
            <w:pPr>
              <w:pStyle w:val="TableParagraph"/>
              <w:spacing w:before="59"/>
              <w:ind w:left="220" w:right="237"/>
              <w:rPr>
                <w:sz w:val="20"/>
                <w:lang w:val="en-GB"/>
              </w:rPr>
            </w:pPr>
            <w:r w:rsidRPr="0006346A">
              <w:rPr>
                <w:sz w:val="20"/>
                <w:lang w:val="en-GB"/>
              </w:rPr>
              <w:t xml:space="preserve">A continuous very quick </w:t>
            </w:r>
            <w:r w:rsidRPr="0006346A">
              <w:rPr>
                <w:i/>
                <w:sz w:val="20"/>
                <w:lang w:val="en-GB"/>
              </w:rPr>
              <w:t xml:space="preserve">White </w:t>
            </w:r>
            <w:r w:rsidRPr="0006346A">
              <w:rPr>
                <w:sz w:val="20"/>
                <w:lang w:val="en-GB"/>
              </w:rPr>
              <w:t>light indicates a north cardinal mark.</w:t>
            </w:r>
          </w:p>
        </w:tc>
      </w:tr>
      <w:tr w:rsidR="005D3EA2" w:rsidRPr="0006346A" w14:paraId="1C4A1359" w14:textId="77777777" w:rsidTr="0006346A">
        <w:trPr>
          <w:trHeight w:val="4530"/>
        </w:trPr>
        <w:tc>
          <w:tcPr>
            <w:tcW w:w="708" w:type="dxa"/>
          </w:tcPr>
          <w:p w14:paraId="65475775" w14:textId="77777777" w:rsidR="005D3EA2" w:rsidRPr="0006346A" w:rsidRDefault="005D3EA2" w:rsidP="0006346A">
            <w:pPr>
              <w:pStyle w:val="TableParagraph"/>
              <w:spacing w:before="59"/>
              <w:ind w:left="201" w:right="202"/>
              <w:jc w:val="center"/>
              <w:rPr>
                <w:sz w:val="20"/>
                <w:lang w:val="en-GB"/>
              </w:rPr>
            </w:pPr>
            <w:r w:rsidRPr="0006346A">
              <w:rPr>
                <w:sz w:val="20"/>
                <w:lang w:val="en-GB"/>
              </w:rPr>
              <w:t>6.2</w:t>
            </w:r>
          </w:p>
        </w:tc>
        <w:tc>
          <w:tcPr>
            <w:tcW w:w="1559" w:type="dxa"/>
          </w:tcPr>
          <w:p w14:paraId="7CF3171D" w14:textId="77777777" w:rsidR="005D3EA2" w:rsidRPr="0006346A" w:rsidRDefault="005D3EA2" w:rsidP="0006346A">
            <w:pPr>
              <w:pStyle w:val="TableParagraph"/>
              <w:spacing w:before="59"/>
              <w:ind w:left="220" w:right="403" w:hanging="1"/>
              <w:rPr>
                <w:sz w:val="20"/>
                <w:lang w:val="en-GB"/>
              </w:rPr>
            </w:pPr>
            <w:r w:rsidRPr="0006346A">
              <w:rPr>
                <w:sz w:val="20"/>
                <w:lang w:val="en-GB"/>
              </w:rPr>
              <w:t>Group very quick light</w:t>
            </w:r>
          </w:p>
        </w:tc>
        <w:tc>
          <w:tcPr>
            <w:tcW w:w="1560" w:type="dxa"/>
          </w:tcPr>
          <w:p w14:paraId="14CABE28" w14:textId="77777777" w:rsidR="005D3EA2" w:rsidRPr="0006346A" w:rsidRDefault="005D3EA2" w:rsidP="0006346A">
            <w:pPr>
              <w:pStyle w:val="TableParagraph"/>
              <w:spacing w:before="59"/>
              <w:ind w:left="220"/>
              <w:rPr>
                <w:sz w:val="20"/>
                <w:lang w:val="en-GB"/>
              </w:rPr>
            </w:pPr>
            <w:r w:rsidRPr="0006346A">
              <w:rPr>
                <w:sz w:val="20"/>
                <w:lang w:val="en-GB"/>
              </w:rPr>
              <w:t>VQ(#)</w:t>
            </w:r>
          </w:p>
          <w:p w14:paraId="40EDB981" w14:textId="77777777" w:rsidR="005D3EA2" w:rsidRPr="0006346A" w:rsidRDefault="005D3EA2" w:rsidP="0006346A">
            <w:pPr>
              <w:pStyle w:val="TableParagraph"/>
              <w:spacing w:before="60"/>
              <w:ind w:left="220"/>
              <w:rPr>
                <w:sz w:val="20"/>
                <w:lang w:val="en-GB"/>
              </w:rPr>
            </w:pPr>
            <w:r w:rsidRPr="0006346A">
              <w:rPr>
                <w:sz w:val="20"/>
                <w:lang w:val="en-GB"/>
              </w:rPr>
              <w:t>e.g.</w:t>
            </w:r>
            <w:r w:rsidRPr="0006346A">
              <w:rPr>
                <w:spacing w:val="-2"/>
                <w:sz w:val="20"/>
                <w:lang w:val="en-GB"/>
              </w:rPr>
              <w:t xml:space="preserve"> </w:t>
            </w:r>
            <w:r w:rsidRPr="0006346A">
              <w:rPr>
                <w:sz w:val="20"/>
                <w:lang w:val="en-GB"/>
              </w:rPr>
              <w:t>VQ(3)</w:t>
            </w:r>
          </w:p>
          <w:p w14:paraId="7AF273CF" w14:textId="77777777" w:rsidR="005D3EA2" w:rsidRPr="0006346A" w:rsidRDefault="005D3EA2" w:rsidP="0006346A">
            <w:pPr>
              <w:pStyle w:val="TableParagraph"/>
              <w:spacing w:before="60" w:line="300" w:lineRule="auto"/>
              <w:ind w:left="220" w:right="269"/>
              <w:rPr>
                <w:sz w:val="20"/>
                <w:lang w:val="en-GB"/>
              </w:rPr>
            </w:pPr>
            <w:r w:rsidRPr="0006346A">
              <w:rPr>
                <w:sz w:val="20"/>
                <w:lang w:val="en-GB"/>
              </w:rPr>
              <w:t xml:space="preserve">e.g. </w:t>
            </w:r>
            <w:r w:rsidRPr="0006346A">
              <w:rPr>
                <w:spacing w:val="-5"/>
                <w:sz w:val="20"/>
                <w:lang w:val="en-GB"/>
              </w:rPr>
              <w:t xml:space="preserve">VQ(9) </w:t>
            </w:r>
            <w:r w:rsidRPr="0006346A">
              <w:rPr>
                <w:sz w:val="20"/>
                <w:lang w:val="en-GB"/>
              </w:rPr>
              <w:t>e.g. VQ(6)+</w:t>
            </w:r>
            <w:proofErr w:type="spellStart"/>
            <w:r w:rsidRPr="0006346A">
              <w:rPr>
                <w:sz w:val="20"/>
                <w:lang w:val="en-GB"/>
              </w:rPr>
              <w:t>LFl</w:t>
            </w:r>
            <w:proofErr w:type="spellEnd"/>
          </w:p>
        </w:tc>
        <w:tc>
          <w:tcPr>
            <w:tcW w:w="2268" w:type="dxa"/>
          </w:tcPr>
          <w:p w14:paraId="4251C642" w14:textId="77777777" w:rsidR="005D3EA2" w:rsidRPr="0006346A" w:rsidRDefault="005D3EA2" w:rsidP="0006346A">
            <w:pPr>
              <w:pStyle w:val="TableParagraph"/>
              <w:spacing w:before="59"/>
              <w:ind w:left="220" w:right="430"/>
              <w:rPr>
                <w:sz w:val="20"/>
                <w:lang w:val="en-GB"/>
              </w:rPr>
            </w:pPr>
            <w:r w:rsidRPr="0006346A">
              <w:rPr>
                <w:sz w:val="20"/>
                <w:lang w:val="en-GB"/>
              </w:rPr>
              <w:t>A very quick light in which a specified group of flashes is regularly repeated.</w:t>
            </w:r>
          </w:p>
        </w:tc>
        <w:tc>
          <w:tcPr>
            <w:tcW w:w="6804" w:type="dxa"/>
          </w:tcPr>
          <w:p w14:paraId="562FA7C5" w14:textId="77777777" w:rsidR="005D3EA2" w:rsidRPr="0006346A" w:rsidRDefault="005D3EA2" w:rsidP="0006346A">
            <w:pPr>
              <w:pStyle w:val="TableParagraph"/>
              <w:spacing w:before="59"/>
              <w:ind w:left="220" w:right="244"/>
              <w:jc w:val="both"/>
              <w:rPr>
                <w:sz w:val="20"/>
                <w:lang w:val="en-GB"/>
              </w:rPr>
            </w:pPr>
            <w:r w:rsidRPr="0006346A">
              <w:rPr>
                <w:sz w:val="20"/>
                <w:lang w:val="en-GB"/>
              </w:rPr>
              <w:t>The number of flashes in a group should be three or nine. An exceptional light character is reserved for use in the IALA Maritime Buoyage System to indicate a south cardinal mark.</w:t>
            </w:r>
          </w:p>
          <w:p w14:paraId="7D440994" w14:textId="77777777" w:rsidR="005D3EA2" w:rsidRPr="0006346A" w:rsidRDefault="005D3EA2" w:rsidP="0006346A">
            <w:pPr>
              <w:pStyle w:val="TableParagraph"/>
              <w:tabs>
                <w:tab w:val="left" w:pos="5146"/>
              </w:tabs>
              <w:spacing w:before="130"/>
              <w:ind w:left="220"/>
              <w:jc w:val="both"/>
              <w:rPr>
                <w:sz w:val="20"/>
                <w:lang w:val="en-GB"/>
              </w:rPr>
            </w:pPr>
            <w:r w:rsidRPr="0006346A">
              <w:rPr>
                <w:sz w:val="20"/>
                <w:lang w:val="en-GB"/>
              </w:rPr>
              <w:t>VQ(3)</w:t>
            </w:r>
            <w:r w:rsidRPr="0006346A">
              <w:rPr>
                <w:sz w:val="20"/>
                <w:lang w:val="en-GB"/>
              </w:rPr>
              <w:tab/>
              <w:t>d' ≥ 1,5</w:t>
            </w:r>
            <w:r w:rsidRPr="0006346A">
              <w:rPr>
                <w:spacing w:val="-1"/>
                <w:sz w:val="20"/>
                <w:lang w:val="en-GB"/>
              </w:rPr>
              <w:t xml:space="preserve"> </w:t>
            </w:r>
            <w:r w:rsidRPr="0006346A">
              <w:rPr>
                <w:sz w:val="20"/>
                <w:lang w:val="en-GB"/>
              </w:rPr>
              <w:t>s</w:t>
            </w:r>
          </w:p>
          <w:p w14:paraId="36306AE0" w14:textId="77777777" w:rsidR="005D3EA2" w:rsidRPr="0006346A" w:rsidRDefault="005D3EA2" w:rsidP="0006346A">
            <w:pPr>
              <w:pStyle w:val="TableParagraph"/>
              <w:spacing w:before="1" w:line="244" w:lineRule="exact"/>
              <w:ind w:left="5123" w:right="1303"/>
              <w:jc w:val="right"/>
              <w:rPr>
                <w:sz w:val="20"/>
                <w:lang w:val="en-GB"/>
              </w:rPr>
            </w:pPr>
            <w:r w:rsidRPr="0006346A">
              <w:rPr>
                <w:sz w:val="20"/>
                <w:lang w:val="en-GB"/>
              </w:rPr>
              <w:t>d ≥ l</w:t>
            </w:r>
          </w:p>
          <w:p w14:paraId="7A80F3CE" w14:textId="77777777" w:rsidR="005D3EA2" w:rsidRPr="0006346A" w:rsidRDefault="005D3EA2" w:rsidP="0006346A">
            <w:pPr>
              <w:pStyle w:val="TableParagraph"/>
              <w:spacing w:line="244" w:lineRule="exact"/>
              <w:ind w:left="5123" w:right="425"/>
              <w:jc w:val="right"/>
              <w:rPr>
                <w:sz w:val="20"/>
                <w:lang w:val="en-GB"/>
              </w:rPr>
            </w:pPr>
            <w:r w:rsidRPr="0006346A">
              <w:rPr>
                <w:sz w:val="20"/>
                <w:lang w:val="en-GB"/>
              </w:rPr>
              <w:t>0.5 s ≤ c ≤ 0.6 s</w:t>
            </w:r>
          </w:p>
          <w:p w14:paraId="40161D46" w14:textId="77777777" w:rsidR="005D3EA2" w:rsidRPr="0006346A" w:rsidRDefault="005D3EA2" w:rsidP="0006346A">
            <w:pPr>
              <w:pStyle w:val="TableParagraph"/>
              <w:spacing w:before="167"/>
              <w:ind w:left="1258"/>
              <w:rPr>
                <w:sz w:val="20"/>
                <w:lang w:val="en-GB"/>
              </w:rPr>
            </w:pPr>
            <w:r w:rsidRPr="0006346A">
              <w:rPr>
                <w:sz w:val="20"/>
                <w:lang w:val="en-GB"/>
              </w:rPr>
              <w:t>Example: d’ = 3.75 s; l = d = 0.25 s; c =</w:t>
            </w:r>
          </w:p>
          <w:p w14:paraId="2B6DCE96" w14:textId="77777777" w:rsidR="005D3EA2" w:rsidRPr="0006346A" w:rsidRDefault="005D3EA2" w:rsidP="0006346A">
            <w:pPr>
              <w:pStyle w:val="TableParagraph"/>
              <w:spacing w:before="1"/>
              <w:ind w:left="1212"/>
              <w:rPr>
                <w:sz w:val="20"/>
                <w:lang w:val="en-GB"/>
              </w:rPr>
            </w:pPr>
            <w:r w:rsidRPr="0006346A">
              <w:rPr>
                <w:sz w:val="20"/>
                <w:lang w:val="en-GB"/>
              </w:rPr>
              <w:t>0.5 s; p = 5 s</w:t>
            </w:r>
          </w:p>
          <w:p w14:paraId="2E9B2743" w14:textId="77777777" w:rsidR="005D3EA2" w:rsidRPr="0006346A" w:rsidRDefault="005D3EA2" w:rsidP="0006346A">
            <w:pPr>
              <w:pStyle w:val="TableParagraph"/>
              <w:rPr>
                <w:sz w:val="20"/>
                <w:lang w:val="en-GB"/>
              </w:rPr>
            </w:pPr>
          </w:p>
          <w:p w14:paraId="113DF5DB" w14:textId="77777777" w:rsidR="005D3EA2" w:rsidRPr="0006346A" w:rsidRDefault="005D3EA2" w:rsidP="0006346A">
            <w:pPr>
              <w:pStyle w:val="TableParagraph"/>
              <w:spacing w:before="11"/>
              <w:rPr>
                <w:sz w:val="16"/>
                <w:lang w:val="en-GB"/>
              </w:rPr>
            </w:pPr>
          </w:p>
          <w:p w14:paraId="110D9519" w14:textId="77777777" w:rsidR="005D3EA2" w:rsidRPr="0006346A" w:rsidRDefault="005D3EA2" w:rsidP="0006346A">
            <w:pPr>
              <w:pStyle w:val="TableParagraph"/>
              <w:tabs>
                <w:tab w:val="left" w:pos="5146"/>
              </w:tabs>
              <w:spacing w:line="244" w:lineRule="exact"/>
              <w:ind w:left="220"/>
              <w:jc w:val="both"/>
              <w:rPr>
                <w:sz w:val="20"/>
                <w:lang w:val="en-GB"/>
              </w:rPr>
            </w:pPr>
            <w:r w:rsidRPr="0006346A">
              <w:rPr>
                <w:sz w:val="20"/>
                <w:lang w:val="en-GB"/>
              </w:rPr>
              <w:t>VQ(9)</w:t>
            </w:r>
            <w:r w:rsidRPr="0006346A">
              <w:rPr>
                <w:sz w:val="20"/>
                <w:lang w:val="en-GB"/>
              </w:rPr>
              <w:tab/>
              <w:t>d' ≥ 1.5</w:t>
            </w:r>
            <w:r w:rsidRPr="0006346A">
              <w:rPr>
                <w:spacing w:val="-4"/>
                <w:sz w:val="20"/>
                <w:lang w:val="en-GB"/>
              </w:rPr>
              <w:t xml:space="preserve"> </w:t>
            </w:r>
            <w:r w:rsidRPr="0006346A">
              <w:rPr>
                <w:sz w:val="20"/>
                <w:lang w:val="en-GB"/>
              </w:rPr>
              <w:t>s</w:t>
            </w:r>
          </w:p>
          <w:p w14:paraId="511D9EF2" w14:textId="77777777" w:rsidR="005D3EA2" w:rsidRPr="0006346A" w:rsidRDefault="005D3EA2" w:rsidP="0006346A">
            <w:pPr>
              <w:pStyle w:val="TableParagraph"/>
              <w:spacing w:line="244" w:lineRule="exact"/>
              <w:ind w:left="5123" w:right="1303"/>
              <w:jc w:val="right"/>
              <w:rPr>
                <w:sz w:val="20"/>
                <w:lang w:val="en-GB"/>
              </w:rPr>
            </w:pPr>
            <w:r w:rsidRPr="0006346A">
              <w:rPr>
                <w:sz w:val="20"/>
                <w:lang w:val="en-GB"/>
              </w:rPr>
              <w:t>d ≥ l</w:t>
            </w:r>
          </w:p>
          <w:p w14:paraId="786792F6" w14:textId="77777777" w:rsidR="005D3EA2" w:rsidRPr="0006346A" w:rsidRDefault="005D3EA2" w:rsidP="0006346A">
            <w:pPr>
              <w:pStyle w:val="TableParagraph"/>
              <w:spacing w:line="244" w:lineRule="exact"/>
              <w:ind w:left="5123" w:right="425"/>
              <w:jc w:val="right"/>
              <w:rPr>
                <w:sz w:val="20"/>
                <w:lang w:val="en-GB"/>
              </w:rPr>
            </w:pPr>
            <w:r w:rsidRPr="0006346A">
              <w:rPr>
                <w:sz w:val="20"/>
                <w:lang w:val="en-GB"/>
              </w:rPr>
              <w:t>0.5 s ≤ c ≤ 0.6 s</w:t>
            </w:r>
          </w:p>
          <w:p w14:paraId="387DDA88" w14:textId="77777777" w:rsidR="005D3EA2" w:rsidRPr="0006346A" w:rsidRDefault="005D3EA2" w:rsidP="0006346A">
            <w:pPr>
              <w:pStyle w:val="TableParagraph"/>
              <w:spacing w:before="169" w:line="244" w:lineRule="exact"/>
              <w:ind w:left="1258"/>
              <w:rPr>
                <w:sz w:val="20"/>
                <w:lang w:val="en-GB"/>
              </w:rPr>
            </w:pPr>
            <w:r w:rsidRPr="0006346A">
              <w:rPr>
                <w:sz w:val="20"/>
                <w:lang w:val="en-GB"/>
              </w:rPr>
              <w:t>Example: d’ = 5.75 s; l = d = 0.25 s; c =</w:t>
            </w:r>
          </w:p>
          <w:p w14:paraId="4F35744A" w14:textId="77777777" w:rsidR="005D3EA2" w:rsidRPr="0006346A" w:rsidRDefault="005D3EA2" w:rsidP="0006346A">
            <w:pPr>
              <w:pStyle w:val="TableParagraph"/>
              <w:spacing w:line="244" w:lineRule="exact"/>
              <w:ind w:left="1212"/>
              <w:rPr>
                <w:sz w:val="20"/>
                <w:lang w:val="en-GB"/>
              </w:rPr>
            </w:pPr>
            <w:r w:rsidRPr="0006346A">
              <w:rPr>
                <w:sz w:val="20"/>
                <w:lang w:val="en-GB"/>
              </w:rPr>
              <w:t>0.5 s; p = 10 s</w:t>
            </w:r>
          </w:p>
        </w:tc>
        <w:tc>
          <w:tcPr>
            <w:tcW w:w="1951" w:type="dxa"/>
          </w:tcPr>
          <w:p w14:paraId="50BB0F67" w14:textId="77777777" w:rsidR="005D3EA2" w:rsidRPr="0006346A" w:rsidRDefault="005D3EA2" w:rsidP="0006346A">
            <w:pPr>
              <w:pStyle w:val="TableParagraph"/>
              <w:rPr>
                <w:sz w:val="20"/>
                <w:lang w:val="en-GB"/>
              </w:rPr>
            </w:pPr>
          </w:p>
          <w:p w14:paraId="334AB810" w14:textId="77777777" w:rsidR="005D3EA2" w:rsidRPr="0006346A" w:rsidRDefault="005D3EA2" w:rsidP="0006346A">
            <w:pPr>
              <w:pStyle w:val="TableParagraph"/>
              <w:rPr>
                <w:sz w:val="20"/>
                <w:lang w:val="en-GB"/>
              </w:rPr>
            </w:pPr>
          </w:p>
          <w:p w14:paraId="548408E4" w14:textId="77777777" w:rsidR="005D3EA2" w:rsidRPr="0006346A" w:rsidRDefault="005D3EA2" w:rsidP="0006346A">
            <w:pPr>
              <w:pStyle w:val="TableParagraph"/>
              <w:rPr>
                <w:sz w:val="20"/>
                <w:lang w:val="en-GB"/>
              </w:rPr>
            </w:pPr>
          </w:p>
          <w:p w14:paraId="6855ECD1" w14:textId="77777777" w:rsidR="005D3EA2" w:rsidRPr="0006346A" w:rsidRDefault="005D3EA2" w:rsidP="0006346A">
            <w:pPr>
              <w:pStyle w:val="TableParagraph"/>
              <w:spacing w:before="6"/>
              <w:rPr>
                <w:sz w:val="15"/>
                <w:lang w:val="en-GB"/>
              </w:rPr>
            </w:pPr>
          </w:p>
          <w:p w14:paraId="436AED89" w14:textId="77777777" w:rsidR="005D3EA2" w:rsidRPr="0006346A" w:rsidRDefault="005D3EA2" w:rsidP="0006346A">
            <w:pPr>
              <w:pStyle w:val="TableParagraph"/>
              <w:ind w:left="220" w:right="280"/>
              <w:rPr>
                <w:sz w:val="20"/>
                <w:lang w:val="en-GB"/>
              </w:rPr>
            </w:pPr>
            <w:r w:rsidRPr="0006346A">
              <w:rPr>
                <w:sz w:val="20"/>
                <w:lang w:val="en-GB"/>
              </w:rPr>
              <w:t xml:space="preserve">A group very quick </w:t>
            </w:r>
            <w:r w:rsidRPr="0006346A">
              <w:rPr>
                <w:i/>
                <w:sz w:val="20"/>
                <w:lang w:val="en-GB"/>
              </w:rPr>
              <w:t xml:space="preserve">White </w:t>
            </w:r>
            <w:r w:rsidRPr="0006346A">
              <w:rPr>
                <w:sz w:val="20"/>
                <w:lang w:val="en-GB"/>
              </w:rPr>
              <w:t xml:space="preserve">light with a group of three flashes, in </w:t>
            </w:r>
            <w:r w:rsidRPr="0006346A">
              <w:rPr>
                <w:spacing w:val="-16"/>
                <w:sz w:val="20"/>
                <w:lang w:val="en-GB"/>
              </w:rPr>
              <w:t xml:space="preserve">a </w:t>
            </w:r>
            <w:r w:rsidRPr="0006346A">
              <w:rPr>
                <w:sz w:val="20"/>
                <w:lang w:val="en-GB"/>
              </w:rPr>
              <w:t>period of 5 s, indicates an east cardinal mark.</w:t>
            </w:r>
          </w:p>
          <w:p w14:paraId="782771EA" w14:textId="77777777" w:rsidR="005D3EA2" w:rsidRPr="0006346A" w:rsidRDefault="005D3EA2" w:rsidP="0006346A">
            <w:pPr>
              <w:pStyle w:val="TableParagraph"/>
              <w:spacing w:before="131"/>
              <w:ind w:left="220" w:right="331"/>
              <w:rPr>
                <w:sz w:val="20"/>
                <w:lang w:val="en-GB"/>
              </w:rPr>
            </w:pPr>
            <w:r w:rsidRPr="0006346A">
              <w:rPr>
                <w:sz w:val="20"/>
                <w:lang w:val="en-GB"/>
              </w:rPr>
              <w:t xml:space="preserve">A group very quick </w:t>
            </w:r>
            <w:r w:rsidRPr="0006346A">
              <w:rPr>
                <w:i/>
                <w:sz w:val="20"/>
                <w:lang w:val="en-GB"/>
              </w:rPr>
              <w:t xml:space="preserve">White </w:t>
            </w:r>
            <w:r w:rsidRPr="0006346A">
              <w:rPr>
                <w:sz w:val="20"/>
                <w:lang w:val="en-GB"/>
              </w:rPr>
              <w:t>light with a group of nine flashes, in a period of 10 s, indicates a west cardinal mark.</w:t>
            </w:r>
          </w:p>
        </w:tc>
      </w:tr>
    </w:tbl>
    <w:p w14:paraId="60D50231"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83328" behindDoc="1" locked="0" layoutInCell="1" allowOverlap="1" wp14:anchorId="3939D2AE" wp14:editId="7A5431BA">
            <wp:simplePos x="0" y="0"/>
            <wp:positionH relativeFrom="page">
              <wp:posOffset>4914023</wp:posOffset>
            </wp:positionH>
            <wp:positionV relativeFrom="page">
              <wp:posOffset>2611033</wp:posOffset>
            </wp:positionV>
            <wp:extent cx="2516123" cy="478810"/>
            <wp:effectExtent l="0" t="0" r="0" b="0"/>
            <wp:wrapNone/>
            <wp:docPr id="3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png"/>
                    <pic:cNvPicPr/>
                  </pic:nvPicPr>
                  <pic:blipFill>
                    <a:blip r:embed="rId52" cstate="print"/>
                    <a:stretch>
                      <a:fillRect/>
                    </a:stretch>
                  </pic:blipFill>
                  <pic:spPr>
                    <a:xfrm>
                      <a:off x="0" y="0"/>
                      <a:ext cx="2516123" cy="478810"/>
                    </a:xfrm>
                    <a:prstGeom prst="rect">
                      <a:avLst/>
                    </a:prstGeom>
                  </pic:spPr>
                </pic:pic>
              </a:graphicData>
            </a:graphic>
          </wp:anchor>
        </w:drawing>
      </w:r>
      <w:r w:rsidRPr="0006346A">
        <w:rPr>
          <w:noProof/>
          <w:lang w:val="nb-NO" w:eastAsia="nb-NO"/>
        </w:rPr>
        <w:drawing>
          <wp:anchor distT="0" distB="0" distL="0" distR="0" simplePos="0" relativeHeight="251684352" behindDoc="1" locked="0" layoutInCell="1" allowOverlap="1" wp14:anchorId="0B04A895" wp14:editId="4CC400EB">
            <wp:simplePos x="0" y="0"/>
            <wp:positionH relativeFrom="page">
              <wp:posOffset>5003939</wp:posOffset>
            </wp:positionH>
            <wp:positionV relativeFrom="page">
              <wp:posOffset>3955272</wp:posOffset>
            </wp:positionV>
            <wp:extent cx="2426208" cy="488624"/>
            <wp:effectExtent l="0" t="0" r="0" b="0"/>
            <wp:wrapNone/>
            <wp:docPr id="3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png"/>
                    <pic:cNvPicPr/>
                  </pic:nvPicPr>
                  <pic:blipFill>
                    <a:blip r:embed="rId53" cstate="print"/>
                    <a:stretch>
                      <a:fillRect/>
                    </a:stretch>
                  </pic:blipFill>
                  <pic:spPr>
                    <a:xfrm>
                      <a:off x="0" y="0"/>
                      <a:ext cx="2426208" cy="488624"/>
                    </a:xfrm>
                    <a:prstGeom prst="rect">
                      <a:avLst/>
                    </a:prstGeom>
                  </pic:spPr>
                </pic:pic>
              </a:graphicData>
            </a:graphic>
          </wp:anchor>
        </w:drawing>
      </w:r>
      <w:r w:rsidRPr="0006346A">
        <w:rPr>
          <w:noProof/>
          <w:lang w:val="nb-NO" w:eastAsia="nb-NO"/>
        </w:rPr>
        <w:drawing>
          <wp:anchor distT="0" distB="0" distL="0" distR="0" simplePos="0" relativeHeight="251685376" behindDoc="1" locked="0" layoutInCell="1" allowOverlap="1" wp14:anchorId="16641855" wp14:editId="19062A01">
            <wp:simplePos x="0" y="0"/>
            <wp:positionH relativeFrom="page">
              <wp:posOffset>5003939</wp:posOffset>
            </wp:positionH>
            <wp:positionV relativeFrom="page">
              <wp:posOffset>5122661</wp:posOffset>
            </wp:positionV>
            <wp:extent cx="2426208" cy="489325"/>
            <wp:effectExtent l="0" t="0" r="0" b="0"/>
            <wp:wrapNone/>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54" cstate="print"/>
                    <a:stretch>
                      <a:fillRect/>
                    </a:stretch>
                  </pic:blipFill>
                  <pic:spPr>
                    <a:xfrm>
                      <a:off x="0" y="0"/>
                      <a:ext cx="2426208" cy="489325"/>
                    </a:xfrm>
                    <a:prstGeom prst="rect">
                      <a:avLst/>
                    </a:prstGeom>
                  </pic:spPr>
                </pic:pic>
              </a:graphicData>
            </a:graphic>
          </wp:anchor>
        </w:drawing>
      </w:r>
    </w:p>
    <w:p w14:paraId="66C1E8DE" w14:textId="77777777"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953"/>
        <w:gridCol w:w="3951"/>
        <w:gridCol w:w="1902"/>
        <w:gridCol w:w="1952"/>
      </w:tblGrid>
      <w:tr w:rsidR="005D3EA2" w:rsidRPr="0006346A" w14:paraId="2D56F515" w14:textId="77777777" w:rsidTr="0006346A">
        <w:trPr>
          <w:trHeight w:val="1096"/>
        </w:trPr>
        <w:tc>
          <w:tcPr>
            <w:tcW w:w="708" w:type="dxa"/>
          </w:tcPr>
          <w:p w14:paraId="380F6909" w14:textId="77777777" w:rsidR="005D3EA2" w:rsidRPr="0006346A" w:rsidRDefault="005D3EA2" w:rsidP="0006346A">
            <w:pPr>
              <w:pStyle w:val="TableParagraph"/>
              <w:rPr>
                <w:rFonts w:ascii="Times New Roman"/>
                <w:sz w:val="18"/>
                <w:lang w:val="en-GB"/>
              </w:rPr>
            </w:pPr>
          </w:p>
        </w:tc>
        <w:tc>
          <w:tcPr>
            <w:tcW w:w="1559" w:type="dxa"/>
          </w:tcPr>
          <w:p w14:paraId="423D56AF" w14:textId="77777777" w:rsidR="005D3EA2" w:rsidRPr="0006346A" w:rsidRDefault="005D3EA2" w:rsidP="0006346A">
            <w:pPr>
              <w:pStyle w:val="TableParagraph"/>
              <w:rPr>
                <w:sz w:val="20"/>
                <w:lang w:val="en-GB"/>
              </w:rPr>
            </w:pPr>
          </w:p>
          <w:p w14:paraId="46335E4D" w14:textId="77777777" w:rsidR="005D3EA2" w:rsidRPr="0006346A" w:rsidRDefault="005D3EA2" w:rsidP="0006346A">
            <w:pPr>
              <w:pStyle w:val="TableParagraph"/>
              <w:spacing w:before="11"/>
              <w:rPr>
                <w:sz w:val="14"/>
                <w:lang w:val="en-GB"/>
              </w:rPr>
            </w:pPr>
          </w:p>
          <w:p w14:paraId="3BB58AF0"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14:paraId="3E9FE04B" w14:textId="77777777" w:rsidR="005D3EA2" w:rsidRPr="0006346A" w:rsidRDefault="005D3EA2" w:rsidP="0006346A">
            <w:pPr>
              <w:pStyle w:val="TableParagraph"/>
              <w:rPr>
                <w:sz w:val="16"/>
                <w:lang w:val="en-GB"/>
              </w:rPr>
            </w:pPr>
          </w:p>
          <w:p w14:paraId="166C858D" w14:textId="77777777" w:rsidR="005D3EA2" w:rsidRPr="0006346A" w:rsidRDefault="005D3EA2" w:rsidP="0006346A">
            <w:pPr>
              <w:pStyle w:val="TableParagraph"/>
              <w:spacing w:before="10"/>
              <w:rPr>
                <w:sz w:val="21"/>
                <w:lang w:val="en-GB"/>
              </w:rPr>
            </w:pPr>
          </w:p>
          <w:p w14:paraId="5C4C1FB4" w14:textId="77777777"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14:paraId="6F69200B" w14:textId="77777777" w:rsidR="005D3EA2" w:rsidRPr="0006346A" w:rsidRDefault="005D3EA2" w:rsidP="0006346A">
            <w:pPr>
              <w:pStyle w:val="TableParagraph"/>
              <w:rPr>
                <w:sz w:val="20"/>
                <w:lang w:val="en-GB"/>
              </w:rPr>
            </w:pPr>
          </w:p>
          <w:p w14:paraId="2EFF362A" w14:textId="77777777" w:rsidR="005D3EA2" w:rsidRPr="0006346A" w:rsidRDefault="005D3EA2" w:rsidP="0006346A">
            <w:pPr>
              <w:pStyle w:val="TableParagraph"/>
              <w:spacing w:before="11"/>
              <w:rPr>
                <w:sz w:val="14"/>
                <w:lang w:val="en-GB"/>
              </w:rPr>
            </w:pPr>
          </w:p>
          <w:p w14:paraId="0FCDBFF4" w14:textId="77777777"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6" w:type="dxa"/>
            <w:gridSpan w:val="3"/>
          </w:tcPr>
          <w:p w14:paraId="6349AD2F" w14:textId="77777777" w:rsidR="005D3EA2" w:rsidRPr="0006346A" w:rsidRDefault="005D3EA2" w:rsidP="0006346A">
            <w:pPr>
              <w:pStyle w:val="TableParagraph"/>
              <w:rPr>
                <w:sz w:val="20"/>
                <w:lang w:val="en-GB"/>
              </w:rPr>
            </w:pPr>
          </w:p>
          <w:p w14:paraId="1C85D119" w14:textId="77777777" w:rsidR="005D3EA2" w:rsidRPr="0006346A" w:rsidRDefault="005D3EA2" w:rsidP="0006346A">
            <w:pPr>
              <w:pStyle w:val="TableParagraph"/>
              <w:spacing w:before="11"/>
              <w:rPr>
                <w:sz w:val="14"/>
                <w:lang w:val="en-GB"/>
              </w:rPr>
            </w:pPr>
          </w:p>
          <w:p w14:paraId="54B36A92" w14:textId="77777777"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2" w:type="dxa"/>
          </w:tcPr>
          <w:p w14:paraId="020C4F9D" w14:textId="77777777" w:rsidR="005D3EA2" w:rsidRPr="0006346A" w:rsidRDefault="005D3EA2" w:rsidP="0006346A">
            <w:pPr>
              <w:pStyle w:val="TableParagraph"/>
              <w:spacing w:before="60"/>
              <w:ind w:left="218" w:right="341"/>
              <w:rPr>
                <w:b/>
                <w:sz w:val="20"/>
                <w:lang w:val="en-GB"/>
              </w:rPr>
            </w:pPr>
            <w:r w:rsidRPr="0006346A">
              <w:rPr>
                <w:b/>
                <w:color w:val="009FDF"/>
                <w:sz w:val="20"/>
                <w:lang w:val="en-GB"/>
              </w:rPr>
              <w:t>Particular use in the IALA Maritime Buoyage System</w:t>
            </w:r>
          </w:p>
        </w:tc>
      </w:tr>
      <w:tr w:rsidR="005D3EA2" w:rsidRPr="0006346A" w14:paraId="150FE135" w14:textId="77777777" w:rsidTr="0006346A">
        <w:trPr>
          <w:trHeight w:val="317"/>
        </w:trPr>
        <w:tc>
          <w:tcPr>
            <w:tcW w:w="708" w:type="dxa"/>
            <w:vMerge w:val="restart"/>
          </w:tcPr>
          <w:p w14:paraId="7C04DF33" w14:textId="77777777" w:rsidR="005D3EA2" w:rsidRPr="0006346A" w:rsidRDefault="005D3EA2" w:rsidP="0006346A">
            <w:pPr>
              <w:pStyle w:val="TableParagraph"/>
              <w:rPr>
                <w:rFonts w:ascii="Times New Roman"/>
                <w:sz w:val="18"/>
                <w:lang w:val="en-GB"/>
              </w:rPr>
            </w:pPr>
          </w:p>
        </w:tc>
        <w:tc>
          <w:tcPr>
            <w:tcW w:w="1559" w:type="dxa"/>
            <w:vMerge w:val="restart"/>
          </w:tcPr>
          <w:p w14:paraId="61F39DB0" w14:textId="77777777" w:rsidR="005D3EA2" w:rsidRPr="0006346A" w:rsidRDefault="005D3EA2" w:rsidP="0006346A">
            <w:pPr>
              <w:pStyle w:val="TableParagraph"/>
              <w:rPr>
                <w:rFonts w:ascii="Times New Roman"/>
                <w:sz w:val="18"/>
                <w:lang w:val="en-GB"/>
              </w:rPr>
            </w:pPr>
          </w:p>
        </w:tc>
        <w:tc>
          <w:tcPr>
            <w:tcW w:w="1560" w:type="dxa"/>
            <w:vMerge w:val="restart"/>
          </w:tcPr>
          <w:p w14:paraId="59F55402" w14:textId="77777777" w:rsidR="005D3EA2" w:rsidRPr="0006346A" w:rsidRDefault="005D3EA2" w:rsidP="0006346A">
            <w:pPr>
              <w:pStyle w:val="TableParagraph"/>
              <w:rPr>
                <w:rFonts w:ascii="Times New Roman"/>
                <w:sz w:val="18"/>
                <w:lang w:val="en-GB"/>
              </w:rPr>
            </w:pPr>
          </w:p>
        </w:tc>
        <w:tc>
          <w:tcPr>
            <w:tcW w:w="2268" w:type="dxa"/>
            <w:vMerge w:val="restart"/>
          </w:tcPr>
          <w:p w14:paraId="33A4C039" w14:textId="77777777" w:rsidR="005D3EA2" w:rsidRPr="0006346A" w:rsidRDefault="005D3EA2" w:rsidP="0006346A">
            <w:pPr>
              <w:pStyle w:val="TableParagraph"/>
              <w:rPr>
                <w:rFonts w:ascii="Times New Roman"/>
                <w:sz w:val="18"/>
                <w:lang w:val="en-GB"/>
              </w:rPr>
            </w:pPr>
          </w:p>
        </w:tc>
        <w:tc>
          <w:tcPr>
            <w:tcW w:w="953" w:type="dxa"/>
            <w:tcBorders>
              <w:bottom w:val="nil"/>
              <w:right w:val="nil"/>
            </w:tcBorders>
          </w:tcPr>
          <w:p w14:paraId="526F08F9" w14:textId="77777777" w:rsidR="005D3EA2" w:rsidRPr="0006346A" w:rsidRDefault="005D3EA2" w:rsidP="0006346A">
            <w:pPr>
              <w:pStyle w:val="TableParagraph"/>
              <w:spacing w:before="60" w:line="237" w:lineRule="exact"/>
              <w:ind w:left="220"/>
              <w:rPr>
                <w:sz w:val="20"/>
                <w:lang w:val="en-GB"/>
              </w:rPr>
            </w:pPr>
            <w:r w:rsidRPr="0006346A">
              <w:rPr>
                <w:sz w:val="20"/>
                <w:lang w:val="en-GB"/>
              </w:rPr>
              <w:t>VQ(6)</w:t>
            </w:r>
          </w:p>
        </w:tc>
        <w:tc>
          <w:tcPr>
            <w:tcW w:w="3951" w:type="dxa"/>
            <w:tcBorders>
              <w:left w:val="nil"/>
              <w:bottom w:val="nil"/>
              <w:right w:val="nil"/>
            </w:tcBorders>
          </w:tcPr>
          <w:p w14:paraId="08B81020" w14:textId="77777777" w:rsidR="005D3EA2" w:rsidRPr="0006346A" w:rsidRDefault="005D3EA2" w:rsidP="0006346A">
            <w:pPr>
              <w:pStyle w:val="TableParagraph"/>
              <w:rPr>
                <w:rFonts w:ascii="Times New Roman"/>
                <w:sz w:val="18"/>
                <w:lang w:val="en-GB"/>
              </w:rPr>
            </w:pPr>
          </w:p>
        </w:tc>
        <w:tc>
          <w:tcPr>
            <w:tcW w:w="1902" w:type="dxa"/>
            <w:tcBorders>
              <w:left w:val="nil"/>
              <w:bottom w:val="nil"/>
            </w:tcBorders>
          </w:tcPr>
          <w:p w14:paraId="184F6309" w14:textId="77777777" w:rsidR="005D3EA2" w:rsidRPr="0006346A" w:rsidRDefault="005D3EA2" w:rsidP="0006346A">
            <w:pPr>
              <w:pStyle w:val="TableParagraph"/>
              <w:spacing w:before="60" w:line="237" w:lineRule="exact"/>
              <w:ind w:left="247"/>
              <w:rPr>
                <w:sz w:val="20"/>
                <w:lang w:val="en-GB"/>
              </w:rPr>
            </w:pPr>
            <w:r w:rsidRPr="0006346A">
              <w:rPr>
                <w:sz w:val="20"/>
                <w:lang w:val="en-GB"/>
              </w:rPr>
              <w:t>d' ≥ 1.5 l’</w:t>
            </w:r>
          </w:p>
        </w:tc>
        <w:tc>
          <w:tcPr>
            <w:tcW w:w="1952" w:type="dxa"/>
            <w:tcBorders>
              <w:bottom w:val="nil"/>
            </w:tcBorders>
          </w:tcPr>
          <w:p w14:paraId="389707B8" w14:textId="77777777" w:rsidR="005D3EA2" w:rsidRPr="0006346A" w:rsidRDefault="005D3EA2" w:rsidP="0006346A">
            <w:pPr>
              <w:pStyle w:val="TableParagraph"/>
              <w:spacing w:before="60" w:line="237" w:lineRule="exact"/>
              <w:ind w:left="218"/>
              <w:rPr>
                <w:sz w:val="20"/>
                <w:lang w:val="en-GB"/>
              </w:rPr>
            </w:pPr>
            <w:r w:rsidRPr="0006346A">
              <w:rPr>
                <w:sz w:val="20"/>
                <w:lang w:val="en-GB"/>
              </w:rPr>
              <w:t>A group very</w:t>
            </w:r>
          </w:p>
        </w:tc>
      </w:tr>
      <w:tr w:rsidR="005D3EA2" w:rsidRPr="0006346A" w14:paraId="4B2B8E80" w14:textId="77777777" w:rsidTr="0006346A">
        <w:trPr>
          <w:trHeight w:val="234"/>
        </w:trPr>
        <w:tc>
          <w:tcPr>
            <w:tcW w:w="708" w:type="dxa"/>
            <w:vMerge/>
            <w:tcBorders>
              <w:top w:val="nil"/>
            </w:tcBorders>
          </w:tcPr>
          <w:p w14:paraId="1D3F6D0C" w14:textId="77777777" w:rsidR="005D3EA2" w:rsidRPr="0006346A" w:rsidRDefault="005D3EA2" w:rsidP="0006346A">
            <w:pPr>
              <w:rPr>
                <w:sz w:val="2"/>
                <w:szCs w:val="2"/>
                <w:lang w:val="en-GB"/>
              </w:rPr>
            </w:pPr>
          </w:p>
        </w:tc>
        <w:tc>
          <w:tcPr>
            <w:tcW w:w="1559" w:type="dxa"/>
            <w:vMerge/>
            <w:tcBorders>
              <w:top w:val="nil"/>
            </w:tcBorders>
          </w:tcPr>
          <w:p w14:paraId="25472114" w14:textId="77777777" w:rsidR="005D3EA2" w:rsidRPr="0006346A" w:rsidRDefault="005D3EA2" w:rsidP="0006346A">
            <w:pPr>
              <w:rPr>
                <w:sz w:val="2"/>
                <w:szCs w:val="2"/>
                <w:lang w:val="en-GB"/>
              </w:rPr>
            </w:pPr>
          </w:p>
        </w:tc>
        <w:tc>
          <w:tcPr>
            <w:tcW w:w="1560" w:type="dxa"/>
            <w:vMerge/>
            <w:tcBorders>
              <w:top w:val="nil"/>
            </w:tcBorders>
          </w:tcPr>
          <w:p w14:paraId="34CCCD30" w14:textId="77777777" w:rsidR="005D3EA2" w:rsidRPr="0006346A" w:rsidRDefault="005D3EA2" w:rsidP="0006346A">
            <w:pPr>
              <w:rPr>
                <w:sz w:val="2"/>
                <w:szCs w:val="2"/>
                <w:lang w:val="en-GB"/>
              </w:rPr>
            </w:pPr>
          </w:p>
        </w:tc>
        <w:tc>
          <w:tcPr>
            <w:tcW w:w="2268" w:type="dxa"/>
            <w:vMerge/>
            <w:tcBorders>
              <w:top w:val="nil"/>
            </w:tcBorders>
          </w:tcPr>
          <w:p w14:paraId="2FE88ADF" w14:textId="77777777" w:rsidR="005D3EA2" w:rsidRPr="0006346A" w:rsidRDefault="005D3EA2" w:rsidP="0006346A">
            <w:pPr>
              <w:rPr>
                <w:sz w:val="2"/>
                <w:szCs w:val="2"/>
                <w:lang w:val="en-GB"/>
              </w:rPr>
            </w:pPr>
          </w:p>
        </w:tc>
        <w:tc>
          <w:tcPr>
            <w:tcW w:w="953" w:type="dxa"/>
            <w:tcBorders>
              <w:top w:val="nil"/>
              <w:bottom w:val="nil"/>
              <w:right w:val="nil"/>
            </w:tcBorders>
          </w:tcPr>
          <w:p w14:paraId="07245E17" w14:textId="77777777" w:rsidR="005D3EA2" w:rsidRPr="0006346A" w:rsidRDefault="005D3EA2" w:rsidP="0006346A">
            <w:pPr>
              <w:pStyle w:val="TableParagraph"/>
              <w:spacing w:line="214" w:lineRule="exact"/>
              <w:ind w:left="220"/>
              <w:rPr>
                <w:sz w:val="20"/>
                <w:lang w:val="en-GB"/>
              </w:rPr>
            </w:pPr>
            <w:r w:rsidRPr="0006346A">
              <w:rPr>
                <w:sz w:val="20"/>
                <w:lang w:val="en-GB"/>
              </w:rPr>
              <w:t>+</w:t>
            </w:r>
            <w:proofErr w:type="spellStart"/>
            <w:r w:rsidRPr="0006346A">
              <w:rPr>
                <w:sz w:val="20"/>
                <w:lang w:val="en-GB"/>
              </w:rPr>
              <w:t>LFl</w:t>
            </w:r>
            <w:proofErr w:type="spellEnd"/>
          </w:p>
        </w:tc>
        <w:tc>
          <w:tcPr>
            <w:tcW w:w="3951" w:type="dxa"/>
            <w:tcBorders>
              <w:top w:val="nil"/>
              <w:left w:val="nil"/>
              <w:bottom w:val="nil"/>
              <w:right w:val="nil"/>
            </w:tcBorders>
          </w:tcPr>
          <w:p w14:paraId="193A3A00" w14:textId="77777777" w:rsidR="005D3EA2" w:rsidRPr="0006346A" w:rsidRDefault="005D3EA2" w:rsidP="0006346A">
            <w:pPr>
              <w:pStyle w:val="TableParagraph"/>
              <w:rPr>
                <w:rFonts w:ascii="Times New Roman"/>
                <w:sz w:val="16"/>
                <w:lang w:val="en-GB"/>
              </w:rPr>
            </w:pPr>
          </w:p>
        </w:tc>
        <w:tc>
          <w:tcPr>
            <w:tcW w:w="1902" w:type="dxa"/>
            <w:tcBorders>
              <w:top w:val="nil"/>
              <w:left w:val="nil"/>
              <w:bottom w:val="nil"/>
            </w:tcBorders>
          </w:tcPr>
          <w:p w14:paraId="69CFDAD4" w14:textId="77777777" w:rsidR="005D3EA2" w:rsidRPr="0006346A" w:rsidRDefault="005D3EA2" w:rsidP="0006346A">
            <w:pPr>
              <w:pStyle w:val="TableParagraph"/>
              <w:spacing w:line="214" w:lineRule="exact"/>
              <w:ind w:left="247"/>
              <w:rPr>
                <w:sz w:val="20"/>
                <w:lang w:val="en-GB"/>
              </w:rPr>
            </w:pPr>
            <w:r w:rsidRPr="0006346A">
              <w:rPr>
                <w:sz w:val="20"/>
                <w:lang w:val="en-GB"/>
              </w:rPr>
              <w:t>l’ ≥ 2 s</w:t>
            </w:r>
          </w:p>
        </w:tc>
        <w:tc>
          <w:tcPr>
            <w:tcW w:w="1952" w:type="dxa"/>
            <w:tcBorders>
              <w:top w:val="nil"/>
              <w:bottom w:val="nil"/>
            </w:tcBorders>
          </w:tcPr>
          <w:p w14:paraId="660AE622" w14:textId="77777777" w:rsidR="005D3EA2" w:rsidRPr="0006346A" w:rsidRDefault="005D3EA2" w:rsidP="0006346A">
            <w:pPr>
              <w:pStyle w:val="TableParagraph"/>
              <w:spacing w:line="214" w:lineRule="exact"/>
              <w:ind w:left="218"/>
              <w:rPr>
                <w:sz w:val="20"/>
                <w:lang w:val="en-GB"/>
              </w:rPr>
            </w:pPr>
            <w:r w:rsidRPr="0006346A">
              <w:rPr>
                <w:sz w:val="20"/>
                <w:lang w:val="en-GB"/>
              </w:rPr>
              <w:t xml:space="preserve">quick </w:t>
            </w:r>
            <w:r w:rsidRPr="0006346A">
              <w:rPr>
                <w:i/>
                <w:sz w:val="20"/>
                <w:lang w:val="en-GB"/>
              </w:rPr>
              <w:t xml:space="preserve">White </w:t>
            </w:r>
            <w:r w:rsidRPr="0006346A">
              <w:rPr>
                <w:sz w:val="20"/>
                <w:lang w:val="en-GB"/>
              </w:rPr>
              <w:t>light</w:t>
            </w:r>
          </w:p>
        </w:tc>
      </w:tr>
      <w:tr w:rsidR="005D3EA2" w:rsidRPr="0006346A" w14:paraId="07519369" w14:textId="77777777" w:rsidTr="0006346A">
        <w:trPr>
          <w:trHeight w:val="234"/>
        </w:trPr>
        <w:tc>
          <w:tcPr>
            <w:tcW w:w="708" w:type="dxa"/>
            <w:vMerge/>
            <w:tcBorders>
              <w:top w:val="nil"/>
            </w:tcBorders>
          </w:tcPr>
          <w:p w14:paraId="6106B0C5" w14:textId="77777777" w:rsidR="005D3EA2" w:rsidRPr="0006346A" w:rsidRDefault="005D3EA2" w:rsidP="0006346A">
            <w:pPr>
              <w:rPr>
                <w:sz w:val="2"/>
                <w:szCs w:val="2"/>
                <w:lang w:val="en-GB"/>
              </w:rPr>
            </w:pPr>
          </w:p>
        </w:tc>
        <w:tc>
          <w:tcPr>
            <w:tcW w:w="1559" w:type="dxa"/>
            <w:vMerge/>
            <w:tcBorders>
              <w:top w:val="nil"/>
            </w:tcBorders>
          </w:tcPr>
          <w:p w14:paraId="58B86176" w14:textId="77777777" w:rsidR="005D3EA2" w:rsidRPr="0006346A" w:rsidRDefault="005D3EA2" w:rsidP="0006346A">
            <w:pPr>
              <w:rPr>
                <w:sz w:val="2"/>
                <w:szCs w:val="2"/>
                <w:lang w:val="en-GB"/>
              </w:rPr>
            </w:pPr>
          </w:p>
        </w:tc>
        <w:tc>
          <w:tcPr>
            <w:tcW w:w="1560" w:type="dxa"/>
            <w:vMerge/>
            <w:tcBorders>
              <w:top w:val="nil"/>
            </w:tcBorders>
          </w:tcPr>
          <w:p w14:paraId="347FDB49" w14:textId="77777777" w:rsidR="005D3EA2" w:rsidRPr="0006346A" w:rsidRDefault="005D3EA2" w:rsidP="0006346A">
            <w:pPr>
              <w:rPr>
                <w:sz w:val="2"/>
                <w:szCs w:val="2"/>
                <w:lang w:val="en-GB"/>
              </w:rPr>
            </w:pPr>
          </w:p>
        </w:tc>
        <w:tc>
          <w:tcPr>
            <w:tcW w:w="2268" w:type="dxa"/>
            <w:vMerge/>
            <w:tcBorders>
              <w:top w:val="nil"/>
            </w:tcBorders>
          </w:tcPr>
          <w:p w14:paraId="280C5D2F" w14:textId="77777777" w:rsidR="005D3EA2" w:rsidRPr="0006346A" w:rsidRDefault="005D3EA2" w:rsidP="0006346A">
            <w:pPr>
              <w:rPr>
                <w:sz w:val="2"/>
                <w:szCs w:val="2"/>
                <w:lang w:val="en-GB"/>
              </w:rPr>
            </w:pPr>
          </w:p>
        </w:tc>
        <w:tc>
          <w:tcPr>
            <w:tcW w:w="953" w:type="dxa"/>
            <w:tcBorders>
              <w:top w:val="nil"/>
              <w:bottom w:val="nil"/>
              <w:right w:val="nil"/>
            </w:tcBorders>
          </w:tcPr>
          <w:p w14:paraId="7D5F897F" w14:textId="77777777" w:rsidR="005D3EA2" w:rsidRPr="0006346A" w:rsidRDefault="005D3EA2" w:rsidP="0006346A">
            <w:pPr>
              <w:pStyle w:val="TableParagraph"/>
              <w:rPr>
                <w:rFonts w:ascii="Times New Roman"/>
                <w:sz w:val="16"/>
                <w:lang w:val="en-GB"/>
              </w:rPr>
            </w:pPr>
          </w:p>
        </w:tc>
        <w:tc>
          <w:tcPr>
            <w:tcW w:w="3951" w:type="dxa"/>
            <w:tcBorders>
              <w:top w:val="nil"/>
              <w:left w:val="nil"/>
              <w:bottom w:val="nil"/>
              <w:right w:val="nil"/>
            </w:tcBorders>
          </w:tcPr>
          <w:p w14:paraId="552ABA88" w14:textId="77777777" w:rsidR="005D3EA2" w:rsidRPr="0006346A" w:rsidRDefault="005D3EA2" w:rsidP="0006346A">
            <w:pPr>
              <w:pStyle w:val="TableParagraph"/>
              <w:rPr>
                <w:rFonts w:ascii="Times New Roman"/>
                <w:sz w:val="16"/>
                <w:lang w:val="en-GB"/>
              </w:rPr>
            </w:pPr>
          </w:p>
        </w:tc>
        <w:tc>
          <w:tcPr>
            <w:tcW w:w="1902" w:type="dxa"/>
            <w:tcBorders>
              <w:top w:val="nil"/>
              <w:left w:val="nil"/>
              <w:bottom w:val="nil"/>
            </w:tcBorders>
          </w:tcPr>
          <w:p w14:paraId="6342D4BC" w14:textId="77777777" w:rsidR="005D3EA2" w:rsidRPr="0006346A" w:rsidRDefault="005D3EA2" w:rsidP="0006346A">
            <w:pPr>
              <w:pStyle w:val="TableParagraph"/>
              <w:spacing w:line="214" w:lineRule="exact"/>
              <w:ind w:left="247"/>
              <w:rPr>
                <w:sz w:val="20"/>
                <w:lang w:val="en-GB"/>
              </w:rPr>
            </w:pPr>
            <w:r w:rsidRPr="0006346A">
              <w:rPr>
                <w:sz w:val="20"/>
                <w:lang w:val="en-GB"/>
              </w:rPr>
              <w:t>d ≥ l</w:t>
            </w:r>
          </w:p>
        </w:tc>
        <w:tc>
          <w:tcPr>
            <w:tcW w:w="1952" w:type="dxa"/>
            <w:tcBorders>
              <w:top w:val="nil"/>
              <w:bottom w:val="nil"/>
            </w:tcBorders>
          </w:tcPr>
          <w:p w14:paraId="15E82EA1" w14:textId="77777777" w:rsidR="005D3EA2" w:rsidRPr="0006346A" w:rsidRDefault="005D3EA2" w:rsidP="0006346A">
            <w:pPr>
              <w:pStyle w:val="TableParagraph"/>
              <w:spacing w:line="214" w:lineRule="exact"/>
              <w:ind w:left="218"/>
              <w:rPr>
                <w:sz w:val="20"/>
                <w:lang w:val="en-GB"/>
              </w:rPr>
            </w:pPr>
            <w:r w:rsidRPr="0006346A">
              <w:rPr>
                <w:sz w:val="20"/>
                <w:lang w:val="en-GB"/>
              </w:rPr>
              <w:t>with a group of six</w:t>
            </w:r>
          </w:p>
        </w:tc>
      </w:tr>
      <w:tr w:rsidR="005D3EA2" w:rsidRPr="0006346A" w14:paraId="0FAD2F07" w14:textId="77777777" w:rsidTr="0006346A">
        <w:trPr>
          <w:trHeight w:val="722"/>
        </w:trPr>
        <w:tc>
          <w:tcPr>
            <w:tcW w:w="708" w:type="dxa"/>
            <w:vMerge/>
            <w:tcBorders>
              <w:top w:val="nil"/>
            </w:tcBorders>
          </w:tcPr>
          <w:p w14:paraId="5F90CA1B" w14:textId="77777777" w:rsidR="005D3EA2" w:rsidRPr="0006346A" w:rsidRDefault="005D3EA2" w:rsidP="0006346A">
            <w:pPr>
              <w:rPr>
                <w:sz w:val="2"/>
                <w:szCs w:val="2"/>
                <w:lang w:val="en-GB"/>
              </w:rPr>
            </w:pPr>
          </w:p>
        </w:tc>
        <w:tc>
          <w:tcPr>
            <w:tcW w:w="1559" w:type="dxa"/>
            <w:vMerge/>
            <w:tcBorders>
              <w:top w:val="nil"/>
            </w:tcBorders>
          </w:tcPr>
          <w:p w14:paraId="50A65908" w14:textId="77777777" w:rsidR="005D3EA2" w:rsidRPr="0006346A" w:rsidRDefault="005D3EA2" w:rsidP="0006346A">
            <w:pPr>
              <w:rPr>
                <w:sz w:val="2"/>
                <w:szCs w:val="2"/>
                <w:lang w:val="en-GB"/>
              </w:rPr>
            </w:pPr>
          </w:p>
        </w:tc>
        <w:tc>
          <w:tcPr>
            <w:tcW w:w="1560" w:type="dxa"/>
            <w:vMerge/>
            <w:tcBorders>
              <w:top w:val="nil"/>
            </w:tcBorders>
          </w:tcPr>
          <w:p w14:paraId="18B25EFA" w14:textId="77777777" w:rsidR="005D3EA2" w:rsidRPr="0006346A" w:rsidRDefault="005D3EA2" w:rsidP="0006346A">
            <w:pPr>
              <w:rPr>
                <w:sz w:val="2"/>
                <w:szCs w:val="2"/>
                <w:lang w:val="en-GB"/>
              </w:rPr>
            </w:pPr>
          </w:p>
        </w:tc>
        <w:tc>
          <w:tcPr>
            <w:tcW w:w="2268" w:type="dxa"/>
            <w:vMerge/>
            <w:tcBorders>
              <w:top w:val="nil"/>
            </w:tcBorders>
          </w:tcPr>
          <w:p w14:paraId="0DF252D9" w14:textId="77777777" w:rsidR="005D3EA2" w:rsidRPr="0006346A" w:rsidRDefault="005D3EA2" w:rsidP="0006346A">
            <w:pPr>
              <w:rPr>
                <w:sz w:val="2"/>
                <w:szCs w:val="2"/>
                <w:lang w:val="en-GB"/>
              </w:rPr>
            </w:pPr>
          </w:p>
        </w:tc>
        <w:tc>
          <w:tcPr>
            <w:tcW w:w="953" w:type="dxa"/>
            <w:tcBorders>
              <w:top w:val="nil"/>
              <w:bottom w:val="nil"/>
              <w:right w:val="nil"/>
            </w:tcBorders>
          </w:tcPr>
          <w:p w14:paraId="246100E3" w14:textId="77777777" w:rsidR="005D3EA2" w:rsidRPr="0006346A" w:rsidRDefault="005D3EA2" w:rsidP="0006346A">
            <w:pPr>
              <w:pStyle w:val="TableParagraph"/>
              <w:rPr>
                <w:rFonts w:ascii="Times New Roman"/>
                <w:sz w:val="18"/>
                <w:lang w:val="en-GB"/>
              </w:rPr>
            </w:pPr>
          </w:p>
        </w:tc>
        <w:tc>
          <w:tcPr>
            <w:tcW w:w="3951" w:type="dxa"/>
            <w:tcBorders>
              <w:top w:val="nil"/>
              <w:left w:val="nil"/>
              <w:bottom w:val="nil"/>
              <w:right w:val="nil"/>
            </w:tcBorders>
          </w:tcPr>
          <w:p w14:paraId="386BC4D4" w14:textId="77777777" w:rsidR="005D3EA2" w:rsidRPr="0006346A" w:rsidRDefault="005D3EA2" w:rsidP="0006346A">
            <w:pPr>
              <w:pStyle w:val="TableParagraph"/>
              <w:spacing w:before="144"/>
              <w:ind w:left="264" w:right="246" w:firstLine="45"/>
              <w:rPr>
                <w:sz w:val="20"/>
                <w:lang w:val="en-GB"/>
              </w:rPr>
            </w:pPr>
            <w:r w:rsidRPr="0006346A">
              <w:rPr>
                <w:sz w:val="20"/>
                <w:lang w:val="en-GB"/>
              </w:rPr>
              <w:t>Example:  d’ = 5 s;  l’ = 2 s;   l = d = 0.25 s; c = 0.5 s; p = 10</w:t>
            </w:r>
            <w:r w:rsidRPr="0006346A">
              <w:rPr>
                <w:spacing w:val="-4"/>
                <w:sz w:val="20"/>
                <w:lang w:val="en-GB"/>
              </w:rPr>
              <w:t xml:space="preserve"> </w:t>
            </w:r>
            <w:r w:rsidRPr="0006346A">
              <w:rPr>
                <w:sz w:val="20"/>
                <w:lang w:val="en-GB"/>
              </w:rPr>
              <w:t>s</w:t>
            </w:r>
          </w:p>
        </w:tc>
        <w:tc>
          <w:tcPr>
            <w:tcW w:w="1902" w:type="dxa"/>
            <w:tcBorders>
              <w:top w:val="nil"/>
              <w:left w:val="nil"/>
              <w:bottom w:val="nil"/>
            </w:tcBorders>
          </w:tcPr>
          <w:p w14:paraId="196AD3FB" w14:textId="77777777" w:rsidR="005D3EA2" w:rsidRPr="0006346A" w:rsidRDefault="005D3EA2" w:rsidP="0006346A">
            <w:pPr>
              <w:pStyle w:val="TableParagraph"/>
              <w:spacing w:line="221" w:lineRule="exact"/>
              <w:ind w:left="247"/>
              <w:rPr>
                <w:sz w:val="20"/>
                <w:lang w:val="en-GB"/>
              </w:rPr>
            </w:pPr>
            <w:r w:rsidRPr="0006346A">
              <w:rPr>
                <w:sz w:val="20"/>
                <w:lang w:val="en-GB"/>
              </w:rPr>
              <w:t>0.5 s ≤ c ≤ 0.6 s</w:t>
            </w:r>
          </w:p>
        </w:tc>
        <w:tc>
          <w:tcPr>
            <w:tcW w:w="1952" w:type="dxa"/>
            <w:tcBorders>
              <w:top w:val="nil"/>
              <w:bottom w:val="nil"/>
            </w:tcBorders>
          </w:tcPr>
          <w:p w14:paraId="32530B4B" w14:textId="77777777" w:rsidR="005D3EA2" w:rsidRPr="0006346A" w:rsidRDefault="005D3EA2" w:rsidP="0006346A">
            <w:pPr>
              <w:pStyle w:val="TableParagraph"/>
              <w:spacing w:line="221" w:lineRule="exact"/>
              <w:ind w:left="218"/>
              <w:rPr>
                <w:sz w:val="20"/>
                <w:lang w:val="en-GB"/>
              </w:rPr>
            </w:pPr>
            <w:r w:rsidRPr="0006346A">
              <w:rPr>
                <w:sz w:val="20"/>
                <w:lang w:val="en-GB"/>
              </w:rPr>
              <w:t>flashes followed</w:t>
            </w:r>
          </w:p>
          <w:p w14:paraId="36E4FE2F" w14:textId="77777777" w:rsidR="005D3EA2" w:rsidRPr="0006346A" w:rsidRDefault="005D3EA2" w:rsidP="0006346A">
            <w:pPr>
              <w:pStyle w:val="TableParagraph"/>
              <w:spacing w:line="244" w:lineRule="exact"/>
              <w:ind w:left="218"/>
              <w:rPr>
                <w:sz w:val="20"/>
                <w:lang w:val="en-GB"/>
              </w:rPr>
            </w:pPr>
            <w:r w:rsidRPr="0006346A">
              <w:rPr>
                <w:sz w:val="20"/>
                <w:lang w:val="en-GB"/>
              </w:rPr>
              <w:t>by a long flash of</w:t>
            </w:r>
          </w:p>
          <w:p w14:paraId="09F824EC" w14:textId="77777777" w:rsidR="005D3EA2" w:rsidRPr="0006346A" w:rsidRDefault="005D3EA2" w:rsidP="0006346A">
            <w:pPr>
              <w:pStyle w:val="TableParagraph"/>
              <w:spacing w:line="237" w:lineRule="exact"/>
              <w:ind w:left="218"/>
              <w:rPr>
                <w:sz w:val="20"/>
                <w:lang w:val="en-GB"/>
              </w:rPr>
            </w:pPr>
            <w:r w:rsidRPr="0006346A">
              <w:rPr>
                <w:sz w:val="20"/>
                <w:lang w:val="en-GB"/>
              </w:rPr>
              <w:t>not less than 2 s</w:t>
            </w:r>
          </w:p>
        </w:tc>
      </w:tr>
      <w:tr w:rsidR="005D3EA2" w:rsidRPr="0006346A" w14:paraId="30299003" w14:textId="77777777" w:rsidTr="0006346A">
        <w:trPr>
          <w:trHeight w:val="234"/>
        </w:trPr>
        <w:tc>
          <w:tcPr>
            <w:tcW w:w="708" w:type="dxa"/>
            <w:vMerge/>
            <w:tcBorders>
              <w:top w:val="nil"/>
            </w:tcBorders>
          </w:tcPr>
          <w:p w14:paraId="01F1E95A" w14:textId="77777777" w:rsidR="005D3EA2" w:rsidRPr="0006346A" w:rsidRDefault="005D3EA2" w:rsidP="0006346A">
            <w:pPr>
              <w:rPr>
                <w:sz w:val="2"/>
                <w:szCs w:val="2"/>
                <w:lang w:val="en-GB"/>
              </w:rPr>
            </w:pPr>
          </w:p>
        </w:tc>
        <w:tc>
          <w:tcPr>
            <w:tcW w:w="1559" w:type="dxa"/>
            <w:vMerge/>
            <w:tcBorders>
              <w:top w:val="nil"/>
            </w:tcBorders>
          </w:tcPr>
          <w:p w14:paraId="3891D1F3" w14:textId="77777777" w:rsidR="005D3EA2" w:rsidRPr="0006346A" w:rsidRDefault="005D3EA2" w:rsidP="0006346A">
            <w:pPr>
              <w:rPr>
                <w:sz w:val="2"/>
                <w:szCs w:val="2"/>
                <w:lang w:val="en-GB"/>
              </w:rPr>
            </w:pPr>
          </w:p>
        </w:tc>
        <w:tc>
          <w:tcPr>
            <w:tcW w:w="1560" w:type="dxa"/>
            <w:vMerge/>
            <w:tcBorders>
              <w:top w:val="nil"/>
            </w:tcBorders>
          </w:tcPr>
          <w:p w14:paraId="4D303038" w14:textId="77777777" w:rsidR="005D3EA2" w:rsidRPr="0006346A" w:rsidRDefault="005D3EA2" w:rsidP="0006346A">
            <w:pPr>
              <w:rPr>
                <w:sz w:val="2"/>
                <w:szCs w:val="2"/>
                <w:lang w:val="en-GB"/>
              </w:rPr>
            </w:pPr>
          </w:p>
        </w:tc>
        <w:tc>
          <w:tcPr>
            <w:tcW w:w="2268" w:type="dxa"/>
            <w:vMerge/>
            <w:tcBorders>
              <w:top w:val="nil"/>
            </w:tcBorders>
          </w:tcPr>
          <w:p w14:paraId="4CB6B620" w14:textId="77777777" w:rsidR="005D3EA2" w:rsidRPr="0006346A" w:rsidRDefault="005D3EA2" w:rsidP="0006346A">
            <w:pPr>
              <w:rPr>
                <w:sz w:val="2"/>
                <w:szCs w:val="2"/>
                <w:lang w:val="en-GB"/>
              </w:rPr>
            </w:pPr>
          </w:p>
        </w:tc>
        <w:tc>
          <w:tcPr>
            <w:tcW w:w="6806" w:type="dxa"/>
            <w:gridSpan w:val="3"/>
            <w:tcBorders>
              <w:top w:val="nil"/>
              <w:bottom w:val="nil"/>
            </w:tcBorders>
          </w:tcPr>
          <w:p w14:paraId="1875C50A" w14:textId="77777777" w:rsidR="005D3EA2" w:rsidRPr="0006346A" w:rsidRDefault="005D3EA2" w:rsidP="0006346A">
            <w:pPr>
              <w:pStyle w:val="TableParagraph"/>
              <w:rPr>
                <w:rFonts w:ascii="Times New Roman"/>
                <w:sz w:val="16"/>
                <w:lang w:val="en-GB"/>
              </w:rPr>
            </w:pPr>
          </w:p>
        </w:tc>
        <w:tc>
          <w:tcPr>
            <w:tcW w:w="1952" w:type="dxa"/>
            <w:tcBorders>
              <w:top w:val="nil"/>
              <w:bottom w:val="nil"/>
            </w:tcBorders>
          </w:tcPr>
          <w:p w14:paraId="7914DB2F" w14:textId="77777777" w:rsidR="005D3EA2" w:rsidRPr="0006346A" w:rsidRDefault="005D3EA2" w:rsidP="0006346A">
            <w:pPr>
              <w:pStyle w:val="TableParagraph"/>
              <w:spacing w:line="214" w:lineRule="exact"/>
              <w:ind w:left="218"/>
              <w:rPr>
                <w:sz w:val="20"/>
                <w:lang w:val="en-GB"/>
              </w:rPr>
            </w:pPr>
            <w:r w:rsidRPr="0006346A">
              <w:rPr>
                <w:sz w:val="20"/>
                <w:lang w:val="en-GB"/>
              </w:rPr>
              <w:t>duration, in a</w:t>
            </w:r>
          </w:p>
        </w:tc>
      </w:tr>
      <w:tr w:rsidR="005D3EA2" w:rsidRPr="0006346A" w14:paraId="713BB412" w14:textId="77777777" w:rsidTr="0006346A">
        <w:trPr>
          <w:trHeight w:val="233"/>
        </w:trPr>
        <w:tc>
          <w:tcPr>
            <w:tcW w:w="708" w:type="dxa"/>
            <w:vMerge/>
            <w:tcBorders>
              <w:top w:val="nil"/>
            </w:tcBorders>
          </w:tcPr>
          <w:p w14:paraId="45869955" w14:textId="77777777" w:rsidR="005D3EA2" w:rsidRPr="0006346A" w:rsidRDefault="005D3EA2" w:rsidP="0006346A">
            <w:pPr>
              <w:rPr>
                <w:sz w:val="2"/>
                <w:szCs w:val="2"/>
                <w:lang w:val="en-GB"/>
              </w:rPr>
            </w:pPr>
          </w:p>
        </w:tc>
        <w:tc>
          <w:tcPr>
            <w:tcW w:w="1559" w:type="dxa"/>
            <w:vMerge/>
            <w:tcBorders>
              <w:top w:val="nil"/>
            </w:tcBorders>
          </w:tcPr>
          <w:p w14:paraId="57B52E57" w14:textId="77777777" w:rsidR="005D3EA2" w:rsidRPr="0006346A" w:rsidRDefault="005D3EA2" w:rsidP="0006346A">
            <w:pPr>
              <w:rPr>
                <w:sz w:val="2"/>
                <w:szCs w:val="2"/>
                <w:lang w:val="en-GB"/>
              </w:rPr>
            </w:pPr>
          </w:p>
        </w:tc>
        <w:tc>
          <w:tcPr>
            <w:tcW w:w="1560" w:type="dxa"/>
            <w:vMerge/>
            <w:tcBorders>
              <w:top w:val="nil"/>
            </w:tcBorders>
          </w:tcPr>
          <w:p w14:paraId="5CBF9EFD" w14:textId="77777777" w:rsidR="005D3EA2" w:rsidRPr="0006346A" w:rsidRDefault="005D3EA2" w:rsidP="0006346A">
            <w:pPr>
              <w:rPr>
                <w:sz w:val="2"/>
                <w:szCs w:val="2"/>
                <w:lang w:val="en-GB"/>
              </w:rPr>
            </w:pPr>
          </w:p>
        </w:tc>
        <w:tc>
          <w:tcPr>
            <w:tcW w:w="2268" w:type="dxa"/>
            <w:vMerge/>
            <w:tcBorders>
              <w:top w:val="nil"/>
            </w:tcBorders>
          </w:tcPr>
          <w:p w14:paraId="3E433284" w14:textId="77777777" w:rsidR="005D3EA2" w:rsidRPr="0006346A" w:rsidRDefault="005D3EA2" w:rsidP="0006346A">
            <w:pPr>
              <w:rPr>
                <w:sz w:val="2"/>
                <w:szCs w:val="2"/>
                <w:lang w:val="en-GB"/>
              </w:rPr>
            </w:pPr>
          </w:p>
        </w:tc>
        <w:tc>
          <w:tcPr>
            <w:tcW w:w="6806" w:type="dxa"/>
            <w:gridSpan w:val="3"/>
            <w:tcBorders>
              <w:top w:val="nil"/>
              <w:bottom w:val="nil"/>
            </w:tcBorders>
          </w:tcPr>
          <w:p w14:paraId="32F5CD4B" w14:textId="77777777" w:rsidR="005D3EA2" w:rsidRPr="0006346A" w:rsidRDefault="005D3EA2" w:rsidP="0006346A">
            <w:pPr>
              <w:pStyle w:val="TableParagraph"/>
              <w:rPr>
                <w:rFonts w:ascii="Times New Roman"/>
                <w:sz w:val="16"/>
                <w:lang w:val="en-GB"/>
              </w:rPr>
            </w:pPr>
          </w:p>
        </w:tc>
        <w:tc>
          <w:tcPr>
            <w:tcW w:w="1952" w:type="dxa"/>
            <w:tcBorders>
              <w:top w:val="nil"/>
              <w:bottom w:val="nil"/>
            </w:tcBorders>
          </w:tcPr>
          <w:p w14:paraId="1AD179D6" w14:textId="77777777" w:rsidR="005D3EA2" w:rsidRPr="0006346A" w:rsidRDefault="005D3EA2" w:rsidP="0006346A">
            <w:pPr>
              <w:pStyle w:val="TableParagraph"/>
              <w:spacing w:line="214" w:lineRule="exact"/>
              <w:ind w:left="218"/>
              <w:rPr>
                <w:sz w:val="20"/>
                <w:lang w:val="en-GB"/>
              </w:rPr>
            </w:pPr>
            <w:r w:rsidRPr="0006346A">
              <w:rPr>
                <w:sz w:val="20"/>
                <w:lang w:val="en-GB"/>
              </w:rPr>
              <w:t>period of 10 s,</w:t>
            </w:r>
          </w:p>
        </w:tc>
      </w:tr>
      <w:tr w:rsidR="005D3EA2" w:rsidRPr="0006346A" w14:paraId="1B48584F" w14:textId="77777777" w:rsidTr="0006346A">
        <w:trPr>
          <w:trHeight w:val="234"/>
        </w:trPr>
        <w:tc>
          <w:tcPr>
            <w:tcW w:w="708" w:type="dxa"/>
            <w:vMerge/>
            <w:tcBorders>
              <w:top w:val="nil"/>
            </w:tcBorders>
          </w:tcPr>
          <w:p w14:paraId="1A78129F" w14:textId="77777777" w:rsidR="005D3EA2" w:rsidRPr="0006346A" w:rsidRDefault="005D3EA2" w:rsidP="0006346A">
            <w:pPr>
              <w:rPr>
                <w:sz w:val="2"/>
                <w:szCs w:val="2"/>
                <w:lang w:val="en-GB"/>
              </w:rPr>
            </w:pPr>
          </w:p>
        </w:tc>
        <w:tc>
          <w:tcPr>
            <w:tcW w:w="1559" w:type="dxa"/>
            <w:vMerge/>
            <w:tcBorders>
              <w:top w:val="nil"/>
            </w:tcBorders>
          </w:tcPr>
          <w:p w14:paraId="0B6F2FD0" w14:textId="77777777" w:rsidR="005D3EA2" w:rsidRPr="0006346A" w:rsidRDefault="005D3EA2" w:rsidP="0006346A">
            <w:pPr>
              <w:rPr>
                <w:sz w:val="2"/>
                <w:szCs w:val="2"/>
                <w:lang w:val="en-GB"/>
              </w:rPr>
            </w:pPr>
          </w:p>
        </w:tc>
        <w:tc>
          <w:tcPr>
            <w:tcW w:w="1560" w:type="dxa"/>
            <w:vMerge/>
            <w:tcBorders>
              <w:top w:val="nil"/>
            </w:tcBorders>
          </w:tcPr>
          <w:p w14:paraId="4389EE11" w14:textId="77777777" w:rsidR="005D3EA2" w:rsidRPr="0006346A" w:rsidRDefault="005D3EA2" w:rsidP="0006346A">
            <w:pPr>
              <w:rPr>
                <w:sz w:val="2"/>
                <w:szCs w:val="2"/>
                <w:lang w:val="en-GB"/>
              </w:rPr>
            </w:pPr>
          </w:p>
        </w:tc>
        <w:tc>
          <w:tcPr>
            <w:tcW w:w="2268" w:type="dxa"/>
            <w:vMerge/>
            <w:tcBorders>
              <w:top w:val="nil"/>
            </w:tcBorders>
          </w:tcPr>
          <w:p w14:paraId="1D7EE229" w14:textId="77777777" w:rsidR="005D3EA2" w:rsidRPr="0006346A" w:rsidRDefault="005D3EA2" w:rsidP="0006346A">
            <w:pPr>
              <w:rPr>
                <w:sz w:val="2"/>
                <w:szCs w:val="2"/>
                <w:lang w:val="en-GB"/>
              </w:rPr>
            </w:pPr>
          </w:p>
        </w:tc>
        <w:tc>
          <w:tcPr>
            <w:tcW w:w="6806" w:type="dxa"/>
            <w:gridSpan w:val="3"/>
            <w:tcBorders>
              <w:top w:val="nil"/>
              <w:bottom w:val="nil"/>
            </w:tcBorders>
          </w:tcPr>
          <w:p w14:paraId="27B70C86" w14:textId="77777777" w:rsidR="005D3EA2" w:rsidRPr="0006346A" w:rsidRDefault="005D3EA2" w:rsidP="0006346A">
            <w:pPr>
              <w:pStyle w:val="TableParagraph"/>
              <w:rPr>
                <w:rFonts w:ascii="Times New Roman"/>
                <w:sz w:val="16"/>
                <w:lang w:val="en-GB"/>
              </w:rPr>
            </w:pPr>
          </w:p>
        </w:tc>
        <w:tc>
          <w:tcPr>
            <w:tcW w:w="1952" w:type="dxa"/>
            <w:tcBorders>
              <w:top w:val="nil"/>
              <w:bottom w:val="nil"/>
            </w:tcBorders>
          </w:tcPr>
          <w:p w14:paraId="34682B0D" w14:textId="77777777" w:rsidR="005D3EA2" w:rsidRPr="0006346A" w:rsidRDefault="005D3EA2" w:rsidP="0006346A">
            <w:pPr>
              <w:pStyle w:val="TableParagraph"/>
              <w:spacing w:line="214" w:lineRule="exact"/>
              <w:ind w:left="218"/>
              <w:rPr>
                <w:sz w:val="20"/>
                <w:lang w:val="en-GB"/>
              </w:rPr>
            </w:pPr>
            <w:r w:rsidRPr="0006346A">
              <w:rPr>
                <w:sz w:val="20"/>
                <w:lang w:val="en-GB"/>
              </w:rPr>
              <w:t>indicates a south</w:t>
            </w:r>
          </w:p>
        </w:tc>
      </w:tr>
      <w:tr w:rsidR="005D3EA2" w:rsidRPr="0006346A" w14:paraId="6D55D6FA" w14:textId="77777777" w:rsidTr="0006346A">
        <w:trPr>
          <w:trHeight w:val="281"/>
        </w:trPr>
        <w:tc>
          <w:tcPr>
            <w:tcW w:w="708" w:type="dxa"/>
            <w:vMerge/>
            <w:tcBorders>
              <w:top w:val="nil"/>
            </w:tcBorders>
          </w:tcPr>
          <w:p w14:paraId="41708639" w14:textId="77777777" w:rsidR="005D3EA2" w:rsidRPr="0006346A" w:rsidRDefault="005D3EA2" w:rsidP="0006346A">
            <w:pPr>
              <w:rPr>
                <w:sz w:val="2"/>
                <w:szCs w:val="2"/>
                <w:lang w:val="en-GB"/>
              </w:rPr>
            </w:pPr>
          </w:p>
        </w:tc>
        <w:tc>
          <w:tcPr>
            <w:tcW w:w="1559" w:type="dxa"/>
            <w:vMerge/>
            <w:tcBorders>
              <w:top w:val="nil"/>
            </w:tcBorders>
          </w:tcPr>
          <w:p w14:paraId="14DA030A" w14:textId="77777777" w:rsidR="005D3EA2" w:rsidRPr="0006346A" w:rsidRDefault="005D3EA2" w:rsidP="0006346A">
            <w:pPr>
              <w:rPr>
                <w:sz w:val="2"/>
                <w:szCs w:val="2"/>
                <w:lang w:val="en-GB"/>
              </w:rPr>
            </w:pPr>
          </w:p>
        </w:tc>
        <w:tc>
          <w:tcPr>
            <w:tcW w:w="1560" w:type="dxa"/>
            <w:vMerge/>
            <w:tcBorders>
              <w:top w:val="nil"/>
            </w:tcBorders>
          </w:tcPr>
          <w:p w14:paraId="0AB3514E" w14:textId="77777777" w:rsidR="005D3EA2" w:rsidRPr="0006346A" w:rsidRDefault="005D3EA2" w:rsidP="0006346A">
            <w:pPr>
              <w:rPr>
                <w:sz w:val="2"/>
                <w:szCs w:val="2"/>
                <w:lang w:val="en-GB"/>
              </w:rPr>
            </w:pPr>
          </w:p>
        </w:tc>
        <w:tc>
          <w:tcPr>
            <w:tcW w:w="2268" w:type="dxa"/>
            <w:vMerge/>
            <w:tcBorders>
              <w:top w:val="nil"/>
            </w:tcBorders>
          </w:tcPr>
          <w:p w14:paraId="1C42D96E" w14:textId="77777777" w:rsidR="005D3EA2" w:rsidRPr="0006346A" w:rsidRDefault="005D3EA2" w:rsidP="0006346A">
            <w:pPr>
              <w:rPr>
                <w:sz w:val="2"/>
                <w:szCs w:val="2"/>
                <w:lang w:val="en-GB"/>
              </w:rPr>
            </w:pPr>
          </w:p>
        </w:tc>
        <w:tc>
          <w:tcPr>
            <w:tcW w:w="6806" w:type="dxa"/>
            <w:gridSpan w:val="3"/>
            <w:tcBorders>
              <w:top w:val="nil"/>
            </w:tcBorders>
          </w:tcPr>
          <w:p w14:paraId="4B9C1E5D" w14:textId="77777777" w:rsidR="005D3EA2" w:rsidRPr="0006346A" w:rsidRDefault="005D3EA2" w:rsidP="0006346A">
            <w:pPr>
              <w:pStyle w:val="TableParagraph"/>
              <w:rPr>
                <w:rFonts w:ascii="Times New Roman"/>
                <w:sz w:val="18"/>
                <w:lang w:val="en-GB"/>
              </w:rPr>
            </w:pPr>
          </w:p>
        </w:tc>
        <w:tc>
          <w:tcPr>
            <w:tcW w:w="1952" w:type="dxa"/>
            <w:tcBorders>
              <w:top w:val="nil"/>
            </w:tcBorders>
          </w:tcPr>
          <w:p w14:paraId="3F45A19D" w14:textId="77777777" w:rsidR="005D3EA2" w:rsidRPr="0006346A" w:rsidRDefault="005D3EA2" w:rsidP="0006346A">
            <w:pPr>
              <w:pStyle w:val="TableParagraph"/>
              <w:spacing w:line="221" w:lineRule="exact"/>
              <w:ind w:left="218"/>
              <w:rPr>
                <w:sz w:val="20"/>
                <w:lang w:val="en-GB"/>
              </w:rPr>
            </w:pPr>
            <w:r w:rsidRPr="0006346A">
              <w:rPr>
                <w:sz w:val="20"/>
                <w:lang w:val="en-GB"/>
              </w:rPr>
              <w:t>cardinal mark.</w:t>
            </w:r>
          </w:p>
        </w:tc>
      </w:tr>
      <w:tr w:rsidR="005D3EA2" w:rsidRPr="0006346A" w14:paraId="389DE1AB" w14:textId="77777777" w:rsidTr="0006346A">
        <w:trPr>
          <w:trHeight w:val="317"/>
        </w:trPr>
        <w:tc>
          <w:tcPr>
            <w:tcW w:w="708" w:type="dxa"/>
            <w:tcBorders>
              <w:bottom w:val="nil"/>
            </w:tcBorders>
          </w:tcPr>
          <w:p w14:paraId="112537F3" w14:textId="77777777" w:rsidR="005D3EA2" w:rsidRPr="0006346A" w:rsidRDefault="005D3EA2" w:rsidP="0006346A">
            <w:pPr>
              <w:pStyle w:val="TableParagraph"/>
              <w:spacing w:before="60" w:line="237" w:lineRule="exact"/>
              <w:ind w:right="153"/>
              <w:jc w:val="center"/>
              <w:rPr>
                <w:sz w:val="20"/>
                <w:lang w:val="en-GB"/>
              </w:rPr>
            </w:pPr>
            <w:r w:rsidRPr="0006346A">
              <w:rPr>
                <w:sz w:val="20"/>
                <w:lang w:val="en-GB"/>
              </w:rPr>
              <w:t>7</w:t>
            </w:r>
          </w:p>
        </w:tc>
        <w:tc>
          <w:tcPr>
            <w:tcW w:w="1559" w:type="dxa"/>
            <w:tcBorders>
              <w:bottom w:val="nil"/>
            </w:tcBorders>
          </w:tcPr>
          <w:p w14:paraId="5BE013F5" w14:textId="77777777" w:rsidR="005D3EA2" w:rsidRPr="0006346A" w:rsidRDefault="005D3EA2" w:rsidP="0006346A">
            <w:pPr>
              <w:pStyle w:val="TableParagraph"/>
              <w:spacing w:before="60" w:line="237" w:lineRule="exact"/>
              <w:ind w:left="220"/>
              <w:rPr>
                <w:sz w:val="20"/>
                <w:lang w:val="en-GB"/>
              </w:rPr>
            </w:pPr>
            <w:r w:rsidRPr="0006346A">
              <w:rPr>
                <w:sz w:val="20"/>
                <w:lang w:val="en-GB"/>
              </w:rPr>
              <w:t>ULTRA QUICK</w:t>
            </w:r>
          </w:p>
        </w:tc>
        <w:tc>
          <w:tcPr>
            <w:tcW w:w="1560" w:type="dxa"/>
            <w:vMerge w:val="restart"/>
          </w:tcPr>
          <w:p w14:paraId="3E6A7E10" w14:textId="77777777" w:rsidR="005D3EA2" w:rsidRPr="0006346A" w:rsidRDefault="005D3EA2" w:rsidP="0006346A">
            <w:pPr>
              <w:pStyle w:val="TableParagraph"/>
              <w:rPr>
                <w:rFonts w:ascii="Times New Roman"/>
                <w:sz w:val="18"/>
                <w:lang w:val="en-GB"/>
              </w:rPr>
            </w:pPr>
          </w:p>
        </w:tc>
        <w:tc>
          <w:tcPr>
            <w:tcW w:w="2268" w:type="dxa"/>
            <w:tcBorders>
              <w:bottom w:val="nil"/>
            </w:tcBorders>
          </w:tcPr>
          <w:p w14:paraId="16730069" w14:textId="77777777" w:rsidR="005D3EA2" w:rsidRPr="0006346A" w:rsidRDefault="005D3EA2" w:rsidP="0006346A">
            <w:pPr>
              <w:pStyle w:val="TableParagraph"/>
              <w:spacing w:before="60" w:line="237" w:lineRule="exact"/>
              <w:ind w:left="220"/>
              <w:rPr>
                <w:sz w:val="20"/>
                <w:lang w:val="en-GB"/>
              </w:rPr>
            </w:pPr>
            <w:r w:rsidRPr="0006346A">
              <w:rPr>
                <w:sz w:val="20"/>
                <w:lang w:val="en-GB"/>
              </w:rPr>
              <w:t>A light in which</w:t>
            </w:r>
          </w:p>
        </w:tc>
        <w:tc>
          <w:tcPr>
            <w:tcW w:w="6806" w:type="dxa"/>
            <w:gridSpan w:val="3"/>
            <w:tcBorders>
              <w:bottom w:val="nil"/>
            </w:tcBorders>
          </w:tcPr>
          <w:p w14:paraId="54E37264" w14:textId="77777777" w:rsidR="005D3EA2" w:rsidRPr="0006346A" w:rsidRDefault="005D3EA2" w:rsidP="0006346A">
            <w:pPr>
              <w:pStyle w:val="TableParagraph"/>
              <w:spacing w:before="60" w:line="237" w:lineRule="exact"/>
              <w:ind w:left="220"/>
              <w:rPr>
                <w:sz w:val="20"/>
                <w:lang w:val="en-GB"/>
              </w:rPr>
            </w:pPr>
            <w:r w:rsidRPr="0006346A">
              <w:rPr>
                <w:sz w:val="20"/>
                <w:lang w:val="en-GB"/>
              </w:rPr>
              <w:t>A light in which identical flashes are repeated at the rate of 240 flashes per</w:t>
            </w:r>
          </w:p>
        </w:tc>
        <w:tc>
          <w:tcPr>
            <w:tcW w:w="1952" w:type="dxa"/>
            <w:vMerge w:val="restart"/>
          </w:tcPr>
          <w:p w14:paraId="34A853A6" w14:textId="77777777" w:rsidR="005D3EA2" w:rsidRPr="0006346A" w:rsidRDefault="005D3EA2" w:rsidP="0006346A">
            <w:pPr>
              <w:pStyle w:val="TableParagraph"/>
              <w:rPr>
                <w:rFonts w:ascii="Times New Roman"/>
                <w:sz w:val="18"/>
                <w:lang w:val="en-GB"/>
              </w:rPr>
            </w:pPr>
          </w:p>
        </w:tc>
      </w:tr>
      <w:tr w:rsidR="005D3EA2" w:rsidRPr="0006346A" w14:paraId="444BCAE7" w14:textId="77777777" w:rsidTr="0006346A">
        <w:trPr>
          <w:trHeight w:val="234"/>
        </w:trPr>
        <w:tc>
          <w:tcPr>
            <w:tcW w:w="708" w:type="dxa"/>
            <w:tcBorders>
              <w:top w:val="nil"/>
              <w:bottom w:val="nil"/>
            </w:tcBorders>
          </w:tcPr>
          <w:p w14:paraId="1BE73936" w14:textId="77777777" w:rsidR="005D3EA2" w:rsidRPr="0006346A" w:rsidRDefault="005D3EA2" w:rsidP="0006346A">
            <w:pPr>
              <w:pStyle w:val="TableParagraph"/>
              <w:rPr>
                <w:rFonts w:ascii="Times New Roman"/>
                <w:sz w:val="16"/>
                <w:lang w:val="en-GB"/>
              </w:rPr>
            </w:pPr>
          </w:p>
        </w:tc>
        <w:tc>
          <w:tcPr>
            <w:tcW w:w="1559" w:type="dxa"/>
            <w:tcBorders>
              <w:top w:val="nil"/>
              <w:bottom w:val="nil"/>
            </w:tcBorders>
          </w:tcPr>
          <w:p w14:paraId="108A892A" w14:textId="77777777" w:rsidR="005D3EA2" w:rsidRPr="0006346A" w:rsidRDefault="005D3EA2" w:rsidP="0006346A">
            <w:pPr>
              <w:pStyle w:val="TableParagraph"/>
              <w:spacing w:line="214" w:lineRule="exact"/>
              <w:ind w:left="220"/>
              <w:rPr>
                <w:sz w:val="20"/>
                <w:lang w:val="en-GB"/>
              </w:rPr>
            </w:pPr>
            <w:r w:rsidRPr="0006346A">
              <w:rPr>
                <w:sz w:val="20"/>
                <w:lang w:val="en-GB"/>
              </w:rPr>
              <w:t>LIGHT</w:t>
            </w:r>
          </w:p>
        </w:tc>
        <w:tc>
          <w:tcPr>
            <w:tcW w:w="1560" w:type="dxa"/>
            <w:vMerge/>
            <w:tcBorders>
              <w:top w:val="nil"/>
            </w:tcBorders>
          </w:tcPr>
          <w:p w14:paraId="2DBCBABE" w14:textId="77777777" w:rsidR="005D3EA2" w:rsidRPr="0006346A" w:rsidRDefault="005D3EA2" w:rsidP="0006346A">
            <w:pPr>
              <w:rPr>
                <w:sz w:val="2"/>
                <w:szCs w:val="2"/>
                <w:lang w:val="en-GB"/>
              </w:rPr>
            </w:pPr>
          </w:p>
        </w:tc>
        <w:tc>
          <w:tcPr>
            <w:tcW w:w="2268" w:type="dxa"/>
            <w:tcBorders>
              <w:top w:val="nil"/>
              <w:bottom w:val="nil"/>
            </w:tcBorders>
          </w:tcPr>
          <w:p w14:paraId="3C54E47D" w14:textId="77777777" w:rsidR="005D3EA2" w:rsidRPr="0006346A" w:rsidRDefault="005D3EA2" w:rsidP="0006346A">
            <w:pPr>
              <w:pStyle w:val="TableParagraph"/>
              <w:spacing w:line="214" w:lineRule="exact"/>
              <w:ind w:left="220"/>
              <w:rPr>
                <w:sz w:val="20"/>
                <w:lang w:val="en-GB"/>
              </w:rPr>
            </w:pPr>
            <w:r w:rsidRPr="0006346A">
              <w:rPr>
                <w:sz w:val="20"/>
                <w:lang w:val="en-GB"/>
              </w:rPr>
              <w:t>flashes are repeated</w:t>
            </w:r>
          </w:p>
        </w:tc>
        <w:tc>
          <w:tcPr>
            <w:tcW w:w="6806" w:type="dxa"/>
            <w:gridSpan w:val="3"/>
            <w:tcBorders>
              <w:top w:val="nil"/>
              <w:bottom w:val="nil"/>
            </w:tcBorders>
          </w:tcPr>
          <w:p w14:paraId="1FCE649B" w14:textId="77777777" w:rsidR="005D3EA2" w:rsidRPr="0006346A" w:rsidRDefault="005D3EA2" w:rsidP="0006346A">
            <w:pPr>
              <w:pStyle w:val="TableParagraph"/>
              <w:spacing w:line="214" w:lineRule="exact"/>
              <w:ind w:left="220"/>
              <w:rPr>
                <w:sz w:val="20"/>
                <w:lang w:val="en-GB"/>
              </w:rPr>
            </w:pPr>
            <w:r w:rsidRPr="0006346A">
              <w:rPr>
                <w:sz w:val="20"/>
                <w:lang w:val="en-GB"/>
              </w:rPr>
              <w:t>minute.</w:t>
            </w:r>
          </w:p>
        </w:tc>
        <w:tc>
          <w:tcPr>
            <w:tcW w:w="1952" w:type="dxa"/>
            <w:vMerge/>
            <w:tcBorders>
              <w:top w:val="nil"/>
            </w:tcBorders>
          </w:tcPr>
          <w:p w14:paraId="4BF655F1" w14:textId="77777777" w:rsidR="005D3EA2" w:rsidRPr="0006346A" w:rsidRDefault="005D3EA2" w:rsidP="0006346A">
            <w:pPr>
              <w:rPr>
                <w:sz w:val="2"/>
                <w:szCs w:val="2"/>
                <w:lang w:val="en-GB"/>
              </w:rPr>
            </w:pPr>
          </w:p>
        </w:tc>
      </w:tr>
      <w:tr w:rsidR="005D3EA2" w:rsidRPr="0006346A" w14:paraId="4AEA3373" w14:textId="77777777" w:rsidTr="0006346A">
        <w:trPr>
          <w:trHeight w:val="234"/>
        </w:trPr>
        <w:tc>
          <w:tcPr>
            <w:tcW w:w="708" w:type="dxa"/>
            <w:tcBorders>
              <w:top w:val="nil"/>
              <w:bottom w:val="nil"/>
            </w:tcBorders>
          </w:tcPr>
          <w:p w14:paraId="2AB3DD48" w14:textId="77777777" w:rsidR="005D3EA2" w:rsidRPr="0006346A" w:rsidRDefault="005D3EA2" w:rsidP="0006346A">
            <w:pPr>
              <w:pStyle w:val="TableParagraph"/>
              <w:rPr>
                <w:rFonts w:ascii="Times New Roman"/>
                <w:sz w:val="16"/>
                <w:lang w:val="en-GB"/>
              </w:rPr>
            </w:pPr>
          </w:p>
        </w:tc>
        <w:tc>
          <w:tcPr>
            <w:tcW w:w="1559" w:type="dxa"/>
            <w:tcBorders>
              <w:top w:val="nil"/>
              <w:bottom w:val="nil"/>
            </w:tcBorders>
          </w:tcPr>
          <w:p w14:paraId="513CD312" w14:textId="77777777" w:rsidR="005D3EA2" w:rsidRPr="0006346A" w:rsidRDefault="005D3EA2" w:rsidP="0006346A">
            <w:pPr>
              <w:pStyle w:val="TableParagraph"/>
              <w:rPr>
                <w:rFonts w:ascii="Times New Roman"/>
                <w:sz w:val="16"/>
                <w:lang w:val="en-GB"/>
              </w:rPr>
            </w:pPr>
          </w:p>
        </w:tc>
        <w:tc>
          <w:tcPr>
            <w:tcW w:w="1560" w:type="dxa"/>
            <w:vMerge/>
            <w:tcBorders>
              <w:top w:val="nil"/>
            </w:tcBorders>
          </w:tcPr>
          <w:p w14:paraId="257A310F" w14:textId="77777777" w:rsidR="005D3EA2" w:rsidRPr="0006346A" w:rsidRDefault="005D3EA2" w:rsidP="0006346A">
            <w:pPr>
              <w:rPr>
                <w:sz w:val="2"/>
                <w:szCs w:val="2"/>
                <w:lang w:val="en-GB"/>
              </w:rPr>
            </w:pPr>
          </w:p>
        </w:tc>
        <w:tc>
          <w:tcPr>
            <w:tcW w:w="2268" w:type="dxa"/>
            <w:tcBorders>
              <w:top w:val="nil"/>
              <w:bottom w:val="nil"/>
            </w:tcBorders>
          </w:tcPr>
          <w:p w14:paraId="5BB8C5EB" w14:textId="77777777" w:rsidR="005D3EA2" w:rsidRPr="0006346A" w:rsidRDefault="005D3EA2" w:rsidP="0006346A">
            <w:pPr>
              <w:pStyle w:val="TableParagraph"/>
              <w:spacing w:line="214" w:lineRule="exact"/>
              <w:ind w:left="220"/>
              <w:rPr>
                <w:sz w:val="20"/>
                <w:lang w:val="en-GB"/>
              </w:rPr>
            </w:pPr>
            <w:r w:rsidRPr="0006346A">
              <w:rPr>
                <w:sz w:val="20"/>
                <w:lang w:val="en-GB"/>
              </w:rPr>
              <w:t>at a rate of not less</w:t>
            </w:r>
          </w:p>
        </w:tc>
        <w:tc>
          <w:tcPr>
            <w:tcW w:w="6806" w:type="dxa"/>
            <w:gridSpan w:val="3"/>
            <w:tcBorders>
              <w:top w:val="nil"/>
              <w:bottom w:val="nil"/>
            </w:tcBorders>
          </w:tcPr>
          <w:p w14:paraId="5A8DAE6C" w14:textId="77777777" w:rsidR="005D3EA2" w:rsidRPr="0006346A" w:rsidRDefault="005D3EA2" w:rsidP="0006346A">
            <w:pPr>
              <w:pStyle w:val="TableParagraph"/>
              <w:rPr>
                <w:rFonts w:ascii="Times New Roman"/>
                <w:sz w:val="16"/>
                <w:lang w:val="en-GB"/>
              </w:rPr>
            </w:pPr>
          </w:p>
        </w:tc>
        <w:tc>
          <w:tcPr>
            <w:tcW w:w="1952" w:type="dxa"/>
            <w:vMerge/>
            <w:tcBorders>
              <w:top w:val="nil"/>
            </w:tcBorders>
          </w:tcPr>
          <w:p w14:paraId="08694E36" w14:textId="77777777" w:rsidR="005D3EA2" w:rsidRPr="0006346A" w:rsidRDefault="005D3EA2" w:rsidP="0006346A">
            <w:pPr>
              <w:rPr>
                <w:sz w:val="2"/>
                <w:szCs w:val="2"/>
                <w:lang w:val="en-GB"/>
              </w:rPr>
            </w:pPr>
          </w:p>
        </w:tc>
      </w:tr>
      <w:tr w:rsidR="005D3EA2" w:rsidRPr="0006346A" w14:paraId="795BCA88" w14:textId="77777777" w:rsidTr="0006346A">
        <w:trPr>
          <w:trHeight w:val="233"/>
        </w:trPr>
        <w:tc>
          <w:tcPr>
            <w:tcW w:w="708" w:type="dxa"/>
            <w:tcBorders>
              <w:top w:val="nil"/>
              <w:bottom w:val="nil"/>
            </w:tcBorders>
          </w:tcPr>
          <w:p w14:paraId="15C4A7B5" w14:textId="77777777" w:rsidR="005D3EA2" w:rsidRPr="0006346A" w:rsidRDefault="005D3EA2" w:rsidP="0006346A">
            <w:pPr>
              <w:pStyle w:val="TableParagraph"/>
              <w:rPr>
                <w:rFonts w:ascii="Times New Roman"/>
                <w:sz w:val="16"/>
                <w:lang w:val="en-GB"/>
              </w:rPr>
            </w:pPr>
          </w:p>
        </w:tc>
        <w:tc>
          <w:tcPr>
            <w:tcW w:w="1559" w:type="dxa"/>
            <w:tcBorders>
              <w:top w:val="nil"/>
              <w:bottom w:val="nil"/>
            </w:tcBorders>
          </w:tcPr>
          <w:p w14:paraId="346297EE" w14:textId="77777777" w:rsidR="005D3EA2" w:rsidRPr="0006346A" w:rsidRDefault="005D3EA2" w:rsidP="0006346A">
            <w:pPr>
              <w:pStyle w:val="TableParagraph"/>
              <w:rPr>
                <w:rFonts w:ascii="Times New Roman"/>
                <w:sz w:val="16"/>
                <w:lang w:val="en-GB"/>
              </w:rPr>
            </w:pPr>
          </w:p>
        </w:tc>
        <w:tc>
          <w:tcPr>
            <w:tcW w:w="1560" w:type="dxa"/>
            <w:vMerge/>
            <w:tcBorders>
              <w:top w:val="nil"/>
            </w:tcBorders>
          </w:tcPr>
          <w:p w14:paraId="456B62BF" w14:textId="77777777" w:rsidR="005D3EA2" w:rsidRPr="0006346A" w:rsidRDefault="005D3EA2" w:rsidP="0006346A">
            <w:pPr>
              <w:rPr>
                <w:sz w:val="2"/>
                <w:szCs w:val="2"/>
                <w:lang w:val="en-GB"/>
              </w:rPr>
            </w:pPr>
          </w:p>
        </w:tc>
        <w:tc>
          <w:tcPr>
            <w:tcW w:w="2268" w:type="dxa"/>
            <w:tcBorders>
              <w:top w:val="nil"/>
              <w:bottom w:val="nil"/>
            </w:tcBorders>
          </w:tcPr>
          <w:p w14:paraId="43B818B2" w14:textId="77777777" w:rsidR="005D3EA2" w:rsidRPr="0006346A" w:rsidRDefault="005D3EA2" w:rsidP="0006346A">
            <w:pPr>
              <w:pStyle w:val="TableParagraph"/>
              <w:spacing w:line="214" w:lineRule="exact"/>
              <w:ind w:left="220"/>
              <w:rPr>
                <w:sz w:val="20"/>
                <w:lang w:val="en-GB"/>
              </w:rPr>
            </w:pPr>
            <w:r w:rsidRPr="0006346A">
              <w:rPr>
                <w:sz w:val="20"/>
                <w:lang w:val="en-GB"/>
              </w:rPr>
              <w:t>than 160 flashes per</w:t>
            </w:r>
          </w:p>
        </w:tc>
        <w:tc>
          <w:tcPr>
            <w:tcW w:w="6806" w:type="dxa"/>
            <w:gridSpan w:val="3"/>
            <w:tcBorders>
              <w:top w:val="nil"/>
              <w:bottom w:val="nil"/>
            </w:tcBorders>
          </w:tcPr>
          <w:p w14:paraId="0898404E" w14:textId="77777777" w:rsidR="005D3EA2" w:rsidRPr="0006346A" w:rsidRDefault="005D3EA2" w:rsidP="0006346A">
            <w:pPr>
              <w:pStyle w:val="TableParagraph"/>
              <w:rPr>
                <w:rFonts w:ascii="Times New Roman"/>
                <w:sz w:val="16"/>
                <w:lang w:val="en-GB"/>
              </w:rPr>
            </w:pPr>
          </w:p>
        </w:tc>
        <w:tc>
          <w:tcPr>
            <w:tcW w:w="1952" w:type="dxa"/>
            <w:vMerge/>
            <w:tcBorders>
              <w:top w:val="nil"/>
            </w:tcBorders>
          </w:tcPr>
          <w:p w14:paraId="53E7A96E" w14:textId="77777777" w:rsidR="005D3EA2" w:rsidRPr="0006346A" w:rsidRDefault="005D3EA2" w:rsidP="0006346A">
            <w:pPr>
              <w:rPr>
                <w:sz w:val="2"/>
                <w:szCs w:val="2"/>
                <w:lang w:val="en-GB"/>
              </w:rPr>
            </w:pPr>
          </w:p>
        </w:tc>
      </w:tr>
      <w:tr w:rsidR="005D3EA2" w:rsidRPr="0006346A" w14:paraId="6B779D26" w14:textId="77777777" w:rsidTr="0006346A">
        <w:trPr>
          <w:trHeight w:val="234"/>
        </w:trPr>
        <w:tc>
          <w:tcPr>
            <w:tcW w:w="708" w:type="dxa"/>
            <w:tcBorders>
              <w:top w:val="nil"/>
              <w:bottom w:val="nil"/>
            </w:tcBorders>
          </w:tcPr>
          <w:p w14:paraId="5175C0FC" w14:textId="77777777" w:rsidR="005D3EA2" w:rsidRPr="0006346A" w:rsidRDefault="005D3EA2" w:rsidP="0006346A">
            <w:pPr>
              <w:pStyle w:val="TableParagraph"/>
              <w:rPr>
                <w:rFonts w:ascii="Times New Roman"/>
                <w:sz w:val="16"/>
                <w:lang w:val="en-GB"/>
              </w:rPr>
            </w:pPr>
          </w:p>
        </w:tc>
        <w:tc>
          <w:tcPr>
            <w:tcW w:w="1559" w:type="dxa"/>
            <w:tcBorders>
              <w:top w:val="nil"/>
              <w:bottom w:val="nil"/>
            </w:tcBorders>
          </w:tcPr>
          <w:p w14:paraId="2D796DDF" w14:textId="77777777" w:rsidR="005D3EA2" w:rsidRPr="0006346A" w:rsidRDefault="005D3EA2" w:rsidP="0006346A">
            <w:pPr>
              <w:pStyle w:val="TableParagraph"/>
              <w:rPr>
                <w:rFonts w:ascii="Times New Roman"/>
                <w:sz w:val="16"/>
                <w:lang w:val="en-GB"/>
              </w:rPr>
            </w:pPr>
          </w:p>
        </w:tc>
        <w:tc>
          <w:tcPr>
            <w:tcW w:w="1560" w:type="dxa"/>
            <w:vMerge/>
            <w:tcBorders>
              <w:top w:val="nil"/>
            </w:tcBorders>
          </w:tcPr>
          <w:p w14:paraId="2678D430" w14:textId="77777777" w:rsidR="005D3EA2" w:rsidRPr="0006346A" w:rsidRDefault="005D3EA2" w:rsidP="0006346A">
            <w:pPr>
              <w:rPr>
                <w:sz w:val="2"/>
                <w:szCs w:val="2"/>
                <w:lang w:val="en-GB"/>
              </w:rPr>
            </w:pPr>
          </w:p>
        </w:tc>
        <w:tc>
          <w:tcPr>
            <w:tcW w:w="2268" w:type="dxa"/>
            <w:tcBorders>
              <w:top w:val="nil"/>
              <w:bottom w:val="nil"/>
            </w:tcBorders>
          </w:tcPr>
          <w:p w14:paraId="0470F68E" w14:textId="77777777" w:rsidR="005D3EA2" w:rsidRPr="0006346A" w:rsidRDefault="005D3EA2" w:rsidP="0006346A">
            <w:pPr>
              <w:pStyle w:val="TableParagraph"/>
              <w:spacing w:line="214" w:lineRule="exact"/>
              <w:ind w:left="220"/>
              <w:rPr>
                <w:sz w:val="20"/>
                <w:lang w:val="en-GB"/>
              </w:rPr>
            </w:pPr>
            <w:r w:rsidRPr="0006346A">
              <w:rPr>
                <w:sz w:val="20"/>
                <w:lang w:val="en-GB"/>
              </w:rPr>
              <w:t>minute and not more</w:t>
            </w:r>
          </w:p>
        </w:tc>
        <w:tc>
          <w:tcPr>
            <w:tcW w:w="6806" w:type="dxa"/>
            <w:gridSpan w:val="3"/>
            <w:tcBorders>
              <w:top w:val="nil"/>
              <w:bottom w:val="nil"/>
            </w:tcBorders>
          </w:tcPr>
          <w:p w14:paraId="7CAF5324" w14:textId="77777777" w:rsidR="005D3EA2" w:rsidRPr="0006346A" w:rsidRDefault="005D3EA2" w:rsidP="0006346A">
            <w:pPr>
              <w:pStyle w:val="TableParagraph"/>
              <w:rPr>
                <w:rFonts w:ascii="Times New Roman"/>
                <w:sz w:val="16"/>
                <w:lang w:val="en-GB"/>
              </w:rPr>
            </w:pPr>
          </w:p>
        </w:tc>
        <w:tc>
          <w:tcPr>
            <w:tcW w:w="1952" w:type="dxa"/>
            <w:vMerge/>
            <w:tcBorders>
              <w:top w:val="nil"/>
            </w:tcBorders>
          </w:tcPr>
          <w:p w14:paraId="6D1576B3" w14:textId="77777777" w:rsidR="005D3EA2" w:rsidRPr="0006346A" w:rsidRDefault="005D3EA2" w:rsidP="0006346A">
            <w:pPr>
              <w:rPr>
                <w:sz w:val="2"/>
                <w:szCs w:val="2"/>
                <w:lang w:val="en-GB"/>
              </w:rPr>
            </w:pPr>
          </w:p>
        </w:tc>
      </w:tr>
      <w:tr w:rsidR="005D3EA2" w:rsidRPr="0006346A" w14:paraId="5A04E7FD" w14:textId="77777777" w:rsidTr="0006346A">
        <w:trPr>
          <w:trHeight w:val="234"/>
        </w:trPr>
        <w:tc>
          <w:tcPr>
            <w:tcW w:w="708" w:type="dxa"/>
            <w:tcBorders>
              <w:top w:val="nil"/>
              <w:bottom w:val="nil"/>
            </w:tcBorders>
          </w:tcPr>
          <w:p w14:paraId="66D498D6" w14:textId="77777777" w:rsidR="005D3EA2" w:rsidRPr="0006346A" w:rsidRDefault="005D3EA2" w:rsidP="0006346A">
            <w:pPr>
              <w:pStyle w:val="TableParagraph"/>
              <w:rPr>
                <w:rFonts w:ascii="Times New Roman"/>
                <w:sz w:val="16"/>
                <w:lang w:val="en-GB"/>
              </w:rPr>
            </w:pPr>
          </w:p>
        </w:tc>
        <w:tc>
          <w:tcPr>
            <w:tcW w:w="1559" w:type="dxa"/>
            <w:tcBorders>
              <w:top w:val="nil"/>
              <w:bottom w:val="nil"/>
            </w:tcBorders>
          </w:tcPr>
          <w:p w14:paraId="04F84873" w14:textId="77777777" w:rsidR="005D3EA2" w:rsidRPr="0006346A" w:rsidRDefault="005D3EA2" w:rsidP="0006346A">
            <w:pPr>
              <w:pStyle w:val="TableParagraph"/>
              <w:rPr>
                <w:rFonts w:ascii="Times New Roman"/>
                <w:sz w:val="16"/>
                <w:lang w:val="en-GB"/>
              </w:rPr>
            </w:pPr>
          </w:p>
        </w:tc>
        <w:tc>
          <w:tcPr>
            <w:tcW w:w="1560" w:type="dxa"/>
            <w:vMerge/>
            <w:tcBorders>
              <w:top w:val="nil"/>
            </w:tcBorders>
          </w:tcPr>
          <w:p w14:paraId="44001D2C" w14:textId="77777777" w:rsidR="005D3EA2" w:rsidRPr="0006346A" w:rsidRDefault="005D3EA2" w:rsidP="0006346A">
            <w:pPr>
              <w:rPr>
                <w:sz w:val="2"/>
                <w:szCs w:val="2"/>
                <w:lang w:val="en-GB"/>
              </w:rPr>
            </w:pPr>
          </w:p>
        </w:tc>
        <w:tc>
          <w:tcPr>
            <w:tcW w:w="2268" w:type="dxa"/>
            <w:tcBorders>
              <w:top w:val="nil"/>
              <w:bottom w:val="nil"/>
            </w:tcBorders>
          </w:tcPr>
          <w:p w14:paraId="536C0011" w14:textId="77777777" w:rsidR="005D3EA2" w:rsidRPr="0006346A" w:rsidRDefault="005D3EA2" w:rsidP="0006346A">
            <w:pPr>
              <w:pStyle w:val="TableParagraph"/>
              <w:spacing w:line="214" w:lineRule="exact"/>
              <w:ind w:left="220"/>
              <w:rPr>
                <w:sz w:val="20"/>
                <w:lang w:val="en-GB"/>
              </w:rPr>
            </w:pPr>
            <w:r w:rsidRPr="0006346A">
              <w:rPr>
                <w:sz w:val="20"/>
                <w:lang w:val="en-GB"/>
              </w:rPr>
              <w:t>than 300 flashes per</w:t>
            </w:r>
          </w:p>
        </w:tc>
        <w:tc>
          <w:tcPr>
            <w:tcW w:w="6806" w:type="dxa"/>
            <w:gridSpan w:val="3"/>
            <w:tcBorders>
              <w:top w:val="nil"/>
              <w:bottom w:val="nil"/>
            </w:tcBorders>
          </w:tcPr>
          <w:p w14:paraId="714B7945" w14:textId="77777777" w:rsidR="005D3EA2" w:rsidRPr="0006346A" w:rsidRDefault="005D3EA2" w:rsidP="0006346A">
            <w:pPr>
              <w:pStyle w:val="TableParagraph"/>
              <w:rPr>
                <w:rFonts w:ascii="Times New Roman"/>
                <w:sz w:val="16"/>
                <w:lang w:val="en-GB"/>
              </w:rPr>
            </w:pPr>
          </w:p>
        </w:tc>
        <w:tc>
          <w:tcPr>
            <w:tcW w:w="1952" w:type="dxa"/>
            <w:vMerge/>
            <w:tcBorders>
              <w:top w:val="nil"/>
            </w:tcBorders>
          </w:tcPr>
          <w:p w14:paraId="777837E3" w14:textId="77777777" w:rsidR="005D3EA2" w:rsidRPr="0006346A" w:rsidRDefault="005D3EA2" w:rsidP="0006346A">
            <w:pPr>
              <w:rPr>
                <w:sz w:val="2"/>
                <w:szCs w:val="2"/>
                <w:lang w:val="en-GB"/>
              </w:rPr>
            </w:pPr>
          </w:p>
        </w:tc>
      </w:tr>
      <w:tr w:rsidR="005D3EA2" w:rsidRPr="0006346A" w14:paraId="537A37E3" w14:textId="77777777" w:rsidTr="0006346A">
        <w:trPr>
          <w:trHeight w:val="281"/>
        </w:trPr>
        <w:tc>
          <w:tcPr>
            <w:tcW w:w="708" w:type="dxa"/>
            <w:tcBorders>
              <w:top w:val="nil"/>
            </w:tcBorders>
          </w:tcPr>
          <w:p w14:paraId="0944BDBD" w14:textId="77777777" w:rsidR="005D3EA2" w:rsidRPr="0006346A" w:rsidRDefault="005D3EA2" w:rsidP="0006346A">
            <w:pPr>
              <w:pStyle w:val="TableParagraph"/>
              <w:rPr>
                <w:rFonts w:ascii="Times New Roman"/>
                <w:sz w:val="18"/>
                <w:lang w:val="en-GB"/>
              </w:rPr>
            </w:pPr>
          </w:p>
        </w:tc>
        <w:tc>
          <w:tcPr>
            <w:tcW w:w="1559" w:type="dxa"/>
            <w:tcBorders>
              <w:top w:val="nil"/>
            </w:tcBorders>
          </w:tcPr>
          <w:p w14:paraId="2D2FB38F" w14:textId="77777777" w:rsidR="005D3EA2" w:rsidRPr="0006346A" w:rsidRDefault="005D3EA2" w:rsidP="0006346A">
            <w:pPr>
              <w:pStyle w:val="TableParagraph"/>
              <w:rPr>
                <w:rFonts w:ascii="Times New Roman"/>
                <w:sz w:val="18"/>
                <w:lang w:val="en-GB"/>
              </w:rPr>
            </w:pPr>
          </w:p>
        </w:tc>
        <w:tc>
          <w:tcPr>
            <w:tcW w:w="1560" w:type="dxa"/>
            <w:vMerge/>
            <w:tcBorders>
              <w:top w:val="nil"/>
            </w:tcBorders>
          </w:tcPr>
          <w:p w14:paraId="1A083BC2" w14:textId="77777777" w:rsidR="005D3EA2" w:rsidRPr="0006346A" w:rsidRDefault="005D3EA2" w:rsidP="0006346A">
            <w:pPr>
              <w:rPr>
                <w:sz w:val="2"/>
                <w:szCs w:val="2"/>
                <w:lang w:val="en-GB"/>
              </w:rPr>
            </w:pPr>
          </w:p>
        </w:tc>
        <w:tc>
          <w:tcPr>
            <w:tcW w:w="2268" w:type="dxa"/>
            <w:tcBorders>
              <w:top w:val="nil"/>
            </w:tcBorders>
          </w:tcPr>
          <w:p w14:paraId="48E94DE7" w14:textId="77777777" w:rsidR="005D3EA2" w:rsidRPr="0006346A" w:rsidRDefault="005D3EA2" w:rsidP="0006346A">
            <w:pPr>
              <w:pStyle w:val="TableParagraph"/>
              <w:spacing w:line="221" w:lineRule="exact"/>
              <w:ind w:left="220"/>
              <w:rPr>
                <w:sz w:val="20"/>
                <w:lang w:val="en-GB"/>
              </w:rPr>
            </w:pPr>
            <w:r w:rsidRPr="0006346A">
              <w:rPr>
                <w:sz w:val="20"/>
                <w:lang w:val="en-GB"/>
              </w:rPr>
              <w:t>minute.</w:t>
            </w:r>
          </w:p>
        </w:tc>
        <w:tc>
          <w:tcPr>
            <w:tcW w:w="6806" w:type="dxa"/>
            <w:gridSpan w:val="3"/>
            <w:tcBorders>
              <w:top w:val="nil"/>
            </w:tcBorders>
          </w:tcPr>
          <w:p w14:paraId="395E7B3F" w14:textId="77777777" w:rsidR="005D3EA2" w:rsidRPr="0006346A" w:rsidRDefault="005D3EA2" w:rsidP="0006346A">
            <w:pPr>
              <w:pStyle w:val="TableParagraph"/>
              <w:rPr>
                <w:rFonts w:ascii="Times New Roman"/>
                <w:sz w:val="18"/>
                <w:lang w:val="en-GB"/>
              </w:rPr>
            </w:pPr>
          </w:p>
        </w:tc>
        <w:tc>
          <w:tcPr>
            <w:tcW w:w="1952" w:type="dxa"/>
            <w:vMerge/>
            <w:tcBorders>
              <w:top w:val="nil"/>
            </w:tcBorders>
          </w:tcPr>
          <w:p w14:paraId="78AB020A" w14:textId="77777777" w:rsidR="005D3EA2" w:rsidRPr="0006346A" w:rsidRDefault="005D3EA2" w:rsidP="0006346A">
            <w:pPr>
              <w:rPr>
                <w:sz w:val="2"/>
                <w:szCs w:val="2"/>
                <w:lang w:val="en-GB"/>
              </w:rPr>
            </w:pPr>
          </w:p>
        </w:tc>
      </w:tr>
      <w:tr w:rsidR="005D3EA2" w:rsidRPr="0006346A" w14:paraId="774D3193" w14:textId="77777777" w:rsidTr="0006346A">
        <w:trPr>
          <w:trHeight w:val="852"/>
        </w:trPr>
        <w:tc>
          <w:tcPr>
            <w:tcW w:w="708" w:type="dxa"/>
          </w:tcPr>
          <w:p w14:paraId="12BEDBDB" w14:textId="77777777" w:rsidR="005D3EA2" w:rsidRPr="0006346A" w:rsidRDefault="005D3EA2" w:rsidP="0006346A">
            <w:pPr>
              <w:pStyle w:val="TableParagraph"/>
              <w:spacing w:before="59"/>
              <w:ind w:left="201" w:right="201"/>
              <w:jc w:val="center"/>
              <w:rPr>
                <w:sz w:val="20"/>
                <w:lang w:val="en-GB"/>
              </w:rPr>
            </w:pPr>
            <w:r w:rsidRPr="0006346A">
              <w:rPr>
                <w:sz w:val="20"/>
                <w:lang w:val="en-GB"/>
              </w:rPr>
              <w:t>7.1</w:t>
            </w:r>
          </w:p>
        </w:tc>
        <w:tc>
          <w:tcPr>
            <w:tcW w:w="1559" w:type="dxa"/>
          </w:tcPr>
          <w:p w14:paraId="3F05129C" w14:textId="77777777" w:rsidR="005D3EA2" w:rsidRPr="0006346A" w:rsidRDefault="005D3EA2" w:rsidP="0006346A">
            <w:pPr>
              <w:pStyle w:val="TableParagraph"/>
              <w:spacing w:before="59"/>
              <w:ind w:left="220" w:right="381" w:hanging="1"/>
              <w:rPr>
                <w:sz w:val="20"/>
                <w:lang w:val="en-GB"/>
              </w:rPr>
            </w:pPr>
            <w:r w:rsidRPr="0006346A">
              <w:rPr>
                <w:sz w:val="20"/>
                <w:lang w:val="en-GB"/>
              </w:rPr>
              <w:t xml:space="preserve">Continuous </w:t>
            </w:r>
            <w:proofErr w:type="spellStart"/>
            <w:r w:rsidRPr="0006346A">
              <w:rPr>
                <w:sz w:val="20"/>
                <w:lang w:val="en-GB"/>
              </w:rPr>
              <w:t>ultra quick</w:t>
            </w:r>
            <w:proofErr w:type="spellEnd"/>
            <w:r w:rsidRPr="0006346A">
              <w:rPr>
                <w:sz w:val="20"/>
                <w:lang w:val="en-GB"/>
              </w:rPr>
              <w:t xml:space="preserve"> light</w:t>
            </w:r>
          </w:p>
        </w:tc>
        <w:tc>
          <w:tcPr>
            <w:tcW w:w="1560" w:type="dxa"/>
          </w:tcPr>
          <w:p w14:paraId="40A7D166" w14:textId="77777777" w:rsidR="005D3EA2" w:rsidRPr="0006346A" w:rsidRDefault="005D3EA2" w:rsidP="0006346A">
            <w:pPr>
              <w:pStyle w:val="TableParagraph"/>
              <w:spacing w:before="59"/>
              <w:ind w:left="220"/>
              <w:rPr>
                <w:sz w:val="20"/>
                <w:lang w:val="en-GB"/>
              </w:rPr>
            </w:pPr>
            <w:r w:rsidRPr="0006346A">
              <w:rPr>
                <w:sz w:val="20"/>
                <w:lang w:val="en-GB"/>
              </w:rPr>
              <w:t>UQ</w:t>
            </w:r>
          </w:p>
        </w:tc>
        <w:tc>
          <w:tcPr>
            <w:tcW w:w="2268" w:type="dxa"/>
          </w:tcPr>
          <w:p w14:paraId="01191106" w14:textId="77777777" w:rsidR="005D3EA2" w:rsidRPr="0006346A" w:rsidRDefault="005D3EA2" w:rsidP="0006346A">
            <w:pPr>
              <w:pStyle w:val="TableParagraph"/>
              <w:spacing w:before="59"/>
              <w:ind w:left="220" w:right="291" w:firstLine="1"/>
              <w:rPr>
                <w:sz w:val="20"/>
                <w:lang w:val="en-GB"/>
              </w:rPr>
            </w:pPr>
            <w:r w:rsidRPr="0006346A">
              <w:rPr>
                <w:sz w:val="20"/>
                <w:lang w:val="en-GB"/>
              </w:rPr>
              <w:t xml:space="preserve">An </w:t>
            </w:r>
            <w:proofErr w:type="spellStart"/>
            <w:r w:rsidRPr="0006346A">
              <w:rPr>
                <w:sz w:val="20"/>
                <w:lang w:val="en-GB"/>
              </w:rPr>
              <w:t>ultra quick</w:t>
            </w:r>
            <w:proofErr w:type="spellEnd"/>
            <w:r w:rsidRPr="0006346A">
              <w:rPr>
                <w:sz w:val="20"/>
                <w:lang w:val="en-GB"/>
              </w:rPr>
              <w:t xml:space="preserve"> light in which a flash is regularly repeated.</w:t>
            </w:r>
          </w:p>
        </w:tc>
        <w:tc>
          <w:tcPr>
            <w:tcW w:w="6806" w:type="dxa"/>
            <w:gridSpan w:val="3"/>
          </w:tcPr>
          <w:p w14:paraId="39AEB3ED" w14:textId="77777777" w:rsidR="005D3EA2" w:rsidRPr="0006346A" w:rsidRDefault="005D3EA2" w:rsidP="0006346A">
            <w:pPr>
              <w:pStyle w:val="TableParagraph"/>
              <w:rPr>
                <w:rFonts w:ascii="Times New Roman"/>
                <w:sz w:val="18"/>
                <w:lang w:val="en-GB"/>
              </w:rPr>
            </w:pPr>
          </w:p>
        </w:tc>
        <w:tc>
          <w:tcPr>
            <w:tcW w:w="1952" w:type="dxa"/>
          </w:tcPr>
          <w:p w14:paraId="7E394D08" w14:textId="77777777" w:rsidR="005D3EA2" w:rsidRPr="0006346A" w:rsidRDefault="005D3EA2" w:rsidP="0006346A">
            <w:pPr>
              <w:pStyle w:val="TableParagraph"/>
              <w:rPr>
                <w:rFonts w:ascii="Times New Roman"/>
                <w:sz w:val="18"/>
                <w:lang w:val="en-GB"/>
              </w:rPr>
            </w:pPr>
          </w:p>
        </w:tc>
      </w:tr>
    </w:tbl>
    <w:p w14:paraId="6773D667"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86400" behindDoc="1" locked="0" layoutInCell="1" allowOverlap="1" wp14:anchorId="1C8639E3" wp14:editId="646784EA">
            <wp:simplePos x="0" y="0"/>
            <wp:positionH relativeFrom="page">
              <wp:posOffset>5003939</wp:posOffset>
            </wp:positionH>
            <wp:positionV relativeFrom="page">
              <wp:posOffset>1442963</wp:posOffset>
            </wp:positionV>
            <wp:extent cx="2426208" cy="489325"/>
            <wp:effectExtent l="0" t="0" r="0" b="0"/>
            <wp:wrapNone/>
            <wp:docPr id="3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png"/>
                    <pic:cNvPicPr/>
                  </pic:nvPicPr>
                  <pic:blipFill>
                    <a:blip r:embed="rId55" cstate="print"/>
                    <a:stretch>
                      <a:fillRect/>
                    </a:stretch>
                  </pic:blipFill>
                  <pic:spPr>
                    <a:xfrm>
                      <a:off x="0" y="0"/>
                      <a:ext cx="2426208" cy="489325"/>
                    </a:xfrm>
                    <a:prstGeom prst="rect">
                      <a:avLst/>
                    </a:prstGeom>
                  </pic:spPr>
                </pic:pic>
              </a:graphicData>
            </a:graphic>
          </wp:anchor>
        </w:drawing>
      </w:r>
    </w:p>
    <w:p w14:paraId="61F50CF3" w14:textId="77777777"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14:paraId="09FED7E2" w14:textId="77777777" w:rsidTr="0006346A">
        <w:trPr>
          <w:trHeight w:val="1096"/>
        </w:trPr>
        <w:tc>
          <w:tcPr>
            <w:tcW w:w="708" w:type="dxa"/>
          </w:tcPr>
          <w:p w14:paraId="10FEB6D3" w14:textId="77777777" w:rsidR="005D3EA2" w:rsidRPr="0006346A" w:rsidRDefault="005D3EA2" w:rsidP="0006346A">
            <w:pPr>
              <w:pStyle w:val="TableParagraph"/>
              <w:rPr>
                <w:rFonts w:ascii="Times New Roman"/>
                <w:sz w:val="18"/>
                <w:lang w:val="en-GB"/>
              </w:rPr>
            </w:pPr>
          </w:p>
        </w:tc>
        <w:tc>
          <w:tcPr>
            <w:tcW w:w="1559" w:type="dxa"/>
          </w:tcPr>
          <w:p w14:paraId="16B86963" w14:textId="77777777" w:rsidR="005D3EA2" w:rsidRPr="0006346A" w:rsidRDefault="005D3EA2" w:rsidP="0006346A">
            <w:pPr>
              <w:pStyle w:val="TableParagraph"/>
              <w:rPr>
                <w:sz w:val="20"/>
                <w:lang w:val="en-GB"/>
              </w:rPr>
            </w:pPr>
          </w:p>
          <w:p w14:paraId="3BAFBF4D" w14:textId="77777777" w:rsidR="005D3EA2" w:rsidRPr="0006346A" w:rsidRDefault="005D3EA2" w:rsidP="0006346A">
            <w:pPr>
              <w:pStyle w:val="TableParagraph"/>
              <w:spacing w:before="11"/>
              <w:rPr>
                <w:sz w:val="14"/>
                <w:lang w:val="en-GB"/>
              </w:rPr>
            </w:pPr>
          </w:p>
          <w:p w14:paraId="604AB99F"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14:paraId="2DC001FF" w14:textId="77777777" w:rsidR="005D3EA2" w:rsidRPr="0006346A" w:rsidRDefault="005D3EA2" w:rsidP="0006346A">
            <w:pPr>
              <w:pStyle w:val="TableParagraph"/>
              <w:rPr>
                <w:sz w:val="16"/>
                <w:lang w:val="en-GB"/>
              </w:rPr>
            </w:pPr>
          </w:p>
          <w:p w14:paraId="3A19696E" w14:textId="77777777" w:rsidR="005D3EA2" w:rsidRPr="0006346A" w:rsidRDefault="005D3EA2" w:rsidP="0006346A">
            <w:pPr>
              <w:pStyle w:val="TableParagraph"/>
              <w:spacing w:before="10"/>
              <w:rPr>
                <w:sz w:val="21"/>
                <w:lang w:val="en-GB"/>
              </w:rPr>
            </w:pPr>
          </w:p>
          <w:p w14:paraId="7BEE79F9" w14:textId="77777777"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14:paraId="06CA3D92" w14:textId="77777777" w:rsidR="005D3EA2" w:rsidRPr="0006346A" w:rsidRDefault="005D3EA2" w:rsidP="0006346A">
            <w:pPr>
              <w:pStyle w:val="TableParagraph"/>
              <w:rPr>
                <w:sz w:val="20"/>
                <w:lang w:val="en-GB"/>
              </w:rPr>
            </w:pPr>
          </w:p>
          <w:p w14:paraId="17A8C41C" w14:textId="77777777" w:rsidR="005D3EA2" w:rsidRPr="0006346A" w:rsidRDefault="005D3EA2" w:rsidP="0006346A">
            <w:pPr>
              <w:pStyle w:val="TableParagraph"/>
              <w:spacing w:before="11"/>
              <w:rPr>
                <w:sz w:val="14"/>
                <w:lang w:val="en-GB"/>
              </w:rPr>
            </w:pPr>
          </w:p>
          <w:p w14:paraId="4078373F" w14:textId="77777777"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14:paraId="5EEC33E4" w14:textId="77777777" w:rsidR="005D3EA2" w:rsidRPr="0006346A" w:rsidRDefault="005D3EA2" w:rsidP="0006346A">
            <w:pPr>
              <w:pStyle w:val="TableParagraph"/>
              <w:rPr>
                <w:sz w:val="20"/>
                <w:lang w:val="en-GB"/>
              </w:rPr>
            </w:pPr>
          </w:p>
          <w:p w14:paraId="268FA106" w14:textId="77777777" w:rsidR="005D3EA2" w:rsidRPr="0006346A" w:rsidRDefault="005D3EA2" w:rsidP="0006346A">
            <w:pPr>
              <w:pStyle w:val="TableParagraph"/>
              <w:spacing w:before="11"/>
              <w:rPr>
                <w:sz w:val="14"/>
                <w:lang w:val="en-GB"/>
              </w:rPr>
            </w:pPr>
          </w:p>
          <w:p w14:paraId="6F212BEF" w14:textId="77777777"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14:paraId="669F57F9" w14:textId="77777777"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14:paraId="570F585C" w14:textId="77777777" w:rsidTr="0006346A">
        <w:trPr>
          <w:trHeight w:val="3354"/>
        </w:trPr>
        <w:tc>
          <w:tcPr>
            <w:tcW w:w="708" w:type="dxa"/>
          </w:tcPr>
          <w:p w14:paraId="10ACA636" w14:textId="77777777" w:rsidR="005D3EA2" w:rsidRPr="0006346A" w:rsidRDefault="005D3EA2" w:rsidP="0006346A">
            <w:pPr>
              <w:pStyle w:val="TableParagraph"/>
              <w:spacing w:before="60"/>
              <w:ind w:left="220"/>
              <w:rPr>
                <w:sz w:val="20"/>
                <w:lang w:val="en-GB"/>
              </w:rPr>
            </w:pPr>
            <w:r w:rsidRPr="0006346A">
              <w:rPr>
                <w:sz w:val="20"/>
                <w:lang w:val="en-GB"/>
              </w:rPr>
              <w:t>8</w:t>
            </w:r>
          </w:p>
        </w:tc>
        <w:tc>
          <w:tcPr>
            <w:tcW w:w="1559" w:type="dxa"/>
          </w:tcPr>
          <w:p w14:paraId="4A71266E" w14:textId="77777777" w:rsidR="005D3EA2" w:rsidRPr="0006346A" w:rsidRDefault="005D3EA2" w:rsidP="0006346A">
            <w:pPr>
              <w:pStyle w:val="TableParagraph"/>
              <w:spacing w:before="60"/>
              <w:ind w:left="220" w:right="203" w:hanging="1"/>
              <w:rPr>
                <w:sz w:val="20"/>
                <w:lang w:val="en-GB"/>
              </w:rPr>
            </w:pPr>
            <w:r w:rsidRPr="0006346A">
              <w:rPr>
                <w:sz w:val="20"/>
                <w:lang w:val="en-GB"/>
              </w:rPr>
              <w:t>MORSE CODE LIGHT</w:t>
            </w:r>
          </w:p>
        </w:tc>
        <w:tc>
          <w:tcPr>
            <w:tcW w:w="1560" w:type="dxa"/>
          </w:tcPr>
          <w:p w14:paraId="71DC285E" w14:textId="77777777" w:rsidR="005D3EA2" w:rsidRPr="0006346A" w:rsidRDefault="005D3EA2" w:rsidP="0006346A">
            <w:pPr>
              <w:pStyle w:val="TableParagraph"/>
              <w:spacing w:before="60"/>
              <w:ind w:left="220"/>
              <w:rPr>
                <w:sz w:val="20"/>
                <w:lang w:val="en-GB"/>
              </w:rPr>
            </w:pPr>
            <w:r w:rsidRPr="0006346A">
              <w:rPr>
                <w:sz w:val="20"/>
                <w:lang w:val="en-GB"/>
              </w:rPr>
              <w:t>Mo(#)</w:t>
            </w:r>
          </w:p>
          <w:p w14:paraId="26059942" w14:textId="77777777" w:rsidR="005D3EA2" w:rsidRPr="0006346A" w:rsidRDefault="005D3EA2" w:rsidP="0006346A">
            <w:pPr>
              <w:pStyle w:val="TableParagraph"/>
              <w:spacing w:before="59"/>
              <w:ind w:left="220"/>
              <w:rPr>
                <w:sz w:val="20"/>
                <w:lang w:val="en-GB"/>
              </w:rPr>
            </w:pPr>
            <w:r w:rsidRPr="0006346A">
              <w:rPr>
                <w:sz w:val="20"/>
                <w:lang w:val="en-GB"/>
              </w:rPr>
              <w:t>e.g. Mo(A)</w:t>
            </w:r>
          </w:p>
        </w:tc>
        <w:tc>
          <w:tcPr>
            <w:tcW w:w="2268" w:type="dxa"/>
          </w:tcPr>
          <w:p w14:paraId="3FD53D3D" w14:textId="77777777" w:rsidR="005D3EA2" w:rsidRPr="0006346A" w:rsidRDefault="005D3EA2" w:rsidP="0006346A">
            <w:pPr>
              <w:pStyle w:val="TableParagraph"/>
              <w:spacing w:before="60"/>
              <w:ind w:left="220" w:right="266"/>
              <w:rPr>
                <w:sz w:val="20"/>
                <w:lang w:val="en-GB"/>
              </w:rPr>
            </w:pPr>
            <w:r w:rsidRPr="0006346A">
              <w:rPr>
                <w:sz w:val="20"/>
                <w:lang w:val="en-GB"/>
              </w:rPr>
              <w:t>A light in which appearances of light of two clearly different durations are grouped to represent a character or characters in the Morse Code.</w:t>
            </w:r>
          </w:p>
        </w:tc>
        <w:tc>
          <w:tcPr>
            <w:tcW w:w="6804" w:type="dxa"/>
          </w:tcPr>
          <w:p w14:paraId="729B12D7" w14:textId="77777777" w:rsidR="005D3EA2" w:rsidRPr="0006346A" w:rsidRDefault="005D3EA2" w:rsidP="0006346A">
            <w:pPr>
              <w:pStyle w:val="TableParagraph"/>
              <w:spacing w:before="60"/>
              <w:ind w:left="220" w:right="484"/>
              <w:rPr>
                <w:sz w:val="20"/>
                <w:lang w:val="en-GB"/>
              </w:rPr>
            </w:pPr>
            <w:r w:rsidRPr="0006346A">
              <w:rPr>
                <w:sz w:val="20"/>
                <w:lang w:val="en-GB"/>
              </w:rPr>
              <w:t>Light characters should be restricted to a single letter in the Morse Code in general, and should be two letters only as an exception.</w:t>
            </w:r>
          </w:p>
          <w:p w14:paraId="422EBF76" w14:textId="77777777" w:rsidR="005D3EA2" w:rsidRPr="0006346A" w:rsidRDefault="005D3EA2" w:rsidP="0006346A">
            <w:pPr>
              <w:pStyle w:val="TableParagraph"/>
              <w:spacing w:before="60"/>
              <w:ind w:left="220" w:right="481"/>
              <w:rPr>
                <w:sz w:val="20"/>
                <w:lang w:val="en-GB"/>
              </w:rPr>
            </w:pPr>
            <w:r w:rsidRPr="0006346A">
              <w:rPr>
                <w:sz w:val="20"/>
                <w:lang w:val="en-GB"/>
              </w:rPr>
              <w:t>The duration of a "dot" should be about 0.5 s, and the duration of a "dash" should not be less than three times the duration of a "dot".</w:t>
            </w:r>
          </w:p>
          <w:p w14:paraId="1673E75D" w14:textId="77777777" w:rsidR="005D3EA2" w:rsidRPr="0006346A" w:rsidRDefault="005D3EA2" w:rsidP="0006346A">
            <w:pPr>
              <w:pStyle w:val="TableParagraph"/>
              <w:tabs>
                <w:tab w:val="left" w:pos="5146"/>
              </w:tabs>
              <w:spacing w:before="130" w:line="244" w:lineRule="exact"/>
              <w:ind w:left="220"/>
              <w:rPr>
                <w:sz w:val="20"/>
                <w:lang w:val="en-GB"/>
              </w:rPr>
            </w:pPr>
            <w:r w:rsidRPr="0006346A">
              <w:rPr>
                <w:sz w:val="20"/>
                <w:lang w:val="en-GB"/>
              </w:rPr>
              <w:t>Mo(A)</w:t>
            </w:r>
            <w:r w:rsidRPr="0006346A">
              <w:rPr>
                <w:sz w:val="20"/>
                <w:lang w:val="en-GB"/>
              </w:rPr>
              <w:tab/>
              <w:t>l' ≥ 3</w:t>
            </w:r>
            <w:r w:rsidRPr="0006346A">
              <w:rPr>
                <w:spacing w:val="-1"/>
                <w:sz w:val="20"/>
                <w:lang w:val="en-GB"/>
              </w:rPr>
              <w:t xml:space="preserve"> </w:t>
            </w:r>
            <w:r w:rsidRPr="0006346A">
              <w:rPr>
                <w:sz w:val="20"/>
                <w:lang w:val="en-GB"/>
              </w:rPr>
              <w:t>l</w:t>
            </w:r>
          </w:p>
          <w:p w14:paraId="777F97EC" w14:textId="77777777" w:rsidR="005D3EA2" w:rsidRPr="0006346A" w:rsidRDefault="005D3EA2" w:rsidP="0006346A">
            <w:pPr>
              <w:pStyle w:val="TableParagraph"/>
              <w:spacing w:line="244" w:lineRule="exact"/>
              <w:ind w:left="5123" w:right="1303"/>
              <w:jc w:val="right"/>
              <w:rPr>
                <w:sz w:val="20"/>
                <w:lang w:val="en-GB"/>
              </w:rPr>
            </w:pPr>
            <w:r w:rsidRPr="0006346A">
              <w:rPr>
                <w:sz w:val="20"/>
                <w:lang w:val="en-GB"/>
              </w:rPr>
              <w:t>d ≥ l</w:t>
            </w:r>
          </w:p>
          <w:p w14:paraId="74F44153" w14:textId="77777777" w:rsidR="005D3EA2" w:rsidRPr="0006346A" w:rsidRDefault="005D3EA2" w:rsidP="0006346A">
            <w:pPr>
              <w:pStyle w:val="TableParagraph"/>
              <w:ind w:left="5123" w:right="1032"/>
              <w:jc w:val="right"/>
              <w:rPr>
                <w:sz w:val="20"/>
                <w:lang w:val="en-GB"/>
              </w:rPr>
            </w:pPr>
            <w:r w:rsidRPr="0006346A">
              <w:rPr>
                <w:sz w:val="20"/>
                <w:lang w:val="en-GB"/>
              </w:rPr>
              <w:t>l = 0.5 s</w:t>
            </w:r>
          </w:p>
          <w:p w14:paraId="597B1273" w14:textId="77777777" w:rsidR="005D3EA2" w:rsidRPr="0006346A" w:rsidRDefault="005D3EA2" w:rsidP="0006346A">
            <w:pPr>
              <w:pStyle w:val="TableParagraph"/>
              <w:spacing w:before="168"/>
              <w:ind w:left="1212" w:right="2349"/>
              <w:rPr>
                <w:sz w:val="20"/>
                <w:lang w:val="en-GB"/>
              </w:rPr>
            </w:pPr>
            <w:r w:rsidRPr="0006346A">
              <w:rPr>
                <w:sz w:val="20"/>
                <w:lang w:val="en-GB"/>
              </w:rPr>
              <w:t>Example: l’ = 1.5 s;  l = 0.5 s;  d = 0.5 s; d’ = 4.5 s; p = 7</w:t>
            </w:r>
            <w:r w:rsidRPr="0006346A">
              <w:rPr>
                <w:spacing w:val="-5"/>
                <w:sz w:val="20"/>
                <w:lang w:val="en-GB"/>
              </w:rPr>
              <w:t xml:space="preserve"> </w:t>
            </w:r>
            <w:r w:rsidRPr="0006346A">
              <w:rPr>
                <w:sz w:val="20"/>
                <w:lang w:val="en-GB"/>
              </w:rPr>
              <w:t>s</w:t>
            </w:r>
          </w:p>
        </w:tc>
        <w:tc>
          <w:tcPr>
            <w:tcW w:w="1951" w:type="dxa"/>
          </w:tcPr>
          <w:p w14:paraId="617FA502" w14:textId="77777777" w:rsidR="005D3EA2" w:rsidRPr="0006346A" w:rsidRDefault="005D3EA2" w:rsidP="0006346A">
            <w:pPr>
              <w:pStyle w:val="TableParagraph"/>
              <w:spacing w:before="60"/>
              <w:ind w:left="220" w:right="396"/>
              <w:rPr>
                <w:sz w:val="20"/>
                <w:lang w:val="en-GB"/>
              </w:rPr>
            </w:pPr>
            <w:r w:rsidRPr="0006346A">
              <w:rPr>
                <w:sz w:val="20"/>
                <w:lang w:val="en-GB"/>
              </w:rPr>
              <w:t>A Morse Code White light with the single character "A" indicates a</w:t>
            </w:r>
          </w:p>
          <w:p w14:paraId="78EA38C1" w14:textId="77777777" w:rsidR="005D3EA2" w:rsidRPr="0006346A" w:rsidRDefault="005D3EA2" w:rsidP="0006346A">
            <w:pPr>
              <w:pStyle w:val="TableParagraph"/>
              <w:spacing w:line="244" w:lineRule="exact"/>
              <w:ind w:left="220"/>
              <w:rPr>
                <w:sz w:val="20"/>
                <w:lang w:val="en-GB"/>
              </w:rPr>
            </w:pPr>
            <w:r w:rsidRPr="0006346A">
              <w:rPr>
                <w:sz w:val="20"/>
                <w:lang w:val="en-GB"/>
              </w:rPr>
              <w:t>safe-water mark.</w:t>
            </w:r>
          </w:p>
          <w:p w14:paraId="4C904E0E" w14:textId="77777777" w:rsidR="005D3EA2" w:rsidRPr="0006346A" w:rsidRDefault="005D3EA2" w:rsidP="0006346A">
            <w:pPr>
              <w:pStyle w:val="TableParagraph"/>
              <w:spacing w:before="61"/>
              <w:ind w:left="220" w:right="273"/>
              <w:rPr>
                <w:sz w:val="20"/>
                <w:lang w:val="en-GB"/>
              </w:rPr>
            </w:pPr>
            <w:r w:rsidRPr="0006346A">
              <w:rPr>
                <w:sz w:val="20"/>
                <w:lang w:val="en-GB"/>
              </w:rPr>
              <w:t>A Morse Code Yellow light, but not with either of the single characters "A" or "U"*, indicates a special mark.</w:t>
            </w:r>
          </w:p>
        </w:tc>
      </w:tr>
      <w:tr w:rsidR="005D3EA2" w:rsidRPr="0006346A" w14:paraId="10F34BB7" w14:textId="77777777" w:rsidTr="0006346A">
        <w:trPr>
          <w:trHeight w:val="2561"/>
        </w:trPr>
        <w:tc>
          <w:tcPr>
            <w:tcW w:w="708" w:type="dxa"/>
          </w:tcPr>
          <w:p w14:paraId="02BDA322" w14:textId="77777777" w:rsidR="005D3EA2" w:rsidRPr="0006346A" w:rsidRDefault="005D3EA2" w:rsidP="0006346A">
            <w:pPr>
              <w:pStyle w:val="TableParagraph"/>
              <w:spacing w:before="59"/>
              <w:ind w:left="220"/>
              <w:rPr>
                <w:sz w:val="20"/>
                <w:lang w:val="en-GB"/>
              </w:rPr>
            </w:pPr>
            <w:r w:rsidRPr="0006346A">
              <w:rPr>
                <w:sz w:val="20"/>
                <w:lang w:val="en-GB"/>
              </w:rPr>
              <w:t>9</w:t>
            </w:r>
          </w:p>
        </w:tc>
        <w:tc>
          <w:tcPr>
            <w:tcW w:w="1559" w:type="dxa"/>
          </w:tcPr>
          <w:p w14:paraId="4027FD6F" w14:textId="77777777" w:rsidR="005D3EA2" w:rsidRPr="0006346A" w:rsidRDefault="005D3EA2" w:rsidP="0006346A">
            <w:pPr>
              <w:pStyle w:val="TableParagraph"/>
              <w:spacing w:before="59"/>
              <w:ind w:left="220" w:right="429"/>
              <w:rPr>
                <w:sz w:val="20"/>
                <w:lang w:val="en-GB"/>
              </w:rPr>
            </w:pPr>
            <w:r w:rsidRPr="0006346A">
              <w:rPr>
                <w:sz w:val="20"/>
                <w:lang w:val="en-GB"/>
              </w:rPr>
              <w:t>FIXED AND FLASHING LIGHT</w:t>
            </w:r>
          </w:p>
        </w:tc>
        <w:tc>
          <w:tcPr>
            <w:tcW w:w="1560" w:type="dxa"/>
          </w:tcPr>
          <w:p w14:paraId="59325A00" w14:textId="77777777" w:rsidR="005D3EA2" w:rsidRPr="0006346A" w:rsidRDefault="005D3EA2" w:rsidP="0006346A">
            <w:pPr>
              <w:pStyle w:val="TableParagraph"/>
              <w:spacing w:before="59" w:line="244" w:lineRule="exact"/>
              <w:ind w:left="220"/>
              <w:rPr>
                <w:sz w:val="20"/>
                <w:lang w:val="en-GB"/>
              </w:rPr>
            </w:pPr>
            <w:r w:rsidRPr="0006346A">
              <w:rPr>
                <w:sz w:val="20"/>
                <w:lang w:val="en-GB"/>
              </w:rPr>
              <w:t>F+</w:t>
            </w:r>
          </w:p>
          <w:p w14:paraId="7BB39833" w14:textId="77777777" w:rsidR="005D3EA2" w:rsidRPr="0006346A" w:rsidRDefault="005D3EA2" w:rsidP="0006346A">
            <w:pPr>
              <w:pStyle w:val="TableParagraph"/>
              <w:ind w:left="220" w:right="229"/>
              <w:rPr>
                <w:sz w:val="20"/>
                <w:lang w:val="en-GB"/>
              </w:rPr>
            </w:pPr>
            <w:r w:rsidRPr="0006346A">
              <w:rPr>
                <w:sz w:val="20"/>
                <w:lang w:val="en-GB"/>
              </w:rPr>
              <w:t>relevant character abbreviation,</w:t>
            </w:r>
          </w:p>
          <w:p w14:paraId="33E2D371" w14:textId="77777777" w:rsidR="005D3EA2" w:rsidRPr="0006346A" w:rsidRDefault="005D3EA2" w:rsidP="0006346A">
            <w:pPr>
              <w:pStyle w:val="TableParagraph"/>
              <w:ind w:left="220"/>
              <w:rPr>
                <w:sz w:val="20"/>
                <w:lang w:val="en-GB"/>
              </w:rPr>
            </w:pPr>
            <w:r w:rsidRPr="0006346A">
              <w:rPr>
                <w:sz w:val="20"/>
                <w:lang w:val="en-GB"/>
              </w:rPr>
              <w:t xml:space="preserve">e.g. </w:t>
            </w:r>
            <w:proofErr w:type="spellStart"/>
            <w:r w:rsidRPr="0006346A">
              <w:rPr>
                <w:sz w:val="20"/>
                <w:lang w:val="en-GB"/>
              </w:rPr>
              <w:t>FFl</w:t>
            </w:r>
            <w:proofErr w:type="spellEnd"/>
            <w:r w:rsidRPr="0006346A">
              <w:rPr>
                <w:sz w:val="20"/>
                <w:lang w:val="en-GB"/>
              </w:rPr>
              <w:t xml:space="preserve">, </w:t>
            </w:r>
            <w:proofErr w:type="spellStart"/>
            <w:r w:rsidRPr="0006346A">
              <w:rPr>
                <w:sz w:val="20"/>
                <w:lang w:val="en-GB"/>
              </w:rPr>
              <w:t>FIso</w:t>
            </w:r>
            <w:proofErr w:type="spellEnd"/>
          </w:p>
        </w:tc>
        <w:tc>
          <w:tcPr>
            <w:tcW w:w="2268" w:type="dxa"/>
          </w:tcPr>
          <w:p w14:paraId="1FD653B8" w14:textId="77777777" w:rsidR="005D3EA2" w:rsidRPr="0006346A" w:rsidRDefault="005D3EA2" w:rsidP="0006346A">
            <w:pPr>
              <w:pStyle w:val="TableParagraph"/>
              <w:spacing w:before="59"/>
              <w:ind w:left="220" w:right="216"/>
              <w:rPr>
                <w:sz w:val="20"/>
                <w:lang w:val="en-GB"/>
              </w:rPr>
            </w:pPr>
            <w:r w:rsidRPr="0006346A">
              <w:rPr>
                <w:sz w:val="20"/>
                <w:lang w:val="en-GB"/>
              </w:rPr>
              <w:t>A light in which a low intensity fixed light phase is combined with a flashing phase of higher luminous intensity compliant with preceding</w:t>
            </w:r>
            <w:r w:rsidRPr="0006346A">
              <w:rPr>
                <w:spacing w:val="-15"/>
                <w:sz w:val="20"/>
                <w:lang w:val="en-GB"/>
              </w:rPr>
              <w:t xml:space="preserve"> </w:t>
            </w:r>
            <w:r w:rsidRPr="0006346A">
              <w:rPr>
                <w:sz w:val="20"/>
                <w:lang w:val="en-GB"/>
              </w:rPr>
              <w:t>classes of rhythmic characters in this table.</w:t>
            </w:r>
          </w:p>
        </w:tc>
        <w:tc>
          <w:tcPr>
            <w:tcW w:w="6804" w:type="dxa"/>
          </w:tcPr>
          <w:p w14:paraId="7C568020" w14:textId="77777777" w:rsidR="005D3EA2" w:rsidRPr="0006346A" w:rsidRDefault="005D3EA2" w:rsidP="0006346A">
            <w:pPr>
              <w:pStyle w:val="TableParagraph"/>
              <w:spacing w:before="59"/>
              <w:ind w:left="220" w:right="1055"/>
              <w:rPr>
                <w:sz w:val="20"/>
                <w:lang w:val="en-GB"/>
              </w:rPr>
            </w:pPr>
            <w:r w:rsidRPr="0006346A">
              <w:rPr>
                <w:sz w:val="20"/>
                <w:lang w:val="en-GB"/>
              </w:rPr>
              <w:t xml:space="preserve">Implementation of an </w:t>
            </w:r>
            <w:proofErr w:type="spellStart"/>
            <w:r w:rsidRPr="0006346A">
              <w:rPr>
                <w:sz w:val="20"/>
                <w:lang w:val="en-GB"/>
              </w:rPr>
              <w:t>FFl</w:t>
            </w:r>
            <w:proofErr w:type="spellEnd"/>
            <w:r w:rsidRPr="0006346A">
              <w:rPr>
                <w:sz w:val="20"/>
                <w:lang w:val="en-GB"/>
              </w:rPr>
              <w:t xml:space="preserve"> rhythmic character is shown below. Other combinations may be implemented as necessary.</w:t>
            </w:r>
          </w:p>
          <w:p w14:paraId="1D7E3401" w14:textId="77777777" w:rsidR="005D3EA2" w:rsidRPr="0006346A" w:rsidRDefault="005D3EA2" w:rsidP="0006346A">
            <w:pPr>
              <w:pStyle w:val="TableParagraph"/>
              <w:spacing w:before="141"/>
              <w:ind w:left="5123" w:right="1157"/>
              <w:jc w:val="right"/>
              <w:rPr>
                <w:sz w:val="20"/>
                <w:lang w:val="en-GB"/>
              </w:rPr>
            </w:pPr>
            <w:r w:rsidRPr="0006346A">
              <w:rPr>
                <w:sz w:val="20"/>
                <w:lang w:val="en-GB"/>
              </w:rPr>
              <w:t xml:space="preserve">d ≥ 3 l </w:t>
            </w:r>
            <w:proofErr w:type="spellStart"/>
            <w:r w:rsidRPr="0006346A">
              <w:rPr>
                <w:sz w:val="20"/>
                <w:lang w:val="en-GB"/>
              </w:rPr>
              <w:t>l</w:t>
            </w:r>
            <w:proofErr w:type="spellEnd"/>
            <w:r w:rsidRPr="0006346A">
              <w:rPr>
                <w:sz w:val="20"/>
                <w:lang w:val="en-GB"/>
              </w:rPr>
              <w:t xml:space="preserve"> ≤ 1 s</w:t>
            </w:r>
          </w:p>
          <w:p w14:paraId="0D9DBEE4" w14:textId="77777777" w:rsidR="005D3EA2" w:rsidRPr="0006346A" w:rsidRDefault="005D3EA2" w:rsidP="0006346A">
            <w:pPr>
              <w:pStyle w:val="TableParagraph"/>
              <w:rPr>
                <w:sz w:val="20"/>
                <w:lang w:val="en-GB"/>
              </w:rPr>
            </w:pPr>
          </w:p>
          <w:p w14:paraId="77B0F0F7" w14:textId="77777777" w:rsidR="005D3EA2" w:rsidRPr="0006346A" w:rsidRDefault="005D3EA2" w:rsidP="0006346A">
            <w:pPr>
              <w:pStyle w:val="TableParagraph"/>
              <w:spacing w:before="168"/>
              <w:ind w:left="957"/>
              <w:rPr>
                <w:sz w:val="20"/>
                <w:lang w:val="en-GB"/>
              </w:rPr>
            </w:pPr>
            <w:r w:rsidRPr="0006346A">
              <w:rPr>
                <w:sz w:val="20"/>
                <w:lang w:val="en-GB"/>
              </w:rPr>
              <w:t>Example: d = 3 s; l = 1 s; p = 4 s</w:t>
            </w:r>
          </w:p>
        </w:tc>
        <w:tc>
          <w:tcPr>
            <w:tcW w:w="1951" w:type="dxa"/>
          </w:tcPr>
          <w:p w14:paraId="5A192027" w14:textId="77777777" w:rsidR="005D3EA2" w:rsidRPr="0006346A" w:rsidRDefault="005D3EA2" w:rsidP="0006346A">
            <w:pPr>
              <w:pStyle w:val="TableParagraph"/>
              <w:rPr>
                <w:rFonts w:ascii="Times New Roman"/>
                <w:sz w:val="18"/>
                <w:lang w:val="en-GB"/>
              </w:rPr>
            </w:pPr>
          </w:p>
        </w:tc>
      </w:tr>
    </w:tbl>
    <w:p w14:paraId="60AC7343"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87424" behindDoc="1" locked="0" layoutInCell="1" allowOverlap="1" wp14:anchorId="726301D6" wp14:editId="5B4A601B">
            <wp:simplePos x="0" y="0"/>
            <wp:positionH relativeFrom="page">
              <wp:posOffset>5003939</wp:posOffset>
            </wp:positionH>
            <wp:positionV relativeFrom="page">
              <wp:posOffset>2225790</wp:posOffset>
            </wp:positionV>
            <wp:extent cx="2426208" cy="448770"/>
            <wp:effectExtent l="0" t="0" r="0" b="0"/>
            <wp:wrapNone/>
            <wp:docPr id="3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1.png"/>
                    <pic:cNvPicPr/>
                  </pic:nvPicPr>
                  <pic:blipFill>
                    <a:blip r:embed="rId56" cstate="print"/>
                    <a:stretch>
                      <a:fillRect/>
                    </a:stretch>
                  </pic:blipFill>
                  <pic:spPr>
                    <a:xfrm>
                      <a:off x="0" y="0"/>
                      <a:ext cx="2426208" cy="448770"/>
                    </a:xfrm>
                    <a:prstGeom prst="rect">
                      <a:avLst/>
                    </a:prstGeom>
                  </pic:spPr>
                </pic:pic>
              </a:graphicData>
            </a:graphic>
          </wp:anchor>
        </w:drawing>
      </w:r>
      <w:r w:rsidRPr="0006346A">
        <w:rPr>
          <w:noProof/>
          <w:lang w:val="nb-NO" w:eastAsia="nb-NO"/>
        </w:rPr>
        <w:drawing>
          <wp:anchor distT="0" distB="0" distL="0" distR="0" simplePos="0" relativeHeight="251688448" behindDoc="1" locked="0" layoutInCell="1" allowOverlap="1" wp14:anchorId="4F55E544" wp14:editId="2D494C67">
            <wp:simplePos x="0" y="0"/>
            <wp:positionH relativeFrom="page">
              <wp:posOffset>4914023</wp:posOffset>
            </wp:positionH>
            <wp:positionV relativeFrom="page">
              <wp:posOffset>4021449</wp:posOffset>
            </wp:positionV>
            <wp:extent cx="2516123" cy="446775"/>
            <wp:effectExtent l="0" t="0" r="0" b="0"/>
            <wp:wrapNone/>
            <wp:docPr id="4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2.png"/>
                    <pic:cNvPicPr/>
                  </pic:nvPicPr>
                  <pic:blipFill>
                    <a:blip r:embed="rId57" cstate="print"/>
                    <a:stretch>
                      <a:fillRect/>
                    </a:stretch>
                  </pic:blipFill>
                  <pic:spPr>
                    <a:xfrm>
                      <a:off x="0" y="0"/>
                      <a:ext cx="2516123" cy="446775"/>
                    </a:xfrm>
                    <a:prstGeom prst="rect">
                      <a:avLst/>
                    </a:prstGeom>
                  </pic:spPr>
                </pic:pic>
              </a:graphicData>
            </a:graphic>
          </wp:anchor>
        </w:drawing>
      </w:r>
    </w:p>
    <w:p w14:paraId="52CEABA1" w14:textId="77777777"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14:paraId="11D08F03" w14:textId="77777777" w:rsidTr="0006346A">
        <w:trPr>
          <w:trHeight w:val="1096"/>
        </w:trPr>
        <w:tc>
          <w:tcPr>
            <w:tcW w:w="708" w:type="dxa"/>
          </w:tcPr>
          <w:p w14:paraId="5D9B149B" w14:textId="77777777" w:rsidR="005D3EA2" w:rsidRPr="0006346A" w:rsidRDefault="005D3EA2" w:rsidP="0006346A">
            <w:pPr>
              <w:pStyle w:val="TableParagraph"/>
              <w:rPr>
                <w:rFonts w:ascii="Times New Roman"/>
                <w:sz w:val="18"/>
                <w:lang w:val="en-GB"/>
              </w:rPr>
            </w:pPr>
          </w:p>
        </w:tc>
        <w:tc>
          <w:tcPr>
            <w:tcW w:w="1559" w:type="dxa"/>
          </w:tcPr>
          <w:p w14:paraId="21726556" w14:textId="77777777" w:rsidR="005D3EA2" w:rsidRPr="0006346A" w:rsidRDefault="005D3EA2" w:rsidP="0006346A">
            <w:pPr>
              <w:pStyle w:val="TableParagraph"/>
              <w:rPr>
                <w:sz w:val="20"/>
                <w:lang w:val="en-GB"/>
              </w:rPr>
            </w:pPr>
          </w:p>
          <w:p w14:paraId="3CA664B7" w14:textId="77777777" w:rsidR="005D3EA2" w:rsidRPr="0006346A" w:rsidRDefault="005D3EA2" w:rsidP="0006346A">
            <w:pPr>
              <w:pStyle w:val="TableParagraph"/>
              <w:spacing w:before="11"/>
              <w:rPr>
                <w:sz w:val="14"/>
                <w:lang w:val="en-GB"/>
              </w:rPr>
            </w:pPr>
          </w:p>
          <w:p w14:paraId="56729D77" w14:textId="77777777"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14:paraId="060FC808" w14:textId="77777777" w:rsidR="005D3EA2" w:rsidRPr="0006346A" w:rsidRDefault="005D3EA2" w:rsidP="0006346A">
            <w:pPr>
              <w:pStyle w:val="TableParagraph"/>
              <w:rPr>
                <w:sz w:val="16"/>
                <w:lang w:val="en-GB"/>
              </w:rPr>
            </w:pPr>
          </w:p>
          <w:p w14:paraId="2679A0AB" w14:textId="77777777" w:rsidR="005D3EA2" w:rsidRPr="0006346A" w:rsidRDefault="005D3EA2" w:rsidP="0006346A">
            <w:pPr>
              <w:pStyle w:val="TableParagraph"/>
              <w:spacing w:before="10"/>
              <w:rPr>
                <w:sz w:val="21"/>
                <w:lang w:val="en-GB"/>
              </w:rPr>
            </w:pPr>
          </w:p>
          <w:p w14:paraId="231577B8" w14:textId="77777777"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14:paraId="099E9F25" w14:textId="77777777" w:rsidR="005D3EA2" w:rsidRPr="0006346A" w:rsidRDefault="005D3EA2" w:rsidP="0006346A">
            <w:pPr>
              <w:pStyle w:val="TableParagraph"/>
              <w:rPr>
                <w:sz w:val="20"/>
                <w:lang w:val="en-GB"/>
              </w:rPr>
            </w:pPr>
          </w:p>
          <w:p w14:paraId="254C04FE" w14:textId="77777777" w:rsidR="005D3EA2" w:rsidRPr="0006346A" w:rsidRDefault="005D3EA2" w:rsidP="0006346A">
            <w:pPr>
              <w:pStyle w:val="TableParagraph"/>
              <w:spacing w:before="11"/>
              <w:rPr>
                <w:sz w:val="14"/>
                <w:lang w:val="en-GB"/>
              </w:rPr>
            </w:pPr>
          </w:p>
          <w:p w14:paraId="706840BD" w14:textId="77777777"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14:paraId="6A8882E7" w14:textId="77777777" w:rsidR="005D3EA2" w:rsidRPr="0006346A" w:rsidRDefault="005D3EA2" w:rsidP="0006346A">
            <w:pPr>
              <w:pStyle w:val="TableParagraph"/>
              <w:rPr>
                <w:sz w:val="20"/>
                <w:lang w:val="en-GB"/>
              </w:rPr>
            </w:pPr>
          </w:p>
          <w:p w14:paraId="1212B5A8" w14:textId="77777777" w:rsidR="005D3EA2" w:rsidRPr="0006346A" w:rsidRDefault="005D3EA2" w:rsidP="0006346A">
            <w:pPr>
              <w:pStyle w:val="TableParagraph"/>
              <w:spacing w:before="11"/>
              <w:rPr>
                <w:sz w:val="14"/>
                <w:lang w:val="en-GB"/>
              </w:rPr>
            </w:pPr>
          </w:p>
          <w:p w14:paraId="72CFAA6C" w14:textId="77777777"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14:paraId="23C9DA83" w14:textId="77777777"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14:paraId="1DAD742D" w14:textId="77777777" w:rsidTr="0006346A">
        <w:trPr>
          <w:trHeight w:val="2127"/>
        </w:trPr>
        <w:tc>
          <w:tcPr>
            <w:tcW w:w="708" w:type="dxa"/>
          </w:tcPr>
          <w:p w14:paraId="090B1B25" w14:textId="77777777" w:rsidR="005D3EA2" w:rsidRPr="0006346A" w:rsidRDefault="005D3EA2" w:rsidP="0006346A">
            <w:pPr>
              <w:pStyle w:val="TableParagraph"/>
              <w:spacing w:before="60"/>
              <w:ind w:left="220"/>
              <w:rPr>
                <w:sz w:val="20"/>
                <w:lang w:val="en-GB"/>
              </w:rPr>
            </w:pPr>
            <w:r w:rsidRPr="0006346A">
              <w:rPr>
                <w:sz w:val="20"/>
                <w:lang w:val="en-GB"/>
              </w:rPr>
              <w:t>10</w:t>
            </w:r>
          </w:p>
        </w:tc>
        <w:tc>
          <w:tcPr>
            <w:tcW w:w="1559" w:type="dxa"/>
          </w:tcPr>
          <w:p w14:paraId="0A1CFEA3" w14:textId="77777777" w:rsidR="005D3EA2" w:rsidRPr="0006346A" w:rsidRDefault="005D3EA2" w:rsidP="0006346A">
            <w:pPr>
              <w:pStyle w:val="TableParagraph"/>
              <w:spacing w:before="61"/>
              <w:ind w:left="220" w:right="272"/>
              <w:rPr>
                <w:sz w:val="18"/>
                <w:lang w:val="en-GB"/>
              </w:rPr>
            </w:pPr>
            <w:r w:rsidRPr="0006346A">
              <w:rPr>
                <w:sz w:val="18"/>
                <w:lang w:val="en-GB"/>
              </w:rPr>
              <w:t>ALTERNATING LIGHT</w:t>
            </w:r>
          </w:p>
        </w:tc>
        <w:tc>
          <w:tcPr>
            <w:tcW w:w="1560" w:type="dxa"/>
          </w:tcPr>
          <w:p w14:paraId="15615C6E" w14:textId="77777777" w:rsidR="005D3EA2" w:rsidRPr="0006346A" w:rsidRDefault="005D3EA2" w:rsidP="0006346A">
            <w:pPr>
              <w:pStyle w:val="TableParagraph"/>
              <w:spacing w:before="60"/>
              <w:ind w:left="220"/>
              <w:rPr>
                <w:sz w:val="20"/>
                <w:lang w:val="en-GB"/>
              </w:rPr>
            </w:pPr>
            <w:r w:rsidRPr="0006346A">
              <w:rPr>
                <w:sz w:val="20"/>
                <w:lang w:val="en-GB"/>
              </w:rPr>
              <w:t>Al##</w:t>
            </w:r>
          </w:p>
          <w:p w14:paraId="532397B0" w14:textId="77777777" w:rsidR="005D3EA2" w:rsidRPr="0006346A" w:rsidRDefault="005D3EA2" w:rsidP="0006346A">
            <w:pPr>
              <w:pStyle w:val="TableParagraph"/>
              <w:spacing w:before="59"/>
              <w:ind w:left="220"/>
              <w:rPr>
                <w:sz w:val="20"/>
                <w:lang w:val="en-GB"/>
              </w:rPr>
            </w:pPr>
            <w:r w:rsidRPr="0006346A">
              <w:rPr>
                <w:sz w:val="20"/>
                <w:lang w:val="en-GB"/>
              </w:rPr>
              <w:t xml:space="preserve">e.g. </w:t>
            </w:r>
            <w:proofErr w:type="spellStart"/>
            <w:r w:rsidRPr="0006346A">
              <w:rPr>
                <w:sz w:val="20"/>
                <w:lang w:val="en-GB"/>
              </w:rPr>
              <w:t>AlWR</w:t>
            </w:r>
            <w:proofErr w:type="spellEnd"/>
          </w:p>
        </w:tc>
        <w:tc>
          <w:tcPr>
            <w:tcW w:w="2268" w:type="dxa"/>
          </w:tcPr>
          <w:p w14:paraId="177F2FD4" w14:textId="77777777" w:rsidR="005D3EA2" w:rsidRPr="0006346A" w:rsidRDefault="005D3EA2" w:rsidP="0006346A">
            <w:pPr>
              <w:pStyle w:val="TableParagraph"/>
              <w:spacing w:before="60"/>
              <w:ind w:left="220" w:right="664"/>
              <w:rPr>
                <w:sz w:val="20"/>
                <w:lang w:val="en-GB"/>
              </w:rPr>
            </w:pPr>
            <w:r w:rsidRPr="0006346A">
              <w:rPr>
                <w:sz w:val="20"/>
                <w:lang w:val="en-GB"/>
              </w:rPr>
              <w:t>A light showing different colours alternately.</w:t>
            </w:r>
          </w:p>
        </w:tc>
        <w:tc>
          <w:tcPr>
            <w:tcW w:w="6804" w:type="dxa"/>
          </w:tcPr>
          <w:p w14:paraId="055A9948" w14:textId="77777777" w:rsidR="005D3EA2" w:rsidRPr="0006346A" w:rsidRDefault="005D3EA2" w:rsidP="0006346A">
            <w:pPr>
              <w:pStyle w:val="TableParagraph"/>
              <w:spacing w:before="60"/>
              <w:ind w:left="220" w:right="465"/>
              <w:rPr>
                <w:sz w:val="20"/>
                <w:lang w:val="en-GB"/>
              </w:rPr>
            </w:pPr>
            <w:r w:rsidRPr="0006346A">
              <w:rPr>
                <w:sz w:val="20"/>
                <w:lang w:val="en-GB"/>
              </w:rPr>
              <w:t>This class of light character should be used with care, and efforts should be made to ensure that the different colours appear equally visible to an observer.</w:t>
            </w:r>
          </w:p>
          <w:p w14:paraId="7FB71AA5" w14:textId="77777777" w:rsidR="005D3EA2" w:rsidRPr="0006346A" w:rsidRDefault="005D3EA2" w:rsidP="0006346A">
            <w:pPr>
              <w:pStyle w:val="TableParagraph"/>
              <w:tabs>
                <w:tab w:val="left" w:pos="5146"/>
              </w:tabs>
              <w:spacing w:before="129"/>
              <w:ind w:left="220"/>
              <w:rPr>
                <w:sz w:val="20"/>
                <w:lang w:val="en-GB"/>
              </w:rPr>
            </w:pPr>
            <w:proofErr w:type="spellStart"/>
            <w:r w:rsidRPr="0006346A">
              <w:rPr>
                <w:position w:val="1"/>
                <w:sz w:val="20"/>
                <w:lang w:val="en-GB"/>
              </w:rPr>
              <w:t>AlWR</w:t>
            </w:r>
            <w:proofErr w:type="spellEnd"/>
            <w:r w:rsidRPr="0006346A">
              <w:rPr>
                <w:position w:val="1"/>
                <w:sz w:val="20"/>
                <w:lang w:val="en-GB"/>
              </w:rPr>
              <w:tab/>
            </w:r>
            <w:r w:rsidRPr="0006346A">
              <w:rPr>
                <w:sz w:val="20"/>
                <w:lang w:val="en-GB"/>
              </w:rPr>
              <w:t xml:space="preserve">l </w:t>
            </w:r>
            <w:r w:rsidRPr="0006346A">
              <w:rPr>
                <w:rFonts w:ascii="Symbol" w:hAnsi="Symbol"/>
                <w:sz w:val="20"/>
                <w:lang w:val="en-GB"/>
              </w:rPr>
              <w:t></w:t>
            </w:r>
            <w:r w:rsidRPr="0006346A">
              <w:rPr>
                <w:rFonts w:ascii="Times New Roman" w:hAnsi="Times New Roman"/>
                <w:spacing w:val="-5"/>
                <w:sz w:val="20"/>
                <w:lang w:val="en-GB"/>
              </w:rPr>
              <w:t xml:space="preserve"> </w:t>
            </w:r>
            <w:r w:rsidRPr="0006346A">
              <w:rPr>
                <w:sz w:val="20"/>
                <w:lang w:val="en-GB"/>
              </w:rPr>
              <w:t>d</w:t>
            </w:r>
          </w:p>
          <w:p w14:paraId="2E8634B0" w14:textId="77777777" w:rsidR="005D3EA2" w:rsidRPr="0006346A" w:rsidRDefault="005D3EA2" w:rsidP="0006346A">
            <w:pPr>
              <w:pStyle w:val="TableParagraph"/>
              <w:rPr>
                <w:sz w:val="26"/>
                <w:lang w:val="en-GB"/>
              </w:rPr>
            </w:pPr>
          </w:p>
          <w:p w14:paraId="6DA00A71" w14:textId="77777777" w:rsidR="005D3EA2" w:rsidRPr="0006346A" w:rsidRDefault="005D3EA2" w:rsidP="0006346A">
            <w:pPr>
              <w:pStyle w:val="TableParagraph"/>
              <w:spacing w:before="10"/>
              <w:rPr>
                <w:sz w:val="26"/>
                <w:lang w:val="en-GB"/>
              </w:rPr>
            </w:pPr>
          </w:p>
          <w:p w14:paraId="2FBD8E55" w14:textId="77777777" w:rsidR="005D3EA2" w:rsidRPr="0006346A" w:rsidRDefault="005D3EA2" w:rsidP="0006346A">
            <w:pPr>
              <w:pStyle w:val="TableParagraph"/>
              <w:ind w:left="1258"/>
              <w:rPr>
                <w:sz w:val="20"/>
                <w:lang w:val="en-GB"/>
              </w:rPr>
            </w:pPr>
            <w:r w:rsidRPr="0006346A">
              <w:rPr>
                <w:sz w:val="20"/>
                <w:lang w:val="en-GB"/>
              </w:rPr>
              <w:t>Example: l = d = 2 s; p = 4 s</w:t>
            </w:r>
          </w:p>
        </w:tc>
        <w:tc>
          <w:tcPr>
            <w:tcW w:w="1951" w:type="dxa"/>
          </w:tcPr>
          <w:p w14:paraId="160A2155" w14:textId="77777777" w:rsidR="005D3EA2" w:rsidRPr="0006346A" w:rsidRDefault="005D3EA2" w:rsidP="0006346A">
            <w:pPr>
              <w:pStyle w:val="TableParagraph"/>
              <w:rPr>
                <w:rFonts w:ascii="Times New Roman"/>
                <w:sz w:val="18"/>
                <w:lang w:val="en-GB"/>
              </w:rPr>
            </w:pPr>
          </w:p>
        </w:tc>
      </w:tr>
      <w:tr w:rsidR="005D3EA2" w:rsidRPr="0006346A" w14:paraId="6B47201C" w14:textId="77777777" w:rsidTr="0006346A">
        <w:trPr>
          <w:trHeight w:val="2806"/>
        </w:trPr>
        <w:tc>
          <w:tcPr>
            <w:tcW w:w="708" w:type="dxa"/>
          </w:tcPr>
          <w:p w14:paraId="224EA1F7" w14:textId="77777777" w:rsidR="005D3EA2" w:rsidRPr="0006346A" w:rsidRDefault="005D3EA2" w:rsidP="0006346A">
            <w:pPr>
              <w:pStyle w:val="TableParagraph"/>
              <w:spacing w:before="59"/>
              <w:ind w:left="220"/>
              <w:rPr>
                <w:sz w:val="20"/>
                <w:lang w:val="en-GB"/>
              </w:rPr>
            </w:pPr>
            <w:r w:rsidRPr="0006346A">
              <w:rPr>
                <w:sz w:val="20"/>
                <w:lang w:val="en-GB"/>
              </w:rPr>
              <w:t>11</w:t>
            </w:r>
          </w:p>
        </w:tc>
        <w:tc>
          <w:tcPr>
            <w:tcW w:w="1559" w:type="dxa"/>
          </w:tcPr>
          <w:p w14:paraId="3DA83C60" w14:textId="77777777" w:rsidR="005D3EA2" w:rsidRPr="0006346A" w:rsidRDefault="005D3EA2" w:rsidP="0006346A">
            <w:pPr>
              <w:pStyle w:val="TableParagraph"/>
              <w:spacing w:before="60"/>
              <w:ind w:left="220" w:right="272"/>
              <w:rPr>
                <w:sz w:val="18"/>
                <w:lang w:val="en-GB"/>
              </w:rPr>
            </w:pPr>
            <w:r w:rsidRPr="0006346A">
              <w:rPr>
                <w:sz w:val="18"/>
                <w:lang w:val="en-GB"/>
              </w:rPr>
              <w:t>OCCULTING ALTERNATING LIGHT</w:t>
            </w:r>
          </w:p>
        </w:tc>
        <w:tc>
          <w:tcPr>
            <w:tcW w:w="1560" w:type="dxa"/>
          </w:tcPr>
          <w:p w14:paraId="7A20F8D3" w14:textId="77777777" w:rsidR="005D3EA2" w:rsidRPr="0006346A" w:rsidRDefault="005D3EA2" w:rsidP="0006346A">
            <w:pPr>
              <w:pStyle w:val="TableParagraph"/>
              <w:spacing w:before="59"/>
              <w:ind w:left="220"/>
              <w:rPr>
                <w:sz w:val="20"/>
                <w:lang w:val="en-GB"/>
              </w:rPr>
            </w:pPr>
            <w:proofErr w:type="spellStart"/>
            <w:r w:rsidRPr="0006346A">
              <w:rPr>
                <w:sz w:val="20"/>
                <w:lang w:val="en-GB"/>
              </w:rPr>
              <w:t>OcAl</w:t>
            </w:r>
            <w:proofErr w:type="spellEnd"/>
          </w:p>
        </w:tc>
        <w:tc>
          <w:tcPr>
            <w:tcW w:w="2268" w:type="dxa"/>
          </w:tcPr>
          <w:p w14:paraId="5DF6C191" w14:textId="77777777" w:rsidR="005D3EA2" w:rsidRPr="0006346A" w:rsidRDefault="005D3EA2" w:rsidP="0006346A">
            <w:pPr>
              <w:pStyle w:val="TableParagraph"/>
              <w:spacing w:before="59"/>
              <w:ind w:left="220" w:right="240" w:hanging="1"/>
              <w:rPr>
                <w:sz w:val="20"/>
                <w:lang w:val="en-GB"/>
              </w:rPr>
            </w:pPr>
            <w:r w:rsidRPr="0006346A">
              <w:rPr>
                <w:sz w:val="20"/>
                <w:lang w:val="en-GB"/>
              </w:rPr>
              <w:t>A light showing different colours alternately and a light in which the total duration of light in an period is longer than the total duration of darkness and the intervals of darkness (eclipses) are of equal duration</w:t>
            </w:r>
          </w:p>
        </w:tc>
        <w:tc>
          <w:tcPr>
            <w:tcW w:w="6804" w:type="dxa"/>
          </w:tcPr>
          <w:p w14:paraId="5E6CCEE3" w14:textId="77777777" w:rsidR="005D3EA2" w:rsidRPr="0006346A" w:rsidRDefault="005D3EA2" w:rsidP="0006346A">
            <w:pPr>
              <w:pStyle w:val="TableParagraph"/>
              <w:tabs>
                <w:tab w:val="left" w:pos="1353"/>
              </w:tabs>
              <w:spacing w:before="59"/>
              <w:ind w:left="1354" w:right="2207" w:hanging="1134"/>
              <w:rPr>
                <w:sz w:val="20"/>
                <w:lang w:val="en-GB"/>
              </w:rPr>
            </w:pPr>
            <w:proofErr w:type="spellStart"/>
            <w:r w:rsidRPr="0006346A">
              <w:rPr>
                <w:sz w:val="20"/>
                <w:lang w:val="en-GB"/>
              </w:rPr>
              <w:t>OcAlBY</w:t>
            </w:r>
            <w:proofErr w:type="spellEnd"/>
            <w:r w:rsidRPr="0006346A">
              <w:rPr>
                <w:sz w:val="20"/>
                <w:lang w:val="en-GB"/>
              </w:rPr>
              <w:tab/>
              <w:t>This class of light is particular to the use of Emergency Wreck Marking, and efforts should be made to ensure that the different colours appear equally visible to an</w:t>
            </w:r>
            <w:r w:rsidRPr="0006346A">
              <w:rPr>
                <w:spacing w:val="-4"/>
                <w:sz w:val="20"/>
                <w:lang w:val="en-GB"/>
              </w:rPr>
              <w:t xml:space="preserve"> </w:t>
            </w:r>
            <w:r w:rsidRPr="0006346A">
              <w:rPr>
                <w:sz w:val="20"/>
                <w:lang w:val="en-GB"/>
              </w:rPr>
              <w:t>observer.</w:t>
            </w:r>
          </w:p>
          <w:p w14:paraId="0F49B3EF" w14:textId="77777777" w:rsidR="005D3EA2" w:rsidRPr="0006346A" w:rsidRDefault="005D3EA2" w:rsidP="0006346A">
            <w:pPr>
              <w:pStyle w:val="TableParagraph"/>
              <w:spacing w:before="2"/>
              <w:rPr>
                <w:sz w:val="29"/>
                <w:lang w:val="en-GB"/>
              </w:rPr>
            </w:pPr>
          </w:p>
          <w:p w14:paraId="198886A8" w14:textId="77777777" w:rsidR="005D3EA2" w:rsidRPr="0006346A" w:rsidRDefault="005D3EA2" w:rsidP="0006346A">
            <w:pPr>
              <w:pStyle w:val="TableParagraph"/>
              <w:tabs>
                <w:tab w:val="left" w:pos="2131"/>
                <w:tab w:val="left" w:pos="2233"/>
                <w:tab w:val="left" w:pos="2791"/>
                <w:tab w:val="left" w:pos="2943"/>
                <w:tab w:val="left" w:pos="3399"/>
              </w:tabs>
              <w:spacing w:before="1" w:line="328" w:lineRule="auto"/>
              <w:ind w:left="1473" w:right="3303" w:firstLine="202"/>
              <w:rPr>
                <w:rFonts w:ascii="Arial"/>
                <w:sz w:val="16"/>
                <w:lang w:val="en-GB"/>
              </w:rPr>
            </w:pPr>
            <w:r w:rsidRPr="0006346A">
              <w:rPr>
                <w:rFonts w:ascii="Arial"/>
                <w:sz w:val="16"/>
                <w:lang w:val="en-GB"/>
              </w:rPr>
              <w:t>I</w:t>
            </w:r>
            <w:r w:rsidRPr="0006346A">
              <w:rPr>
                <w:rFonts w:ascii="Arial"/>
                <w:sz w:val="16"/>
                <w:lang w:val="en-GB"/>
              </w:rPr>
              <w:tab/>
            </w:r>
            <w:r w:rsidRPr="0006346A">
              <w:rPr>
                <w:rFonts w:ascii="Arial"/>
                <w:sz w:val="16"/>
                <w:lang w:val="en-GB"/>
              </w:rPr>
              <w:tab/>
              <w:t>d</w:t>
            </w:r>
            <w:r w:rsidRPr="0006346A">
              <w:rPr>
                <w:rFonts w:ascii="Arial"/>
                <w:sz w:val="16"/>
                <w:lang w:val="en-GB"/>
              </w:rPr>
              <w:tab/>
              <w:t>I</w:t>
            </w:r>
            <w:r w:rsidRPr="0006346A">
              <w:rPr>
                <w:rFonts w:ascii="Arial"/>
                <w:sz w:val="16"/>
                <w:lang w:val="en-GB"/>
              </w:rPr>
              <w:tab/>
            </w:r>
            <w:r w:rsidRPr="0006346A">
              <w:rPr>
                <w:rFonts w:ascii="Arial"/>
                <w:sz w:val="16"/>
                <w:lang w:val="en-GB"/>
              </w:rPr>
              <w:tab/>
            </w:r>
            <w:r w:rsidRPr="0006346A">
              <w:rPr>
                <w:rFonts w:ascii="Arial"/>
                <w:spacing w:val="-18"/>
                <w:sz w:val="16"/>
                <w:lang w:val="en-GB"/>
              </w:rPr>
              <w:t xml:space="preserve">d </w:t>
            </w:r>
            <w:r w:rsidRPr="0006346A">
              <w:rPr>
                <w:rFonts w:ascii="Arial"/>
                <w:sz w:val="16"/>
                <w:lang w:val="en-GB"/>
              </w:rPr>
              <w:t>I</w:t>
            </w:r>
            <w:r w:rsidRPr="0006346A">
              <w:rPr>
                <w:rFonts w:ascii="Arial"/>
                <w:spacing w:val="2"/>
                <w:sz w:val="16"/>
                <w:lang w:val="en-GB"/>
              </w:rPr>
              <w:t xml:space="preserve"> </w:t>
            </w:r>
            <w:r w:rsidRPr="0006346A">
              <w:rPr>
                <w:rFonts w:ascii="Arial"/>
                <w:sz w:val="16"/>
                <w:lang w:val="en-GB"/>
              </w:rPr>
              <w:t>=</w:t>
            </w:r>
            <w:r w:rsidRPr="0006346A">
              <w:rPr>
                <w:rFonts w:ascii="Arial"/>
                <w:spacing w:val="-1"/>
                <w:sz w:val="16"/>
                <w:lang w:val="en-GB"/>
              </w:rPr>
              <w:t xml:space="preserve"> </w:t>
            </w:r>
            <w:r w:rsidRPr="0006346A">
              <w:rPr>
                <w:rFonts w:ascii="Arial"/>
                <w:sz w:val="16"/>
                <w:lang w:val="en-GB"/>
              </w:rPr>
              <w:t>1s</w:t>
            </w:r>
            <w:r w:rsidRPr="0006346A">
              <w:rPr>
                <w:rFonts w:ascii="Arial"/>
                <w:sz w:val="16"/>
                <w:lang w:val="en-GB"/>
              </w:rPr>
              <w:tab/>
              <w:t>d = 0.5s</w:t>
            </w:r>
            <w:r w:rsidRPr="0006346A">
              <w:rPr>
                <w:rFonts w:ascii="Arial"/>
                <w:sz w:val="16"/>
                <w:lang w:val="en-GB"/>
              </w:rPr>
              <w:tab/>
            </w:r>
            <w:r w:rsidRPr="0006346A">
              <w:rPr>
                <w:rFonts w:ascii="Arial"/>
                <w:sz w:val="16"/>
                <w:lang w:val="en-GB"/>
              </w:rPr>
              <w:tab/>
              <w:t>p =</w:t>
            </w:r>
            <w:r w:rsidRPr="0006346A">
              <w:rPr>
                <w:rFonts w:ascii="Arial"/>
                <w:spacing w:val="1"/>
                <w:sz w:val="16"/>
                <w:lang w:val="en-GB"/>
              </w:rPr>
              <w:t xml:space="preserve"> </w:t>
            </w:r>
            <w:r w:rsidRPr="0006346A">
              <w:rPr>
                <w:rFonts w:ascii="Arial"/>
                <w:sz w:val="16"/>
                <w:lang w:val="en-GB"/>
              </w:rPr>
              <w:t>3s</w:t>
            </w:r>
          </w:p>
        </w:tc>
        <w:tc>
          <w:tcPr>
            <w:tcW w:w="1951" w:type="dxa"/>
          </w:tcPr>
          <w:p w14:paraId="25A2A2AA" w14:textId="77777777" w:rsidR="005D3EA2" w:rsidRPr="0006346A" w:rsidRDefault="005D3EA2" w:rsidP="0006346A">
            <w:pPr>
              <w:pStyle w:val="TableParagraph"/>
              <w:spacing w:before="59"/>
              <w:ind w:left="220" w:right="232" w:hanging="1"/>
              <w:rPr>
                <w:sz w:val="20"/>
                <w:lang w:val="en-GB"/>
              </w:rPr>
            </w:pPr>
            <w:r w:rsidRPr="0006346A">
              <w:rPr>
                <w:sz w:val="20"/>
                <w:lang w:val="en-GB"/>
              </w:rPr>
              <w:t>An Occulting- Alternating Blue and Yellow light indicates an Emergency Wreck Marking Buoy mark.</w:t>
            </w:r>
          </w:p>
        </w:tc>
      </w:tr>
    </w:tbl>
    <w:p w14:paraId="22A7AF89" w14:textId="77777777" w:rsidR="005D3EA2" w:rsidRPr="0006346A" w:rsidRDefault="005D3EA2" w:rsidP="005D3EA2">
      <w:pPr>
        <w:rPr>
          <w:sz w:val="2"/>
          <w:szCs w:val="2"/>
          <w:lang w:val="en-GB"/>
        </w:rPr>
      </w:pPr>
      <w:r w:rsidRPr="0006346A">
        <w:rPr>
          <w:noProof/>
          <w:lang w:val="nb-NO" w:eastAsia="nb-NO"/>
        </w:rPr>
        <w:drawing>
          <wp:anchor distT="0" distB="0" distL="0" distR="0" simplePos="0" relativeHeight="251689472" behindDoc="1" locked="0" layoutInCell="1" allowOverlap="1" wp14:anchorId="7004D811" wp14:editId="04E1FD6A">
            <wp:simplePos x="0" y="0"/>
            <wp:positionH relativeFrom="page">
              <wp:posOffset>5003939</wp:posOffset>
            </wp:positionH>
            <wp:positionV relativeFrom="page">
              <wp:posOffset>2029543</wp:posOffset>
            </wp:positionV>
            <wp:extent cx="2412284" cy="450056"/>
            <wp:effectExtent l="0" t="0" r="0" b="0"/>
            <wp:wrapNone/>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3.png"/>
                    <pic:cNvPicPr/>
                  </pic:nvPicPr>
                  <pic:blipFill>
                    <a:blip r:embed="rId58" cstate="print"/>
                    <a:stretch>
                      <a:fillRect/>
                    </a:stretch>
                  </pic:blipFill>
                  <pic:spPr>
                    <a:xfrm>
                      <a:off x="0" y="0"/>
                      <a:ext cx="2412284" cy="450056"/>
                    </a:xfrm>
                    <a:prstGeom prst="rect">
                      <a:avLst/>
                    </a:prstGeom>
                  </pic:spPr>
                </pic:pic>
              </a:graphicData>
            </a:graphic>
          </wp:anchor>
        </w:drawing>
      </w:r>
      <w:r w:rsidR="00FD36C0" w:rsidRPr="0006346A">
        <w:rPr>
          <w:noProof/>
          <w:lang w:val="nb-NO" w:eastAsia="nb-NO"/>
        </w:rPr>
        <mc:AlternateContent>
          <mc:Choice Requires="wps">
            <w:drawing>
              <wp:anchor distT="0" distB="0" distL="114300" distR="114300" simplePos="0" relativeHeight="251671040" behindDoc="0" locked="0" layoutInCell="1" allowOverlap="1" wp14:anchorId="6CC37B16" wp14:editId="2255E1F2">
                <wp:simplePos x="0" y="0"/>
                <wp:positionH relativeFrom="page">
                  <wp:posOffset>5093970</wp:posOffset>
                </wp:positionH>
                <wp:positionV relativeFrom="page">
                  <wp:posOffset>3611245</wp:posOffset>
                </wp:positionV>
                <wp:extent cx="1454785" cy="235585"/>
                <wp:effectExtent l="0" t="1270" r="4445" b="1270"/>
                <wp:wrapNone/>
                <wp:docPr id="3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78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1"/>
                              <w:tblW w:w="0" w:type="auto"/>
                              <w:tblInd w:w="7" w:type="dxa"/>
                              <w:tblLayout w:type="fixed"/>
                              <w:tblLook w:val="01E0" w:firstRow="1" w:lastRow="1" w:firstColumn="1" w:lastColumn="1" w:noHBand="0" w:noVBand="0"/>
                            </w:tblPr>
                            <w:tblGrid>
                              <w:gridCol w:w="761"/>
                              <w:gridCol w:w="378"/>
                              <w:gridCol w:w="756"/>
                              <w:gridCol w:w="385"/>
                            </w:tblGrid>
                            <w:tr w:rsidR="00622065" w14:paraId="00ABE5A7" w14:textId="77777777">
                              <w:trPr>
                                <w:trHeight w:val="177"/>
                              </w:trPr>
                              <w:tc>
                                <w:tcPr>
                                  <w:tcW w:w="761" w:type="dxa"/>
                                  <w:shd w:val="clear" w:color="auto" w:fill="0000FF"/>
                                </w:tcPr>
                                <w:p w14:paraId="66F38831" w14:textId="77777777" w:rsidR="00622065" w:rsidRDefault="00622065">
                                  <w:pPr>
                                    <w:pStyle w:val="TableParagraph"/>
                                    <w:rPr>
                                      <w:rFonts w:ascii="Times New Roman"/>
                                      <w:sz w:val="10"/>
                                    </w:rPr>
                                  </w:pPr>
                                </w:p>
                              </w:tc>
                              <w:tc>
                                <w:tcPr>
                                  <w:tcW w:w="378" w:type="dxa"/>
                                  <w:shd w:val="clear" w:color="auto" w:fill="000000"/>
                                </w:tcPr>
                                <w:p w14:paraId="27BCC0C1" w14:textId="77777777" w:rsidR="00622065" w:rsidRDefault="00622065">
                                  <w:pPr>
                                    <w:pStyle w:val="TableParagraph"/>
                                    <w:rPr>
                                      <w:rFonts w:ascii="Times New Roman"/>
                                      <w:sz w:val="10"/>
                                    </w:rPr>
                                  </w:pPr>
                                </w:p>
                              </w:tc>
                              <w:tc>
                                <w:tcPr>
                                  <w:tcW w:w="756" w:type="dxa"/>
                                  <w:shd w:val="clear" w:color="auto" w:fill="FFFF00"/>
                                </w:tcPr>
                                <w:p w14:paraId="0F3B76BF" w14:textId="77777777" w:rsidR="00622065" w:rsidRDefault="00622065">
                                  <w:pPr>
                                    <w:pStyle w:val="TableParagraph"/>
                                    <w:rPr>
                                      <w:rFonts w:ascii="Times New Roman"/>
                                      <w:sz w:val="10"/>
                                    </w:rPr>
                                  </w:pPr>
                                </w:p>
                              </w:tc>
                              <w:tc>
                                <w:tcPr>
                                  <w:tcW w:w="385" w:type="dxa"/>
                                  <w:shd w:val="clear" w:color="auto" w:fill="000000"/>
                                </w:tcPr>
                                <w:p w14:paraId="77472D90" w14:textId="77777777" w:rsidR="00622065" w:rsidRDefault="00622065">
                                  <w:pPr>
                                    <w:pStyle w:val="TableParagraph"/>
                                    <w:rPr>
                                      <w:rFonts w:ascii="Times New Roman"/>
                                      <w:sz w:val="10"/>
                                    </w:rPr>
                                  </w:pPr>
                                </w:p>
                              </w:tc>
                            </w:tr>
                            <w:tr w:rsidR="00622065" w14:paraId="76114F0A" w14:textId="77777777">
                              <w:trPr>
                                <w:trHeight w:val="175"/>
                              </w:trPr>
                              <w:tc>
                                <w:tcPr>
                                  <w:tcW w:w="761" w:type="dxa"/>
                                  <w:tcBorders>
                                    <w:left w:val="single" w:sz="4" w:space="0" w:color="000000"/>
                                    <w:right w:val="single" w:sz="4" w:space="0" w:color="000000"/>
                                  </w:tcBorders>
                                </w:tcPr>
                                <w:p w14:paraId="5D95E05A" w14:textId="77777777" w:rsidR="00622065" w:rsidRDefault="00622065">
                                  <w:pPr>
                                    <w:pStyle w:val="TableParagraph"/>
                                    <w:rPr>
                                      <w:rFonts w:ascii="Times New Roman"/>
                                      <w:sz w:val="10"/>
                                    </w:rPr>
                                  </w:pPr>
                                </w:p>
                              </w:tc>
                              <w:tc>
                                <w:tcPr>
                                  <w:tcW w:w="378" w:type="dxa"/>
                                  <w:tcBorders>
                                    <w:left w:val="single" w:sz="4" w:space="0" w:color="000000"/>
                                    <w:right w:val="single" w:sz="4" w:space="0" w:color="000000"/>
                                  </w:tcBorders>
                                </w:tcPr>
                                <w:p w14:paraId="59CCCEBC" w14:textId="77777777" w:rsidR="00622065" w:rsidRDefault="00622065">
                                  <w:pPr>
                                    <w:pStyle w:val="TableParagraph"/>
                                    <w:rPr>
                                      <w:rFonts w:ascii="Times New Roman"/>
                                      <w:sz w:val="10"/>
                                    </w:rPr>
                                  </w:pPr>
                                </w:p>
                              </w:tc>
                              <w:tc>
                                <w:tcPr>
                                  <w:tcW w:w="756" w:type="dxa"/>
                                  <w:tcBorders>
                                    <w:left w:val="single" w:sz="4" w:space="0" w:color="000000"/>
                                    <w:right w:val="single" w:sz="4" w:space="0" w:color="000000"/>
                                  </w:tcBorders>
                                </w:tcPr>
                                <w:p w14:paraId="2123F923" w14:textId="77777777" w:rsidR="00622065" w:rsidRDefault="00622065">
                                  <w:pPr>
                                    <w:pStyle w:val="TableParagraph"/>
                                    <w:rPr>
                                      <w:rFonts w:ascii="Times New Roman"/>
                                      <w:sz w:val="10"/>
                                    </w:rPr>
                                  </w:pPr>
                                </w:p>
                              </w:tc>
                              <w:tc>
                                <w:tcPr>
                                  <w:tcW w:w="385" w:type="dxa"/>
                                  <w:tcBorders>
                                    <w:left w:val="single" w:sz="4" w:space="0" w:color="000000"/>
                                    <w:right w:val="single" w:sz="4" w:space="0" w:color="000000"/>
                                  </w:tcBorders>
                                </w:tcPr>
                                <w:p w14:paraId="7C196A56" w14:textId="77777777" w:rsidR="00622065" w:rsidRDefault="00622065">
                                  <w:pPr>
                                    <w:pStyle w:val="TableParagraph"/>
                                    <w:rPr>
                                      <w:rFonts w:ascii="Times New Roman"/>
                                      <w:sz w:val="10"/>
                                    </w:rPr>
                                  </w:pPr>
                                </w:p>
                              </w:tc>
                            </w:tr>
                          </w:tbl>
                          <w:p w14:paraId="11121EC2" w14:textId="77777777" w:rsidR="00622065" w:rsidRDefault="00622065" w:rsidP="005D3EA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C37B16" id="_x0000_t202" coordsize="21600,21600" o:spt="202" path="m,l,21600r21600,l21600,xe">
                <v:stroke joinstyle="miter"/>
                <v:path gradientshapeok="t" o:connecttype="rect"/>
              </v:shapetype>
              <v:shape id="Text Box 31" o:spid="_x0000_s1029" type="#_x0000_t202" style="position:absolute;margin-left:401.1pt;margin-top:284.35pt;width:114.55pt;height:18.5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" filled="f" stroked="f">
                <v:textbox inset="0,0,0,0">
                  <w:txbxContent>
                    <w:tbl>
                      <w:tblPr>
                        <w:tblStyle w:val="TableNormal1"/>
                        <w:tblW w:w="0" w:type="auto"/>
                        <w:tblInd w:w="7" w:type="dxa"/>
                        <w:tblLayout w:type="fixed"/>
                        <w:tblLook w:val="01E0" w:firstRow="1" w:lastRow="1" w:firstColumn="1" w:lastColumn="1" w:noHBand="0" w:noVBand="0"/>
                      </w:tblPr>
                      <w:tblGrid>
                        <w:gridCol w:w="761"/>
                        <w:gridCol w:w="378"/>
                        <w:gridCol w:w="756"/>
                        <w:gridCol w:w="385"/>
                      </w:tblGrid>
                      <w:tr w:rsidR="00622065" w14:paraId="00ABE5A7" w14:textId="77777777">
                        <w:trPr>
                          <w:trHeight w:val="177"/>
                        </w:trPr>
                        <w:tc>
                          <w:tcPr>
                            <w:tcW w:w="761" w:type="dxa"/>
                            <w:shd w:val="clear" w:color="auto" w:fill="0000FF"/>
                          </w:tcPr>
                          <w:p w14:paraId="66F38831" w14:textId="77777777" w:rsidR="00622065" w:rsidRDefault="00622065">
                            <w:pPr>
                              <w:pStyle w:val="TableParagraph"/>
                              <w:rPr>
                                <w:rFonts w:ascii="Times New Roman"/>
                                <w:sz w:val="10"/>
                              </w:rPr>
                            </w:pPr>
                          </w:p>
                        </w:tc>
                        <w:tc>
                          <w:tcPr>
                            <w:tcW w:w="378" w:type="dxa"/>
                            <w:shd w:val="clear" w:color="auto" w:fill="000000"/>
                          </w:tcPr>
                          <w:p w14:paraId="27BCC0C1" w14:textId="77777777" w:rsidR="00622065" w:rsidRDefault="00622065">
                            <w:pPr>
                              <w:pStyle w:val="TableParagraph"/>
                              <w:rPr>
                                <w:rFonts w:ascii="Times New Roman"/>
                                <w:sz w:val="10"/>
                              </w:rPr>
                            </w:pPr>
                          </w:p>
                        </w:tc>
                        <w:tc>
                          <w:tcPr>
                            <w:tcW w:w="756" w:type="dxa"/>
                            <w:shd w:val="clear" w:color="auto" w:fill="FFFF00"/>
                          </w:tcPr>
                          <w:p w14:paraId="0F3B76BF" w14:textId="77777777" w:rsidR="00622065" w:rsidRDefault="00622065">
                            <w:pPr>
                              <w:pStyle w:val="TableParagraph"/>
                              <w:rPr>
                                <w:rFonts w:ascii="Times New Roman"/>
                                <w:sz w:val="10"/>
                              </w:rPr>
                            </w:pPr>
                          </w:p>
                        </w:tc>
                        <w:tc>
                          <w:tcPr>
                            <w:tcW w:w="385" w:type="dxa"/>
                            <w:shd w:val="clear" w:color="auto" w:fill="000000"/>
                          </w:tcPr>
                          <w:p w14:paraId="77472D90" w14:textId="77777777" w:rsidR="00622065" w:rsidRDefault="00622065">
                            <w:pPr>
                              <w:pStyle w:val="TableParagraph"/>
                              <w:rPr>
                                <w:rFonts w:ascii="Times New Roman"/>
                                <w:sz w:val="10"/>
                              </w:rPr>
                            </w:pPr>
                          </w:p>
                        </w:tc>
                      </w:tr>
                      <w:tr w:rsidR="00622065" w14:paraId="76114F0A" w14:textId="77777777">
                        <w:trPr>
                          <w:trHeight w:val="175"/>
                        </w:trPr>
                        <w:tc>
                          <w:tcPr>
                            <w:tcW w:w="761" w:type="dxa"/>
                            <w:tcBorders>
                              <w:left w:val="single" w:sz="4" w:space="0" w:color="000000"/>
                              <w:right w:val="single" w:sz="4" w:space="0" w:color="000000"/>
                            </w:tcBorders>
                          </w:tcPr>
                          <w:p w14:paraId="5D95E05A" w14:textId="77777777" w:rsidR="00622065" w:rsidRDefault="00622065">
                            <w:pPr>
                              <w:pStyle w:val="TableParagraph"/>
                              <w:rPr>
                                <w:rFonts w:ascii="Times New Roman"/>
                                <w:sz w:val="10"/>
                              </w:rPr>
                            </w:pPr>
                          </w:p>
                        </w:tc>
                        <w:tc>
                          <w:tcPr>
                            <w:tcW w:w="378" w:type="dxa"/>
                            <w:tcBorders>
                              <w:left w:val="single" w:sz="4" w:space="0" w:color="000000"/>
                              <w:right w:val="single" w:sz="4" w:space="0" w:color="000000"/>
                            </w:tcBorders>
                          </w:tcPr>
                          <w:p w14:paraId="59CCCEBC" w14:textId="77777777" w:rsidR="00622065" w:rsidRDefault="00622065">
                            <w:pPr>
                              <w:pStyle w:val="TableParagraph"/>
                              <w:rPr>
                                <w:rFonts w:ascii="Times New Roman"/>
                                <w:sz w:val="10"/>
                              </w:rPr>
                            </w:pPr>
                          </w:p>
                        </w:tc>
                        <w:tc>
                          <w:tcPr>
                            <w:tcW w:w="756" w:type="dxa"/>
                            <w:tcBorders>
                              <w:left w:val="single" w:sz="4" w:space="0" w:color="000000"/>
                              <w:right w:val="single" w:sz="4" w:space="0" w:color="000000"/>
                            </w:tcBorders>
                          </w:tcPr>
                          <w:p w14:paraId="2123F923" w14:textId="77777777" w:rsidR="00622065" w:rsidRDefault="00622065">
                            <w:pPr>
                              <w:pStyle w:val="TableParagraph"/>
                              <w:rPr>
                                <w:rFonts w:ascii="Times New Roman"/>
                                <w:sz w:val="10"/>
                              </w:rPr>
                            </w:pPr>
                          </w:p>
                        </w:tc>
                        <w:tc>
                          <w:tcPr>
                            <w:tcW w:w="385" w:type="dxa"/>
                            <w:tcBorders>
                              <w:left w:val="single" w:sz="4" w:space="0" w:color="000000"/>
                              <w:right w:val="single" w:sz="4" w:space="0" w:color="000000"/>
                            </w:tcBorders>
                          </w:tcPr>
                          <w:p w14:paraId="7C196A56" w14:textId="77777777" w:rsidR="00622065" w:rsidRDefault="00622065">
                            <w:pPr>
                              <w:pStyle w:val="TableParagraph"/>
                              <w:rPr>
                                <w:rFonts w:ascii="Times New Roman"/>
                                <w:sz w:val="10"/>
                              </w:rPr>
                            </w:pPr>
                          </w:p>
                        </w:tc>
                      </w:tr>
                    </w:tbl>
                    <w:p w14:paraId="11121EC2" w14:textId="77777777" w:rsidR="00622065" w:rsidRDefault="00622065" w:rsidP="005D3EA2">
                      <w:pPr>
                        <w:pStyle w:val="BodyText"/>
                      </w:pPr>
                    </w:p>
                  </w:txbxContent>
                </v:textbox>
                <w10:wrap anchorx="page" anchory="page"/>
              </v:shape>
            </w:pict>
          </mc:Fallback>
        </mc:AlternateContent>
      </w:r>
    </w:p>
    <w:p w14:paraId="1605DAD6" w14:textId="77777777"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p w14:paraId="79A902D4" w14:textId="77777777" w:rsidR="005D3EA2" w:rsidRPr="0006346A" w:rsidRDefault="005D3EA2" w:rsidP="005D3EA2">
      <w:pPr>
        <w:tabs>
          <w:tab w:val="left" w:pos="5278"/>
        </w:tabs>
        <w:spacing w:before="44"/>
        <w:ind w:left="4144"/>
        <w:rPr>
          <w:b/>
          <w:i/>
          <w:lang w:val="en-GB"/>
        </w:rPr>
      </w:pPr>
      <w:r w:rsidRPr="0006346A">
        <w:rPr>
          <w:b/>
          <w:i/>
          <w:color w:val="575756"/>
          <w:u w:val="single" w:color="575756"/>
          <w:lang w:val="en-GB"/>
        </w:rPr>
        <w:lastRenderedPageBreak/>
        <w:t>Table</w:t>
      </w:r>
      <w:r w:rsidRPr="0006346A">
        <w:rPr>
          <w:b/>
          <w:i/>
          <w:color w:val="575756"/>
          <w:spacing w:val="-1"/>
          <w:u w:val="single" w:color="575756"/>
          <w:lang w:val="en-GB"/>
        </w:rPr>
        <w:t xml:space="preserve"> </w:t>
      </w:r>
      <w:r w:rsidRPr="0006346A">
        <w:rPr>
          <w:b/>
          <w:i/>
          <w:color w:val="575756"/>
          <w:u w:val="single" w:color="575756"/>
          <w:lang w:val="en-GB"/>
        </w:rPr>
        <w:t>3</w:t>
      </w:r>
      <w:r w:rsidRPr="0006346A">
        <w:rPr>
          <w:b/>
          <w:i/>
          <w:color w:val="575756"/>
          <w:lang w:val="en-GB"/>
        </w:rPr>
        <w:tab/>
      </w:r>
      <w:r w:rsidRPr="0006346A">
        <w:rPr>
          <w:b/>
          <w:i/>
          <w:color w:val="575756"/>
          <w:u w:val="single" w:color="575756"/>
          <w:lang w:val="en-GB"/>
        </w:rPr>
        <w:t>Rhythmic characters of the lights in the IALA Maritime Buoyage</w:t>
      </w:r>
      <w:r w:rsidRPr="0006346A">
        <w:rPr>
          <w:b/>
          <w:i/>
          <w:color w:val="575756"/>
          <w:spacing w:val="-4"/>
          <w:u w:val="single" w:color="575756"/>
          <w:lang w:val="en-GB"/>
        </w:rPr>
        <w:t xml:space="preserve"> </w:t>
      </w:r>
      <w:r w:rsidRPr="0006346A">
        <w:rPr>
          <w:b/>
          <w:i/>
          <w:color w:val="575756"/>
          <w:u w:val="single" w:color="575756"/>
          <w:lang w:val="en-GB"/>
        </w:rPr>
        <w:t>System</w:t>
      </w:r>
    </w:p>
    <w:p w14:paraId="63DE7CF8" w14:textId="77777777" w:rsidR="005D3EA2" w:rsidRPr="0006346A" w:rsidRDefault="005D3EA2" w:rsidP="005D3EA2">
      <w:pPr>
        <w:pStyle w:val="BodyText"/>
        <w:spacing w:before="9"/>
        <w:rPr>
          <w:b/>
          <w:i/>
          <w:sz w:val="19"/>
          <w:lang w:val="en-GB"/>
        </w:rPr>
      </w:pPr>
    </w:p>
    <w:tbl>
      <w:tblPr>
        <w:tblStyle w:val="TableNormal1"/>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RPr="0006346A" w14:paraId="2D9CC68D" w14:textId="77777777" w:rsidTr="0006346A">
        <w:trPr>
          <w:trHeight w:val="364"/>
        </w:trPr>
        <w:tc>
          <w:tcPr>
            <w:tcW w:w="1548" w:type="dxa"/>
          </w:tcPr>
          <w:p w14:paraId="696D1CF8" w14:textId="77777777" w:rsidR="005D3EA2" w:rsidRPr="0006346A" w:rsidRDefault="005D3EA2" w:rsidP="0006346A">
            <w:pPr>
              <w:pStyle w:val="TableParagraph"/>
              <w:spacing w:before="59"/>
              <w:ind w:left="220"/>
              <w:rPr>
                <w:b/>
                <w:sz w:val="20"/>
                <w:lang w:val="en-GB"/>
              </w:rPr>
            </w:pPr>
            <w:r w:rsidRPr="0006346A">
              <w:rPr>
                <w:b/>
                <w:color w:val="009FDF"/>
                <w:sz w:val="20"/>
                <w:lang w:val="en-GB"/>
              </w:rPr>
              <w:t>Mark</w:t>
            </w:r>
          </w:p>
        </w:tc>
        <w:tc>
          <w:tcPr>
            <w:tcW w:w="6389" w:type="dxa"/>
          </w:tcPr>
          <w:p w14:paraId="19FD3EFF" w14:textId="77777777" w:rsidR="005D3EA2" w:rsidRPr="0006346A" w:rsidRDefault="005D3EA2" w:rsidP="0006346A">
            <w:pPr>
              <w:pStyle w:val="TableParagraph"/>
              <w:spacing w:before="59"/>
              <w:ind w:left="221"/>
              <w:rPr>
                <w:b/>
                <w:sz w:val="20"/>
                <w:lang w:val="en-GB"/>
              </w:rPr>
            </w:pPr>
            <w:r w:rsidRPr="0006346A">
              <w:rPr>
                <w:b/>
                <w:color w:val="009FDF"/>
                <w:sz w:val="20"/>
                <w:lang w:val="en-GB"/>
              </w:rPr>
              <w:t>Rhythmic character of the light</w:t>
            </w:r>
          </w:p>
        </w:tc>
        <w:tc>
          <w:tcPr>
            <w:tcW w:w="6733" w:type="dxa"/>
          </w:tcPr>
          <w:p w14:paraId="23667B81" w14:textId="77777777" w:rsidR="005D3EA2" w:rsidRPr="0006346A" w:rsidRDefault="005D3EA2" w:rsidP="0006346A">
            <w:pPr>
              <w:pStyle w:val="TableParagraph"/>
              <w:spacing w:before="59"/>
              <w:ind w:left="221"/>
              <w:rPr>
                <w:b/>
                <w:sz w:val="20"/>
                <w:lang w:val="en-GB"/>
              </w:rPr>
            </w:pPr>
            <w:r w:rsidRPr="0006346A">
              <w:rPr>
                <w:b/>
                <w:color w:val="009FDF"/>
                <w:sz w:val="20"/>
                <w:lang w:val="en-GB"/>
              </w:rPr>
              <w:t>Remarks and further recommendations</w:t>
            </w:r>
          </w:p>
        </w:tc>
      </w:tr>
      <w:tr w:rsidR="005D3EA2" w:rsidRPr="0006346A" w14:paraId="22C4BEEA" w14:textId="77777777" w:rsidTr="0006346A">
        <w:trPr>
          <w:trHeight w:val="852"/>
        </w:trPr>
        <w:tc>
          <w:tcPr>
            <w:tcW w:w="1548" w:type="dxa"/>
          </w:tcPr>
          <w:p w14:paraId="7279DC05" w14:textId="77777777" w:rsidR="005D3EA2" w:rsidRPr="0006346A" w:rsidRDefault="005D3EA2" w:rsidP="0006346A">
            <w:pPr>
              <w:pStyle w:val="TableParagraph"/>
              <w:spacing w:before="10"/>
              <w:rPr>
                <w:b/>
                <w:i/>
                <w:sz w:val="24"/>
                <w:lang w:val="en-GB"/>
              </w:rPr>
            </w:pPr>
          </w:p>
          <w:p w14:paraId="47FAB2FD" w14:textId="77777777" w:rsidR="005D3EA2" w:rsidRPr="0006346A" w:rsidRDefault="005D3EA2" w:rsidP="0006346A">
            <w:pPr>
              <w:pStyle w:val="TableParagraph"/>
              <w:spacing w:before="1"/>
              <w:ind w:left="220"/>
              <w:rPr>
                <w:sz w:val="20"/>
                <w:lang w:val="en-GB"/>
              </w:rPr>
            </w:pPr>
            <w:r w:rsidRPr="0006346A">
              <w:rPr>
                <w:sz w:val="20"/>
                <w:lang w:val="en-GB"/>
              </w:rPr>
              <w:t>LATERAL</w:t>
            </w:r>
          </w:p>
        </w:tc>
        <w:tc>
          <w:tcPr>
            <w:tcW w:w="6389" w:type="dxa"/>
          </w:tcPr>
          <w:p w14:paraId="77B16175" w14:textId="77777777" w:rsidR="005D3EA2" w:rsidRPr="0006346A" w:rsidRDefault="005D3EA2" w:rsidP="0006346A">
            <w:pPr>
              <w:pStyle w:val="TableParagraph"/>
              <w:spacing w:before="55"/>
              <w:ind w:left="220" w:right="302"/>
              <w:jc w:val="both"/>
              <w:rPr>
                <w:sz w:val="20"/>
                <w:lang w:val="en-GB"/>
              </w:rPr>
            </w:pPr>
            <w:r w:rsidRPr="0006346A">
              <w:rPr>
                <w:sz w:val="20"/>
                <w:lang w:val="en-GB"/>
              </w:rPr>
              <w:t>All recommended classes of rhythmic character</w:t>
            </w:r>
            <w:r w:rsidRPr="0006346A">
              <w:rPr>
                <w:position w:val="7"/>
                <w:sz w:val="13"/>
                <w:lang w:val="en-GB"/>
              </w:rPr>
              <w:t>2</w:t>
            </w:r>
            <w:r w:rsidRPr="0006346A">
              <w:rPr>
                <w:sz w:val="20"/>
                <w:lang w:val="en-GB"/>
              </w:rPr>
              <w:t>, but a composite group flashing light with a group of (2+1) flashes is solely assigned to modified lateral marks that indicate preferred channels.</w:t>
            </w:r>
          </w:p>
        </w:tc>
        <w:tc>
          <w:tcPr>
            <w:tcW w:w="6733" w:type="dxa"/>
          </w:tcPr>
          <w:p w14:paraId="6AF4C5A1" w14:textId="77777777" w:rsidR="005D3EA2" w:rsidRPr="0006346A" w:rsidRDefault="005D3EA2" w:rsidP="0006346A">
            <w:pPr>
              <w:pStyle w:val="TableParagraph"/>
              <w:spacing w:before="10"/>
              <w:rPr>
                <w:b/>
                <w:i/>
                <w:sz w:val="24"/>
                <w:lang w:val="en-GB"/>
              </w:rPr>
            </w:pPr>
          </w:p>
          <w:p w14:paraId="4B4EA2B4" w14:textId="77777777" w:rsidR="005D3EA2" w:rsidRPr="0006346A" w:rsidRDefault="005D3EA2" w:rsidP="0006346A">
            <w:pPr>
              <w:pStyle w:val="TableParagraph"/>
              <w:spacing w:before="1"/>
              <w:ind w:left="220"/>
              <w:rPr>
                <w:sz w:val="20"/>
                <w:lang w:val="en-GB"/>
              </w:rPr>
            </w:pPr>
            <w:r w:rsidRPr="0006346A">
              <w:rPr>
                <w:sz w:val="20"/>
                <w:lang w:val="en-GB"/>
              </w:rPr>
              <w:t>Only the colours Red and Green are used.</w:t>
            </w:r>
          </w:p>
        </w:tc>
      </w:tr>
      <w:tr w:rsidR="005D3EA2" w:rsidRPr="0006346A" w14:paraId="624DC06F" w14:textId="77777777" w:rsidTr="0006346A">
        <w:trPr>
          <w:trHeight w:val="1096"/>
        </w:trPr>
        <w:tc>
          <w:tcPr>
            <w:tcW w:w="1548" w:type="dxa"/>
          </w:tcPr>
          <w:p w14:paraId="70DCE395" w14:textId="77777777" w:rsidR="005D3EA2" w:rsidRPr="0006346A" w:rsidRDefault="005D3EA2" w:rsidP="0006346A">
            <w:pPr>
              <w:pStyle w:val="TableParagraph"/>
              <w:spacing w:before="59"/>
              <w:ind w:left="220" w:right="458"/>
              <w:rPr>
                <w:sz w:val="20"/>
                <w:lang w:val="en-GB"/>
              </w:rPr>
            </w:pPr>
            <w:r w:rsidRPr="0006346A">
              <w:rPr>
                <w:sz w:val="20"/>
                <w:lang w:val="en-GB"/>
              </w:rPr>
              <w:t>Modified lateral (preferred channel)</w:t>
            </w:r>
          </w:p>
        </w:tc>
        <w:tc>
          <w:tcPr>
            <w:tcW w:w="6389" w:type="dxa"/>
          </w:tcPr>
          <w:p w14:paraId="6513BD65" w14:textId="77777777" w:rsidR="005D3EA2" w:rsidRPr="0006346A" w:rsidRDefault="005D3EA2" w:rsidP="0006346A">
            <w:pPr>
              <w:pStyle w:val="TableParagraph"/>
              <w:spacing w:before="9"/>
              <w:rPr>
                <w:b/>
                <w:i/>
                <w:sz w:val="24"/>
                <w:lang w:val="en-GB"/>
              </w:rPr>
            </w:pPr>
          </w:p>
          <w:p w14:paraId="4155A5AE" w14:textId="77777777" w:rsidR="005D3EA2" w:rsidRPr="0006346A" w:rsidRDefault="005D3EA2" w:rsidP="0006346A">
            <w:pPr>
              <w:pStyle w:val="TableParagraph"/>
              <w:ind w:left="220" w:right="337"/>
              <w:rPr>
                <w:sz w:val="20"/>
                <w:lang w:val="en-GB"/>
              </w:rPr>
            </w:pPr>
            <w:r w:rsidRPr="0006346A">
              <w:rPr>
                <w:sz w:val="20"/>
                <w:lang w:val="en-GB"/>
              </w:rPr>
              <w:t>Composite group flashing light with a group of (2+1) flashes, in a period of not more than 16 s.</w:t>
            </w:r>
          </w:p>
        </w:tc>
        <w:tc>
          <w:tcPr>
            <w:tcW w:w="6733" w:type="dxa"/>
          </w:tcPr>
          <w:p w14:paraId="0DC1E3D3" w14:textId="77777777" w:rsidR="005D3EA2" w:rsidRPr="0006346A" w:rsidRDefault="005D3EA2" w:rsidP="0006346A">
            <w:pPr>
              <w:pStyle w:val="TableParagraph"/>
              <w:rPr>
                <w:rFonts w:ascii="Times New Roman"/>
                <w:sz w:val="18"/>
                <w:lang w:val="en-GB"/>
              </w:rPr>
            </w:pPr>
          </w:p>
        </w:tc>
      </w:tr>
      <w:tr w:rsidR="005D3EA2" w:rsidRPr="0006346A" w14:paraId="798032D5" w14:textId="77777777" w:rsidTr="0006346A">
        <w:trPr>
          <w:trHeight w:val="404"/>
        </w:trPr>
        <w:tc>
          <w:tcPr>
            <w:tcW w:w="1548" w:type="dxa"/>
          </w:tcPr>
          <w:p w14:paraId="5BDC57A9" w14:textId="77777777" w:rsidR="005D3EA2" w:rsidRPr="0006346A" w:rsidRDefault="005D3EA2" w:rsidP="0006346A">
            <w:pPr>
              <w:pStyle w:val="TableParagraph"/>
              <w:spacing w:before="79"/>
              <w:ind w:left="220"/>
              <w:rPr>
                <w:sz w:val="20"/>
                <w:lang w:val="en-GB"/>
              </w:rPr>
            </w:pPr>
            <w:r w:rsidRPr="0006346A">
              <w:rPr>
                <w:sz w:val="20"/>
                <w:lang w:val="en-GB"/>
              </w:rPr>
              <w:t>CARDINAL</w:t>
            </w:r>
          </w:p>
        </w:tc>
        <w:tc>
          <w:tcPr>
            <w:tcW w:w="6389" w:type="dxa"/>
          </w:tcPr>
          <w:p w14:paraId="2F1BD978" w14:textId="77777777" w:rsidR="005D3EA2" w:rsidRPr="0006346A" w:rsidRDefault="005D3EA2" w:rsidP="0006346A">
            <w:pPr>
              <w:pStyle w:val="TableParagraph"/>
              <w:rPr>
                <w:rFonts w:ascii="Times New Roman"/>
                <w:sz w:val="18"/>
                <w:lang w:val="en-GB"/>
              </w:rPr>
            </w:pPr>
          </w:p>
        </w:tc>
        <w:tc>
          <w:tcPr>
            <w:tcW w:w="6733" w:type="dxa"/>
          </w:tcPr>
          <w:p w14:paraId="5A7299B9" w14:textId="77777777" w:rsidR="005D3EA2" w:rsidRPr="0006346A" w:rsidRDefault="005D3EA2" w:rsidP="0006346A">
            <w:pPr>
              <w:pStyle w:val="TableParagraph"/>
              <w:spacing w:before="79"/>
              <w:ind w:left="220"/>
              <w:rPr>
                <w:sz w:val="20"/>
                <w:lang w:val="en-GB"/>
              </w:rPr>
            </w:pPr>
            <w:r w:rsidRPr="0006346A">
              <w:rPr>
                <w:sz w:val="20"/>
                <w:lang w:val="en-GB"/>
              </w:rPr>
              <w:t>Only the colour White is used.</w:t>
            </w:r>
          </w:p>
        </w:tc>
      </w:tr>
      <w:tr w:rsidR="005D3EA2" w:rsidRPr="0006346A" w14:paraId="7AB5DAC9" w14:textId="77777777" w:rsidTr="0006346A">
        <w:trPr>
          <w:trHeight w:val="667"/>
        </w:trPr>
        <w:tc>
          <w:tcPr>
            <w:tcW w:w="1548" w:type="dxa"/>
          </w:tcPr>
          <w:p w14:paraId="462B1369" w14:textId="77777777" w:rsidR="005D3EA2" w:rsidRPr="0006346A" w:rsidRDefault="005D3EA2" w:rsidP="0006346A">
            <w:pPr>
              <w:pStyle w:val="TableParagraph"/>
              <w:spacing w:before="89"/>
              <w:ind w:left="220" w:right="650"/>
              <w:rPr>
                <w:sz w:val="20"/>
                <w:lang w:val="en-GB"/>
              </w:rPr>
            </w:pPr>
            <w:r w:rsidRPr="0006346A">
              <w:rPr>
                <w:sz w:val="20"/>
                <w:lang w:val="en-GB"/>
              </w:rPr>
              <w:t>North cardinal</w:t>
            </w:r>
          </w:p>
        </w:tc>
        <w:tc>
          <w:tcPr>
            <w:tcW w:w="6389" w:type="dxa"/>
          </w:tcPr>
          <w:p w14:paraId="7D946AB3" w14:textId="77777777" w:rsidR="005D3EA2" w:rsidRPr="0006346A" w:rsidRDefault="005D3EA2" w:rsidP="005D3EA2">
            <w:pPr>
              <w:pStyle w:val="TableParagraph"/>
              <w:numPr>
                <w:ilvl w:val="0"/>
                <w:numId w:val="13"/>
              </w:numPr>
              <w:tabs>
                <w:tab w:val="left" w:pos="483"/>
              </w:tabs>
              <w:spacing w:before="59"/>
              <w:ind w:hanging="262"/>
              <w:rPr>
                <w:sz w:val="20"/>
                <w:lang w:val="en-GB"/>
              </w:rPr>
            </w:pPr>
            <w:r w:rsidRPr="0006346A">
              <w:rPr>
                <w:sz w:val="20"/>
                <w:lang w:val="en-GB"/>
              </w:rPr>
              <w:t>Continuous very quick</w:t>
            </w:r>
            <w:r w:rsidRPr="0006346A">
              <w:rPr>
                <w:spacing w:val="-4"/>
                <w:sz w:val="20"/>
                <w:lang w:val="en-GB"/>
              </w:rPr>
              <w:t xml:space="preserve"> </w:t>
            </w:r>
            <w:r w:rsidRPr="0006346A">
              <w:rPr>
                <w:sz w:val="20"/>
                <w:lang w:val="en-GB"/>
              </w:rPr>
              <w:t>light.</w:t>
            </w:r>
          </w:p>
          <w:p w14:paraId="41CE40C6" w14:textId="77777777" w:rsidR="005D3EA2" w:rsidRPr="0006346A" w:rsidRDefault="005D3EA2" w:rsidP="005D3EA2">
            <w:pPr>
              <w:pStyle w:val="TableParagraph"/>
              <w:numPr>
                <w:ilvl w:val="0"/>
                <w:numId w:val="13"/>
              </w:numPr>
              <w:tabs>
                <w:tab w:val="left" w:pos="493"/>
              </w:tabs>
              <w:spacing w:before="60"/>
              <w:ind w:left="492" w:hanging="272"/>
              <w:rPr>
                <w:sz w:val="20"/>
                <w:lang w:val="en-GB"/>
              </w:rPr>
            </w:pPr>
            <w:r w:rsidRPr="0006346A">
              <w:rPr>
                <w:sz w:val="20"/>
                <w:lang w:val="en-GB"/>
              </w:rPr>
              <w:t>Continuous quick</w:t>
            </w:r>
            <w:r w:rsidRPr="0006346A">
              <w:rPr>
                <w:spacing w:val="-3"/>
                <w:sz w:val="20"/>
                <w:lang w:val="en-GB"/>
              </w:rPr>
              <w:t xml:space="preserve"> </w:t>
            </w:r>
            <w:r w:rsidRPr="0006346A">
              <w:rPr>
                <w:sz w:val="20"/>
                <w:lang w:val="en-GB"/>
              </w:rPr>
              <w:t>light.</w:t>
            </w:r>
          </w:p>
        </w:tc>
        <w:tc>
          <w:tcPr>
            <w:tcW w:w="6733" w:type="dxa"/>
          </w:tcPr>
          <w:p w14:paraId="2097CD90" w14:textId="77777777" w:rsidR="005D3EA2" w:rsidRPr="0006346A" w:rsidRDefault="005D3EA2" w:rsidP="0006346A">
            <w:pPr>
              <w:pStyle w:val="TableParagraph"/>
              <w:rPr>
                <w:rFonts w:ascii="Times New Roman"/>
                <w:sz w:val="18"/>
                <w:lang w:val="en-GB"/>
              </w:rPr>
            </w:pPr>
          </w:p>
        </w:tc>
      </w:tr>
      <w:tr w:rsidR="005D3EA2" w:rsidRPr="0006346A" w14:paraId="50EA48F0" w14:textId="77777777" w:rsidTr="0006346A">
        <w:trPr>
          <w:trHeight w:val="668"/>
        </w:trPr>
        <w:tc>
          <w:tcPr>
            <w:tcW w:w="1548" w:type="dxa"/>
          </w:tcPr>
          <w:p w14:paraId="2D974A2E" w14:textId="77777777" w:rsidR="005D3EA2" w:rsidRPr="0006346A" w:rsidRDefault="005D3EA2" w:rsidP="0006346A">
            <w:pPr>
              <w:pStyle w:val="TableParagraph"/>
              <w:spacing w:before="3"/>
              <w:rPr>
                <w:b/>
                <w:i/>
                <w:sz w:val="17"/>
                <w:lang w:val="en-GB"/>
              </w:rPr>
            </w:pPr>
          </w:p>
          <w:p w14:paraId="2005959D" w14:textId="77777777" w:rsidR="005D3EA2" w:rsidRPr="0006346A" w:rsidRDefault="005D3EA2" w:rsidP="0006346A">
            <w:pPr>
              <w:pStyle w:val="TableParagraph"/>
              <w:spacing w:before="1"/>
              <w:ind w:left="220"/>
              <w:rPr>
                <w:sz w:val="20"/>
                <w:lang w:val="en-GB"/>
              </w:rPr>
            </w:pPr>
            <w:r w:rsidRPr="0006346A">
              <w:rPr>
                <w:sz w:val="20"/>
                <w:lang w:val="en-GB"/>
              </w:rPr>
              <w:t>East cardinal</w:t>
            </w:r>
          </w:p>
        </w:tc>
        <w:tc>
          <w:tcPr>
            <w:tcW w:w="6389" w:type="dxa"/>
          </w:tcPr>
          <w:p w14:paraId="114965C7" w14:textId="77777777" w:rsidR="005D3EA2" w:rsidRPr="0006346A" w:rsidRDefault="005D3EA2" w:rsidP="005D3EA2">
            <w:pPr>
              <w:pStyle w:val="TableParagraph"/>
              <w:numPr>
                <w:ilvl w:val="0"/>
                <w:numId w:val="12"/>
              </w:numPr>
              <w:tabs>
                <w:tab w:val="left" w:pos="484"/>
              </w:tabs>
              <w:spacing w:before="59"/>
              <w:rPr>
                <w:sz w:val="20"/>
                <w:lang w:val="en-GB"/>
              </w:rPr>
            </w:pPr>
            <w:r w:rsidRPr="0006346A">
              <w:rPr>
                <w:sz w:val="20"/>
                <w:lang w:val="en-GB"/>
              </w:rPr>
              <w:t>Group very quick light with a group of three flashes, in a period of 5</w:t>
            </w:r>
            <w:r w:rsidRPr="0006346A">
              <w:rPr>
                <w:spacing w:val="-21"/>
                <w:sz w:val="20"/>
                <w:lang w:val="en-GB"/>
              </w:rPr>
              <w:t xml:space="preserve"> </w:t>
            </w:r>
            <w:r w:rsidRPr="0006346A">
              <w:rPr>
                <w:sz w:val="20"/>
                <w:lang w:val="en-GB"/>
              </w:rPr>
              <w:t>s.</w:t>
            </w:r>
          </w:p>
          <w:p w14:paraId="47D2508B" w14:textId="77777777" w:rsidR="005D3EA2" w:rsidRPr="0006346A" w:rsidRDefault="005D3EA2" w:rsidP="005D3EA2">
            <w:pPr>
              <w:pStyle w:val="TableParagraph"/>
              <w:numPr>
                <w:ilvl w:val="0"/>
                <w:numId w:val="12"/>
              </w:numPr>
              <w:tabs>
                <w:tab w:val="left" w:pos="493"/>
              </w:tabs>
              <w:spacing w:before="60"/>
              <w:ind w:left="492" w:hanging="272"/>
              <w:rPr>
                <w:sz w:val="20"/>
                <w:lang w:val="en-GB"/>
              </w:rPr>
            </w:pPr>
            <w:r w:rsidRPr="0006346A">
              <w:rPr>
                <w:sz w:val="20"/>
                <w:lang w:val="en-GB"/>
              </w:rPr>
              <w:t>Group quick light with a group of three flashes, in a period of 10</w:t>
            </w:r>
            <w:r w:rsidRPr="0006346A">
              <w:rPr>
                <w:spacing w:val="-29"/>
                <w:sz w:val="20"/>
                <w:lang w:val="en-GB"/>
              </w:rPr>
              <w:t xml:space="preserve"> </w:t>
            </w:r>
            <w:r w:rsidRPr="0006346A">
              <w:rPr>
                <w:sz w:val="20"/>
                <w:lang w:val="en-GB"/>
              </w:rPr>
              <w:t>s.</w:t>
            </w:r>
          </w:p>
        </w:tc>
        <w:tc>
          <w:tcPr>
            <w:tcW w:w="6733" w:type="dxa"/>
          </w:tcPr>
          <w:p w14:paraId="6A68C8BF" w14:textId="77777777" w:rsidR="005D3EA2" w:rsidRPr="0006346A" w:rsidRDefault="005D3EA2" w:rsidP="0006346A">
            <w:pPr>
              <w:pStyle w:val="TableParagraph"/>
              <w:rPr>
                <w:rFonts w:ascii="Times New Roman"/>
                <w:sz w:val="18"/>
                <w:lang w:val="en-GB"/>
              </w:rPr>
            </w:pPr>
          </w:p>
        </w:tc>
      </w:tr>
      <w:tr w:rsidR="005D3EA2" w:rsidRPr="0006346A" w14:paraId="3F14831A" w14:textId="77777777" w:rsidTr="0006346A">
        <w:trPr>
          <w:trHeight w:val="2497"/>
        </w:trPr>
        <w:tc>
          <w:tcPr>
            <w:tcW w:w="1548" w:type="dxa"/>
          </w:tcPr>
          <w:p w14:paraId="46FCFB33" w14:textId="77777777" w:rsidR="005D3EA2" w:rsidRPr="0006346A" w:rsidRDefault="005D3EA2" w:rsidP="0006346A">
            <w:pPr>
              <w:pStyle w:val="TableParagraph"/>
              <w:rPr>
                <w:b/>
                <w:i/>
                <w:sz w:val="20"/>
                <w:lang w:val="en-GB"/>
              </w:rPr>
            </w:pPr>
          </w:p>
          <w:p w14:paraId="723DAF76" w14:textId="77777777" w:rsidR="005D3EA2" w:rsidRPr="0006346A" w:rsidRDefault="005D3EA2" w:rsidP="0006346A">
            <w:pPr>
              <w:pStyle w:val="TableParagraph"/>
              <w:rPr>
                <w:b/>
                <w:i/>
                <w:sz w:val="20"/>
                <w:lang w:val="en-GB"/>
              </w:rPr>
            </w:pPr>
          </w:p>
          <w:p w14:paraId="43813D33" w14:textId="77777777" w:rsidR="005D3EA2" w:rsidRPr="0006346A" w:rsidRDefault="005D3EA2" w:rsidP="0006346A">
            <w:pPr>
              <w:pStyle w:val="TableParagraph"/>
              <w:rPr>
                <w:b/>
                <w:i/>
                <w:sz w:val="20"/>
                <w:lang w:val="en-GB"/>
              </w:rPr>
            </w:pPr>
          </w:p>
          <w:p w14:paraId="5015A6C4" w14:textId="77777777" w:rsidR="005D3EA2" w:rsidRPr="0006346A" w:rsidRDefault="005D3EA2" w:rsidP="0006346A">
            <w:pPr>
              <w:pStyle w:val="TableParagraph"/>
              <w:spacing w:before="3"/>
              <w:rPr>
                <w:b/>
                <w:i/>
                <w:lang w:val="en-GB"/>
              </w:rPr>
            </w:pPr>
          </w:p>
          <w:p w14:paraId="69AB93DA" w14:textId="77777777" w:rsidR="005D3EA2" w:rsidRPr="0006346A" w:rsidRDefault="005D3EA2" w:rsidP="0006346A">
            <w:pPr>
              <w:pStyle w:val="TableParagraph"/>
              <w:ind w:left="220" w:right="650"/>
              <w:rPr>
                <w:sz w:val="20"/>
                <w:lang w:val="en-GB"/>
              </w:rPr>
            </w:pPr>
            <w:r w:rsidRPr="0006346A">
              <w:rPr>
                <w:sz w:val="20"/>
                <w:lang w:val="en-GB"/>
              </w:rPr>
              <w:t>South cardinal</w:t>
            </w:r>
          </w:p>
        </w:tc>
        <w:tc>
          <w:tcPr>
            <w:tcW w:w="6389" w:type="dxa"/>
          </w:tcPr>
          <w:p w14:paraId="76540C8D" w14:textId="77777777" w:rsidR="005D3EA2" w:rsidRPr="0006346A" w:rsidRDefault="005D3EA2" w:rsidP="0006346A">
            <w:pPr>
              <w:pStyle w:val="TableParagraph"/>
              <w:rPr>
                <w:b/>
                <w:i/>
                <w:sz w:val="20"/>
                <w:lang w:val="en-GB"/>
              </w:rPr>
            </w:pPr>
          </w:p>
          <w:p w14:paraId="11726ED1" w14:textId="77777777" w:rsidR="005D3EA2" w:rsidRPr="0006346A" w:rsidRDefault="005D3EA2" w:rsidP="0006346A">
            <w:pPr>
              <w:pStyle w:val="TableParagraph"/>
              <w:rPr>
                <w:b/>
                <w:i/>
                <w:sz w:val="20"/>
                <w:lang w:val="en-GB"/>
              </w:rPr>
            </w:pPr>
          </w:p>
          <w:p w14:paraId="6E12097C" w14:textId="77777777" w:rsidR="005D3EA2" w:rsidRPr="0006346A" w:rsidRDefault="005D3EA2" w:rsidP="0006346A">
            <w:pPr>
              <w:pStyle w:val="TableParagraph"/>
              <w:spacing w:before="9"/>
              <w:rPr>
                <w:b/>
                <w:i/>
                <w:sz w:val="19"/>
                <w:lang w:val="en-GB"/>
              </w:rPr>
            </w:pPr>
          </w:p>
          <w:p w14:paraId="4502D7C7" w14:textId="77777777" w:rsidR="005D3EA2" w:rsidRPr="0006346A" w:rsidRDefault="005D3EA2" w:rsidP="005D3EA2">
            <w:pPr>
              <w:pStyle w:val="TableParagraph"/>
              <w:numPr>
                <w:ilvl w:val="0"/>
                <w:numId w:val="11"/>
              </w:numPr>
              <w:tabs>
                <w:tab w:val="left" w:pos="484"/>
              </w:tabs>
              <w:ind w:right="424" w:firstLine="0"/>
              <w:rPr>
                <w:sz w:val="20"/>
                <w:lang w:val="en-GB"/>
              </w:rPr>
            </w:pPr>
            <w:r w:rsidRPr="0006346A">
              <w:rPr>
                <w:sz w:val="20"/>
                <w:lang w:val="en-GB"/>
              </w:rPr>
              <w:t>Group very quick light with a group of six flashes followed by a long flash of not less than 2 s duration, in a period of 10</w:t>
            </w:r>
            <w:r w:rsidRPr="0006346A">
              <w:rPr>
                <w:spacing w:val="-15"/>
                <w:sz w:val="20"/>
                <w:lang w:val="en-GB"/>
              </w:rPr>
              <w:t xml:space="preserve"> </w:t>
            </w:r>
            <w:r w:rsidRPr="0006346A">
              <w:rPr>
                <w:sz w:val="20"/>
                <w:lang w:val="en-GB"/>
              </w:rPr>
              <w:t>s.</w:t>
            </w:r>
          </w:p>
          <w:p w14:paraId="191CBF58" w14:textId="77777777" w:rsidR="005D3EA2" w:rsidRPr="0006346A" w:rsidRDefault="005D3EA2" w:rsidP="005D3EA2">
            <w:pPr>
              <w:pStyle w:val="TableParagraph"/>
              <w:numPr>
                <w:ilvl w:val="0"/>
                <w:numId w:val="11"/>
              </w:numPr>
              <w:tabs>
                <w:tab w:val="left" w:pos="492"/>
              </w:tabs>
              <w:spacing w:before="60"/>
              <w:ind w:right="378" w:firstLine="0"/>
              <w:rPr>
                <w:sz w:val="20"/>
                <w:lang w:val="en-GB"/>
              </w:rPr>
            </w:pPr>
            <w:r w:rsidRPr="0006346A">
              <w:rPr>
                <w:sz w:val="20"/>
                <w:lang w:val="en-GB"/>
              </w:rPr>
              <w:t>Group quick light with a group of six flashes followed by a long flash of not less than 2 s duration, in a period of 15</w:t>
            </w:r>
            <w:r w:rsidRPr="0006346A">
              <w:rPr>
                <w:spacing w:val="-10"/>
                <w:sz w:val="20"/>
                <w:lang w:val="en-GB"/>
              </w:rPr>
              <w:t xml:space="preserve"> </w:t>
            </w:r>
            <w:r w:rsidRPr="0006346A">
              <w:rPr>
                <w:sz w:val="20"/>
                <w:lang w:val="en-GB"/>
              </w:rPr>
              <w:t>s.</w:t>
            </w:r>
          </w:p>
        </w:tc>
        <w:tc>
          <w:tcPr>
            <w:tcW w:w="6733" w:type="dxa"/>
          </w:tcPr>
          <w:p w14:paraId="7EE54278" w14:textId="77777777" w:rsidR="005D3EA2" w:rsidRPr="0006346A" w:rsidRDefault="005D3EA2" w:rsidP="0006346A">
            <w:pPr>
              <w:pStyle w:val="TableParagraph"/>
              <w:spacing w:before="60"/>
              <w:ind w:left="220" w:right="455" w:hanging="1"/>
              <w:rPr>
                <w:sz w:val="20"/>
                <w:lang w:val="en-GB"/>
              </w:rPr>
            </w:pPr>
            <w:r w:rsidRPr="0006346A">
              <w:rPr>
                <w:sz w:val="20"/>
                <w:lang w:val="en-GB"/>
              </w:rPr>
              <w:t>The duration of the eclipse immediately preceding a long flash should be equal to the duration of the eclipses between the flashes at the very quick rate.</w:t>
            </w:r>
          </w:p>
          <w:p w14:paraId="3C33FBF1" w14:textId="77777777" w:rsidR="005D3EA2" w:rsidRPr="0006346A" w:rsidRDefault="005D3EA2" w:rsidP="0006346A">
            <w:pPr>
              <w:pStyle w:val="TableParagraph"/>
              <w:spacing w:before="60"/>
              <w:ind w:left="220" w:right="445"/>
              <w:rPr>
                <w:sz w:val="20"/>
                <w:lang w:val="en-GB"/>
              </w:rPr>
            </w:pPr>
            <w:r w:rsidRPr="0006346A">
              <w:rPr>
                <w:sz w:val="20"/>
                <w:lang w:val="en-GB"/>
              </w:rPr>
              <w:t>The duration of a long flash should not be greater than the duration of the eclipse immediately following the long flash.</w:t>
            </w:r>
          </w:p>
          <w:p w14:paraId="31551A41" w14:textId="77777777" w:rsidR="005D3EA2" w:rsidRPr="0006346A" w:rsidRDefault="005D3EA2" w:rsidP="0006346A">
            <w:pPr>
              <w:pStyle w:val="TableParagraph"/>
              <w:spacing w:before="60"/>
              <w:ind w:left="220" w:right="423" w:hanging="1"/>
              <w:rPr>
                <w:sz w:val="20"/>
                <w:lang w:val="en-GB"/>
              </w:rPr>
            </w:pPr>
            <w:r w:rsidRPr="0006346A">
              <w:rPr>
                <w:sz w:val="20"/>
                <w:lang w:val="en-GB"/>
              </w:rPr>
              <w:t>The duration of the eclipse immediately preceding a long flash should be equal to the duration of the eclipses between the flashes at the quick rate.</w:t>
            </w:r>
          </w:p>
          <w:p w14:paraId="28DCF0F4" w14:textId="77777777" w:rsidR="005D3EA2" w:rsidRPr="0006346A" w:rsidRDefault="005D3EA2" w:rsidP="0006346A">
            <w:pPr>
              <w:pStyle w:val="TableParagraph"/>
              <w:spacing w:before="60"/>
              <w:ind w:left="220" w:right="445"/>
              <w:rPr>
                <w:sz w:val="20"/>
                <w:lang w:val="en-GB"/>
              </w:rPr>
            </w:pPr>
            <w:r w:rsidRPr="0006346A">
              <w:rPr>
                <w:sz w:val="20"/>
                <w:lang w:val="en-GB"/>
              </w:rPr>
              <w:t>The duration of a long flash should not be greater than the duration of the eclipse immediately following the long flash.</w:t>
            </w:r>
          </w:p>
        </w:tc>
      </w:tr>
    </w:tbl>
    <w:p w14:paraId="10F65AB5" w14:textId="77777777" w:rsidR="005D3EA2" w:rsidRPr="0006346A" w:rsidRDefault="005D3EA2" w:rsidP="005D3EA2">
      <w:pPr>
        <w:pStyle w:val="BodyText"/>
        <w:rPr>
          <w:b/>
          <w:i/>
          <w:sz w:val="20"/>
          <w:lang w:val="en-GB"/>
        </w:rPr>
      </w:pPr>
    </w:p>
    <w:p w14:paraId="5602988F" w14:textId="77777777" w:rsidR="005D3EA2" w:rsidRPr="0006346A" w:rsidRDefault="005D3EA2" w:rsidP="005D3EA2">
      <w:pPr>
        <w:pStyle w:val="BodyText"/>
        <w:rPr>
          <w:b/>
          <w:i/>
          <w:sz w:val="20"/>
          <w:lang w:val="en-GB"/>
        </w:rPr>
      </w:pPr>
    </w:p>
    <w:p w14:paraId="3CA398BD" w14:textId="77777777" w:rsidR="005D3EA2" w:rsidRPr="0006346A" w:rsidRDefault="005D3EA2" w:rsidP="005D3EA2">
      <w:pPr>
        <w:pStyle w:val="BodyText"/>
        <w:rPr>
          <w:b/>
          <w:i/>
          <w:sz w:val="20"/>
          <w:lang w:val="en-GB"/>
        </w:rPr>
      </w:pPr>
    </w:p>
    <w:p w14:paraId="6B276EFD" w14:textId="77777777" w:rsidR="005D3EA2" w:rsidRPr="0006346A" w:rsidRDefault="005D3EA2" w:rsidP="005D3EA2">
      <w:pPr>
        <w:pStyle w:val="BodyText"/>
        <w:rPr>
          <w:b/>
          <w:i/>
          <w:sz w:val="20"/>
          <w:lang w:val="en-GB"/>
        </w:rPr>
      </w:pPr>
    </w:p>
    <w:p w14:paraId="62D9C210" w14:textId="77777777" w:rsidR="005D3EA2" w:rsidRPr="0006346A" w:rsidRDefault="005D3EA2" w:rsidP="005D3EA2">
      <w:pPr>
        <w:pStyle w:val="BodyText"/>
        <w:rPr>
          <w:b/>
          <w:i/>
          <w:sz w:val="20"/>
          <w:lang w:val="en-GB"/>
        </w:rPr>
      </w:pPr>
    </w:p>
    <w:p w14:paraId="56F6DE37" w14:textId="77777777" w:rsidR="005D3EA2" w:rsidRPr="0006346A" w:rsidRDefault="00FD36C0" w:rsidP="005D3EA2">
      <w:pPr>
        <w:pStyle w:val="BodyText"/>
        <w:rPr>
          <w:b/>
          <w:i/>
          <w:sz w:val="11"/>
          <w:lang w:val="en-GB"/>
        </w:rPr>
      </w:pPr>
      <w:r w:rsidRPr="0006346A">
        <w:rPr>
          <w:noProof/>
          <w:lang w:val="nb-NO" w:eastAsia="nb-NO"/>
        </w:rPr>
        <mc:AlternateContent>
          <mc:Choice Requires="wps">
            <w:drawing>
              <wp:anchor distT="0" distB="0" distL="0" distR="0" simplePos="0" relativeHeight="251695616" behindDoc="1" locked="0" layoutInCell="1" allowOverlap="1" wp14:anchorId="53C9CA91" wp14:editId="7F6D0BB7">
                <wp:simplePos x="0" y="0"/>
                <wp:positionH relativeFrom="page">
                  <wp:posOffset>360045</wp:posOffset>
                </wp:positionH>
                <wp:positionV relativeFrom="paragraph">
                  <wp:posOffset>114300</wp:posOffset>
                </wp:positionV>
                <wp:extent cx="1828800" cy="0"/>
                <wp:effectExtent l="7620" t="13970" r="11430" b="5080"/>
                <wp:wrapTopAndBottom/>
                <wp:docPr id="30"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14319" id="Line 37" o:spid="_x0000_s1026" style="position:absolute;z-index:-251620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35pt,9pt" to="172.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vxEwIAACoEAAAOAAAAZHJzL2Uyb0RvYy54bWysU8GO2jAQvVfqP1i+QxKgkI0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" strokeweight=".6pt">
                <w10:wrap type="topAndBottom" anchorx="page"/>
              </v:line>
            </w:pict>
          </mc:Fallback>
        </mc:AlternateContent>
      </w:r>
    </w:p>
    <w:p w14:paraId="57B7CE3A" w14:textId="77777777" w:rsidR="005D3EA2" w:rsidRPr="0006346A" w:rsidRDefault="005D3EA2" w:rsidP="005D3EA2">
      <w:pPr>
        <w:pStyle w:val="BodyText"/>
        <w:spacing w:before="11"/>
        <w:rPr>
          <w:b/>
          <w:i/>
          <w:lang w:val="en-GB"/>
        </w:rPr>
      </w:pPr>
    </w:p>
    <w:p w14:paraId="416F76A4" w14:textId="77777777" w:rsidR="005D3EA2" w:rsidRPr="0006346A" w:rsidRDefault="005D3EA2" w:rsidP="005D3EA2">
      <w:pPr>
        <w:tabs>
          <w:tab w:val="left" w:pos="391"/>
        </w:tabs>
        <w:ind w:left="107"/>
        <w:rPr>
          <w:rFonts w:ascii="Times New Roman"/>
          <w:sz w:val="16"/>
          <w:lang w:val="en-GB"/>
        </w:rPr>
      </w:pPr>
      <w:r w:rsidRPr="0006346A">
        <w:rPr>
          <w:rFonts w:ascii="Times New Roman"/>
          <w:position w:val="6"/>
          <w:sz w:val="10"/>
          <w:lang w:val="en-GB"/>
        </w:rPr>
        <w:t>2</w:t>
      </w:r>
      <w:r w:rsidRPr="0006346A">
        <w:rPr>
          <w:rFonts w:ascii="Times New Roman"/>
          <w:position w:val="6"/>
          <w:sz w:val="10"/>
          <w:lang w:val="en-GB"/>
        </w:rPr>
        <w:tab/>
      </w:r>
      <w:r w:rsidRPr="0006346A">
        <w:rPr>
          <w:rFonts w:ascii="Times New Roman"/>
          <w:sz w:val="16"/>
          <w:lang w:val="en-GB"/>
        </w:rPr>
        <w:t>A single fixed light shall not be used on a mark within the scope of the IALA Maritime Buoyage System because it may not be recognized as an aid to navigation</w:t>
      </w:r>
      <w:r w:rsidRPr="0006346A">
        <w:rPr>
          <w:rFonts w:ascii="Times New Roman"/>
          <w:spacing w:val="-20"/>
          <w:sz w:val="16"/>
          <w:lang w:val="en-GB"/>
        </w:rPr>
        <w:t xml:space="preserve"> </w:t>
      </w:r>
      <w:r w:rsidRPr="0006346A">
        <w:rPr>
          <w:rFonts w:ascii="Times New Roman"/>
          <w:sz w:val="16"/>
          <w:lang w:val="en-GB"/>
        </w:rPr>
        <w:t>light.</w:t>
      </w:r>
    </w:p>
    <w:p w14:paraId="6C2736CF" w14:textId="77777777" w:rsidR="005D3EA2" w:rsidRPr="0006346A" w:rsidRDefault="005D3EA2" w:rsidP="005D3EA2">
      <w:pPr>
        <w:rPr>
          <w:rFonts w:ascii="Times New Roman"/>
          <w:sz w:val="16"/>
          <w:lang w:val="en-GB"/>
        </w:rPr>
        <w:sectPr w:rsidR="005D3EA2" w:rsidRPr="0006346A">
          <w:pgSz w:w="16840" w:h="11910" w:orient="landscape"/>
          <w:pgMar w:top="1040" w:right="480" w:bottom="1120" w:left="460" w:header="0" w:footer="938" w:gutter="0"/>
          <w:cols w:space="720"/>
        </w:sectPr>
      </w:pPr>
    </w:p>
    <w:tbl>
      <w:tblPr>
        <w:tblStyle w:val="TableNormal1"/>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RPr="0006346A" w14:paraId="361FFD79" w14:textId="77777777" w:rsidTr="0006346A">
        <w:trPr>
          <w:trHeight w:val="364"/>
        </w:trPr>
        <w:tc>
          <w:tcPr>
            <w:tcW w:w="1548" w:type="dxa"/>
          </w:tcPr>
          <w:p w14:paraId="376E9D1C" w14:textId="77777777" w:rsidR="005D3EA2" w:rsidRPr="0006346A" w:rsidRDefault="005D3EA2" w:rsidP="0006346A">
            <w:pPr>
              <w:pStyle w:val="TableParagraph"/>
              <w:spacing w:before="60"/>
              <w:ind w:left="220"/>
              <w:rPr>
                <w:b/>
                <w:sz w:val="20"/>
                <w:lang w:val="en-GB"/>
              </w:rPr>
            </w:pPr>
            <w:r w:rsidRPr="0006346A">
              <w:rPr>
                <w:b/>
                <w:color w:val="009FDF"/>
                <w:sz w:val="20"/>
                <w:lang w:val="en-GB"/>
              </w:rPr>
              <w:lastRenderedPageBreak/>
              <w:t>Mark</w:t>
            </w:r>
          </w:p>
        </w:tc>
        <w:tc>
          <w:tcPr>
            <w:tcW w:w="6389" w:type="dxa"/>
          </w:tcPr>
          <w:p w14:paraId="298E0308" w14:textId="77777777" w:rsidR="005D3EA2" w:rsidRPr="0006346A" w:rsidRDefault="005D3EA2" w:rsidP="0006346A">
            <w:pPr>
              <w:pStyle w:val="TableParagraph"/>
              <w:spacing w:before="60"/>
              <w:ind w:left="221"/>
              <w:rPr>
                <w:b/>
                <w:sz w:val="20"/>
                <w:lang w:val="en-GB"/>
              </w:rPr>
            </w:pPr>
            <w:r w:rsidRPr="0006346A">
              <w:rPr>
                <w:b/>
                <w:color w:val="009FDF"/>
                <w:sz w:val="20"/>
                <w:lang w:val="en-GB"/>
              </w:rPr>
              <w:t>Rhythmic character of the light</w:t>
            </w:r>
          </w:p>
        </w:tc>
        <w:tc>
          <w:tcPr>
            <w:tcW w:w="6733" w:type="dxa"/>
          </w:tcPr>
          <w:p w14:paraId="481704CD" w14:textId="77777777" w:rsidR="005D3EA2" w:rsidRPr="0006346A" w:rsidRDefault="005D3EA2" w:rsidP="0006346A">
            <w:pPr>
              <w:pStyle w:val="TableParagraph"/>
              <w:spacing w:before="60"/>
              <w:ind w:left="221"/>
              <w:rPr>
                <w:b/>
                <w:sz w:val="20"/>
                <w:lang w:val="en-GB"/>
              </w:rPr>
            </w:pPr>
            <w:r w:rsidRPr="0006346A">
              <w:rPr>
                <w:b/>
                <w:color w:val="009FDF"/>
                <w:sz w:val="20"/>
                <w:lang w:val="en-GB"/>
              </w:rPr>
              <w:t>Remarks and further recommendations</w:t>
            </w:r>
          </w:p>
        </w:tc>
      </w:tr>
      <w:tr w:rsidR="005D3EA2" w:rsidRPr="0006346A" w14:paraId="38E775D9" w14:textId="77777777" w:rsidTr="0006346A">
        <w:trPr>
          <w:trHeight w:val="667"/>
        </w:trPr>
        <w:tc>
          <w:tcPr>
            <w:tcW w:w="1548" w:type="dxa"/>
          </w:tcPr>
          <w:p w14:paraId="044BCC00" w14:textId="77777777" w:rsidR="005D3EA2" w:rsidRPr="0006346A" w:rsidRDefault="005D3EA2" w:rsidP="0006346A">
            <w:pPr>
              <w:pStyle w:val="TableParagraph"/>
              <w:spacing w:before="59"/>
              <w:ind w:left="220" w:right="650"/>
              <w:rPr>
                <w:sz w:val="20"/>
                <w:lang w:val="en-GB"/>
              </w:rPr>
            </w:pPr>
            <w:r w:rsidRPr="0006346A">
              <w:rPr>
                <w:sz w:val="20"/>
                <w:lang w:val="en-GB"/>
              </w:rPr>
              <w:t>West cardinal</w:t>
            </w:r>
          </w:p>
        </w:tc>
        <w:tc>
          <w:tcPr>
            <w:tcW w:w="6389" w:type="dxa"/>
          </w:tcPr>
          <w:p w14:paraId="6ADDC296" w14:textId="77777777" w:rsidR="005D3EA2" w:rsidRPr="0006346A" w:rsidRDefault="005D3EA2" w:rsidP="005D3EA2">
            <w:pPr>
              <w:pStyle w:val="TableParagraph"/>
              <w:numPr>
                <w:ilvl w:val="0"/>
                <w:numId w:val="10"/>
              </w:numPr>
              <w:tabs>
                <w:tab w:val="left" w:pos="484"/>
              </w:tabs>
              <w:spacing w:before="59"/>
              <w:rPr>
                <w:sz w:val="20"/>
                <w:lang w:val="en-GB"/>
              </w:rPr>
            </w:pPr>
            <w:r w:rsidRPr="0006346A">
              <w:rPr>
                <w:sz w:val="20"/>
                <w:lang w:val="en-GB"/>
              </w:rPr>
              <w:t>Group very quick light with a group of nine flashes, in a period of 10</w:t>
            </w:r>
            <w:r w:rsidRPr="0006346A">
              <w:rPr>
                <w:spacing w:val="-25"/>
                <w:sz w:val="20"/>
                <w:lang w:val="en-GB"/>
              </w:rPr>
              <w:t xml:space="preserve"> </w:t>
            </w:r>
            <w:r w:rsidRPr="0006346A">
              <w:rPr>
                <w:sz w:val="20"/>
                <w:lang w:val="en-GB"/>
              </w:rPr>
              <w:t>s.</w:t>
            </w:r>
          </w:p>
          <w:p w14:paraId="587EE33C" w14:textId="77777777" w:rsidR="005D3EA2" w:rsidRPr="0006346A" w:rsidRDefault="005D3EA2" w:rsidP="005D3EA2">
            <w:pPr>
              <w:pStyle w:val="TableParagraph"/>
              <w:numPr>
                <w:ilvl w:val="0"/>
                <w:numId w:val="10"/>
              </w:numPr>
              <w:tabs>
                <w:tab w:val="left" w:pos="493"/>
              </w:tabs>
              <w:spacing w:before="60"/>
              <w:ind w:left="492" w:hanging="272"/>
              <w:rPr>
                <w:sz w:val="20"/>
                <w:lang w:val="en-GB"/>
              </w:rPr>
            </w:pPr>
            <w:r w:rsidRPr="0006346A">
              <w:rPr>
                <w:sz w:val="20"/>
                <w:lang w:val="en-GB"/>
              </w:rPr>
              <w:t>Group quick light with a group of nine flashes, in a period of 15</w:t>
            </w:r>
            <w:r w:rsidRPr="0006346A">
              <w:rPr>
                <w:spacing w:val="-22"/>
                <w:sz w:val="20"/>
                <w:lang w:val="en-GB"/>
              </w:rPr>
              <w:t xml:space="preserve"> </w:t>
            </w:r>
            <w:r w:rsidRPr="0006346A">
              <w:rPr>
                <w:sz w:val="20"/>
                <w:lang w:val="en-GB"/>
              </w:rPr>
              <w:t>s.</w:t>
            </w:r>
          </w:p>
        </w:tc>
        <w:tc>
          <w:tcPr>
            <w:tcW w:w="6733" w:type="dxa"/>
          </w:tcPr>
          <w:p w14:paraId="16E0609F" w14:textId="77777777" w:rsidR="005D3EA2" w:rsidRPr="0006346A" w:rsidRDefault="005D3EA2" w:rsidP="0006346A">
            <w:pPr>
              <w:pStyle w:val="TableParagraph"/>
              <w:rPr>
                <w:rFonts w:ascii="Times New Roman"/>
                <w:sz w:val="18"/>
                <w:lang w:val="en-GB"/>
              </w:rPr>
            </w:pPr>
          </w:p>
        </w:tc>
      </w:tr>
      <w:tr w:rsidR="005D3EA2" w:rsidRPr="0006346A" w14:paraId="3DCD0B66" w14:textId="77777777" w:rsidTr="0006346A">
        <w:trPr>
          <w:trHeight w:val="1401"/>
        </w:trPr>
        <w:tc>
          <w:tcPr>
            <w:tcW w:w="1548" w:type="dxa"/>
          </w:tcPr>
          <w:p w14:paraId="22A0E79E" w14:textId="77777777" w:rsidR="005D3EA2" w:rsidRPr="0006346A" w:rsidRDefault="005D3EA2" w:rsidP="0006346A">
            <w:pPr>
              <w:pStyle w:val="TableParagraph"/>
              <w:spacing w:before="60"/>
              <w:ind w:left="220" w:right="505"/>
              <w:rPr>
                <w:sz w:val="20"/>
                <w:lang w:val="en-GB"/>
              </w:rPr>
            </w:pPr>
            <w:r w:rsidRPr="0006346A">
              <w:rPr>
                <w:sz w:val="20"/>
                <w:lang w:val="en-GB"/>
              </w:rPr>
              <w:t>ISOLATED DANGER</w:t>
            </w:r>
          </w:p>
        </w:tc>
        <w:tc>
          <w:tcPr>
            <w:tcW w:w="6389" w:type="dxa"/>
          </w:tcPr>
          <w:p w14:paraId="11E24D73" w14:textId="77777777" w:rsidR="005D3EA2" w:rsidRPr="0006346A" w:rsidRDefault="005D3EA2" w:rsidP="005D3EA2">
            <w:pPr>
              <w:pStyle w:val="TableParagraph"/>
              <w:numPr>
                <w:ilvl w:val="0"/>
                <w:numId w:val="9"/>
              </w:numPr>
              <w:tabs>
                <w:tab w:val="left" w:pos="484"/>
              </w:tabs>
              <w:spacing w:before="60"/>
              <w:rPr>
                <w:sz w:val="20"/>
                <w:lang w:val="en-GB"/>
              </w:rPr>
            </w:pPr>
            <w:r w:rsidRPr="0006346A">
              <w:rPr>
                <w:sz w:val="20"/>
                <w:lang w:val="en-GB"/>
              </w:rPr>
              <w:t>Group-flashing light with a group of two flashes, in a period of 5</w:t>
            </w:r>
            <w:r w:rsidRPr="0006346A">
              <w:rPr>
                <w:spacing w:val="-20"/>
                <w:sz w:val="20"/>
                <w:lang w:val="en-GB"/>
              </w:rPr>
              <w:t xml:space="preserve"> </w:t>
            </w:r>
            <w:r w:rsidRPr="0006346A">
              <w:rPr>
                <w:sz w:val="20"/>
                <w:lang w:val="en-GB"/>
              </w:rPr>
              <w:t>s.</w:t>
            </w:r>
          </w:p>
          <w:p w14:paraId="31C1FF55" w14:textId="77777777" w:rsidR="005D3EA2" w:rsidRPr="0006346A" w:rsidRDefault="005D3EA2" w:rsidP="005D3EA2">
            <w:pPr>
              <w:pStyle w:val="TableParagraph"/>
              <w:numPr>
                <w:ilvl w:val="0"/>
                <w:numId w:val="9"/>
              </w:numPr>
              <w:tabs>
                <w:tab w:val="left" w:pos="493"/>
              </w:tabs>
              <w:spacing w:before="59"/>
              <w:ind w:left="492" w:hanging="272"/>
              <w:rPr>
                <w:sz w:val="20"/>
                <w:lang w:val="en-GB"/>
              </w:rPr>
            </w:pPr>
            <w:r w:rsidRPr="0006346A">
              <w:rPr>
                <w:sz w:val="20"/>
                <w:lang w:val="en-GB"/>
              </w:rPr>
              <w:t>Group-flashing light with a group of two flashes, in a period of 10</w:t>
            </w:r>
            <w:r w:rsidRPr="0006346A">
              <w:rPr>
                <w:spacing w:val="-21"/>
                <w:sz w:val="20"/>
                <w:lang w:val="en-GB"/>
              </w:rPr>
              <w:t xml:space="preserve"> </w:t>
            </w:r>
            <w:r w:rsidRPr="0006346A">
              <w:rPr>
                <w:sz w:val="20"/>
                <w:lang w:val="en-GB"/>
              </w:rPr>
              <w:t>s.</w:t>
            </w:r>
          </w:p>
        </w:tc>
        <w:tc>
          <w:tcPr>
            <w:tcW w:w="6733" w:type="dxa"/>
          </w:tcPr>
          <w:p w14:paraId="7A6D2F73" w14:textId="77777777" w:rsidR="005D3EA2" w:rsidRPr="0006346A" w:rsidRDefault="005D3EA2" w:rsidP="0006346A">
            <w:pPr>
              <w:pStyle w:val="TableParagraph"/>
              <w:spacing w:before="60"/>
              <w:ind w:left="220"/>
              <w:rPr>
                <w:sz w:val="20"/>
                <w:lang w:val="en-GB"/>
              </w:rPr>
            </w:pPr>
            <w:r w:rsidRPr="0006346A">
              <w:rPr>
                <w:sz w:val="20"/>
                <w:lang w:val="en-GB"/>
              </w:rPr>
              <w:t>Only the colour White is used.</w:t>
            </w:r>
          </w:p>
          <w:p w14:paraId="49C24B3C" w14:textId="77777777" w:rsidR="005D3EA2" w:rsidRPr="0006346A" w:rsidRDefault="005D3EA2" w:rsidP="0006346A">
            <w:pPr>
              <w:pStyle w:val="TableParagraph"/>
              <w:spacing w:before="59"/>
              <w:ind w:left="220" w:right="317"/>
              <w:rPr>
                <w:sz w:val="20"/>
                <w:lang w:val="en-GB"/>
              </w:rPr>
            </w:pPr>
            <w:r w:rsidRPr="0006346A">
              <w:rPr>
                <w:sz w:val="20"/>
                <w:lang w:val="en-GB"/>
              </w:rPr>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5D3EA2" w:rsidRPr="0006346A" w14:paraId="2DB0DAAF" w14:textId="77777777" w:rsidTr="0006346A">
        <w:trPr>
          <w:trHeight w:val="1276"/>
        </w:trPr>
        <w:tc>
          <w:tcPr>
            <w:tcW w:w="1548" w:type="dxa"/>
          </w:tcPr>
          <w:p w14:paraId="7E3B1048" w14:textId="77777777" w:rsidR="005D3EA2" w:rsidRPr="0006346A" w:rsidRDefault="005D3EA2" w:rsidP="0006346A">
            <w:pPr>
              <w:pStyle w:val="TableParagraph"/>
              <w:spacing w:before="59"/>
              <w:ind w:left="220"/>
              <w:rPr>
                <w:sz w:val="20"/>
                <w:lang w:val="en-GB"/>
              </w:rPr>
            </w:pPr>
            <w:r w:rsidRPr="0006346A">
              <w:rPr>
                <w:sz w:val="20"/>
                <w:lang w:val="en-GB"/>
              </w:rPr>
              <w:t>SAFE-WATER</w:t>
            </w:r>
          </w:p>
        </w:tc>
        <w:tc>
          <w:tcPr>
            <w:tcW w:w="6389" w:type="dxa"/>
          </w:tcPr>
          <w:p w14:paraId="3AEC9E41" w14:textId="77777777" w:rsidR="005D3EA2" w:rsidRPr="0006346A" w:rsidRDefault="005D3EA2" w:rsidP="005D3EA2">
            <w:pPr>
              <w:pStyle w:val="TableParagraph"/>
              <w:numPr>
                <w:ilvl w:val="0"/>
                <w:numId w:val="8"/>
              </w:numPr>
              <w:tabs>
                <w:tab w:val="left" w:pos="483"/>
              </w:tabs>
              <w:spacing w:before="59"/>
              <w:rPr>
                <w:sz w:val="20"/>
                <w:lang w:val="en-GB"/>
              </w:rPr>
            </w:pPr>
            <w:r w:rsidRPr="0006346A">
              <w:rPr>
                <w:sz w:val="20"/>
                <w:lang w:val="en-GB"/>
              </w:rPr>
              <w:t>Long-flashing light with a period of 10</w:t>
            </w:r>
            <w:r w:rsidRPr="0006346A">
              <w:rPr>
                <w:spacing w:val="-4"/>
                <w:sz w:val="20"/>
                <w:lang w:val="en-GB"/>
              </w:rPr>
              <w:t xml:space="preserve"> </w:t>
            </w:r>
            <w:r w:rsidRPr="0006346A">
              <w:rPr>
                <w:sz w:val="20"/>
                <w:lang w:val="en-GB"/>
              </w:rPr>
              <w:t>s.</w:t>
            </w:r>
          </w:p>
          <w:p w14:paraId="22800672" w14:textId="77777777" w:rsidR="005D3EA2" w:rsidRPr="0006346A" w:rsidRDefault="005D3EA2" w:rsidP="005D3EA2">
            <w:pPr>
              <w:pStyle w:val="TableParagraph"/>
              <w:numPr>
                <w:ilvl w:val="0"/>
                <w:numId w:val="8"/>
              </w:numPr>
              <w:tabs>
                <w:tab w:val="left" w:pos="492"/>
              </w:tabs>
              <w:spacing w:before="60"/>
              <w:ind w:left="491" w:hanging="271"/>
              <w:rPr>
                <w:sz w:val="20"/>
                <w:lang w:val="en-GB"/>
              </w:rPr>
            </w:pPr>
            <w:r w:rsidRPr="0006346A">
              <w:rPr>
                <w:sz w:val="20"/>
                <w:lang w:val="en-GB"/>
              </w:rPr>
              <w:t>Isophase</w:t>
            </w:r>
            <w:r w:rsidRPr="0006346A">
              <w:rPr>
                <w:spacing w:val="-2"/>
                <w:sz w:val="20"/>
                <w:lang w:val="en-GB"/>
              </w:rPr>
              <w:t xml:space="preserve"> </w:t>
            </w:r>
            <w:r w:rsidRPr="0006346A">
              <w:rPr>
                <w:sz w:val="20"/>
                <w:lang w:val="en-GB"/>
              </w:rPr>
              <w:t>light.</w:t>
            </w:r>
          </w:p>
          <w:p w14:paraId="24840D4C" w14:textId="77777777" w:rsidR="005D3EA2" w:rsidRPr="0006346A" w:rsidRDefault="005D3EA2" w:rsidP="005D3EA2">
            <w:pPr>
              <w:pStyle w:val="TableParagraph"/>
              <w:numPr>
                <w:ilvl w:val="0"/>
                <w:numId w:val="8"/>
              </w:numPr>
              <w:tabs>
                <w:tab w:val="left" w:pos="472"/>
              </w:tabs>
              <w:spacing w:before="60"/>
              <w:ind w:left="471" w:hanging="251"/>
              <w:rPr>
                <w:sz w:val="20"/>
                <w:lang w:val="en-GB"/>
              </w:rPr>
            </w:pPr>
            <w:r w:rsidRPr="0006346A">
              <w:rPr>
                <w:sz w:val="20"/>
                <w:lang w:val="en-GB"/>
              </w:rPr>
              <w:t>Single-occulting</w:t>
            </w:r>
            <w:r w:rsidRPr="0006346A">
              <w:rPr>
                <w:spacing w:val="-1"/>
                <w:sz w:val="20"/>
                <w:lang w:val="en-GB"/>
              </w:rPr>
              <w:t xml:space="preserve"> </w:t>
            </w:r>
            <w:r w:rsidRPr="0006346A">
              <w:rPr>
                <w:sz w:val="20"/>
                <w:lang w:val="en-GB"/>
              </w:rPr>
              <w:t>light.</w:t>
            </w:r>
          </w:p>
          <w:p w14:paraId="78FED3D4" w14:textId="77777777" w:rsidR="005D3EA2" w:rsidRPr="0006346A" w:rsidRDefault="005D3EA2" w:rsidP="005D3EA2">
            <w:pPr>
              <w:pStyle w:val="TableParagraph"/>
              <w:numPr>
                <w:ilvl w:val="0"/>
                <w:numId w:val="8"/>
              </w:numPr>
              <w:tabs>
                <w:tab w:val="left" w:pos="492"/>
              </w:tabs>
              <w:spacing w:before="60"/>
              <w:ind w:left="491" w:hanging="271"/>
              <w:rPr>
                <w:sz w:val="20"/>
                <w:lang w:val="en-GB"/>
              </w:rPr>
            </w:pPr>
            <w:r w:rsidRPr="0006346A">
              <w:rPr>
                <w:sz w:val="20"/>
                <w:lang w:val="en-GB"/>
              </w:rPr>
              <w:t>Morse Code light with the single character</w:t>
            </w:r>
            <w:r w:rsidRPr="0006346A">
              <w:rPr>
                <w:spacing w:val="-6"/>
                <w:sz w:val="20"/>
                <w:lang w:val="en-GB"/>
              </w:rPr>
              <w:t xml:space="preserve"> </w:t>
            </w:r>
            <w:r w:rsidRPr="0006346A">
              <w:rPr>
                <w:sz w:val="20"/>
                <w:lang w:val="en-GB"/>
              </w:rPr>
              <w:t>"A".</w:t>
            </w:r>
          </w:p>
        </w:tc>
        <w:tc>
          <w:tcPr>
            <w:tcW w:w="6733" w:type="dxa"/>
          </w:tcPr>
          <w:p w14:paraId="63116732" w14:textId="77777777" w:rsidR="005D3EA2" w:rsidRPr="0006346A" w:rsidRDefault="005D3EA2" w:rsidP="0006346A">
            <w:pPr>
              <w:pStyle w:val="TableParagraph"/>
              <w:spacing w:before="59"/>
              <w:ind w:left="220"/>
              <w:rPr>
                <w:sz w:val="20"/>
                <w:lang w:val="en-GB"/>
              </w:rPr>
            </w:pPr>
            <w:r w:rsidRPr="0006346A">
              <w:rPr>
                <w:sz w:val="20"/>
                <w:lang w:val="en-GB"/>
              </w:rPr>
              <w:t>Only the colour White is used.</w:t>
            </w:r>
          </w:p>
        </w:tc>
      </w:tr>
      <w:tr w:rsidR="005D3EA2" w:rsidRPr="0006346A" w14:paraId="1146C41D" w14:textId="77777777" w:rsidTr="0006346A">
        <w:trPr>
          <w:trHeight w:val="2069"/>
        </w:trPr>
        <w:tc>
          <w:tcPr>
            <w:tcW w:w="1548" w:type="dxa"/>
          </w:tcPr>
          <w:p w14:paraId="74C2262A" w14:textId="77777777" w:rsidR="005D3EA2" w:rsidRPr="0006346A" w:rsidRDefault="005D3EA2" w:rsidP="0006346A">
            <w:pPr>
              <w:pStyle w:val="TableParagraph"/>
              <w:spacing w:before="59"/>
              <w:ind w:left="220"/>
              <w:rPr>
                <w:sz w:val="20"/>
                <w:lang w:val="en-GB"/>
              </w:rPr>
            </w:pPr>
            <w:r w:rsidRPr="0006346A">
              <w:rPr>
                <w:sz w:val="20"/>
                <w:lang w:val="en-GB"/>
              </w:rPr>
              <w:t>SPECIAL</w:t>
            </w:r>
          </w:p>
        </w:tc>
        <w:tc>
          <w:tcPr>
            <w:tcW w:w="6389" w:type="dxa"/>
          </w:tcPr>
          <w:p w14:paraId="573F1B1C" w14:textId="77777777" w:rsidR="005D3EA2" w:rsidRPr="0006346A" w:rsidRDefault="005D3EA2" w:rsidP="005D3EA2">
            <w:pPr>
              <w:pStyle w:val="TableParagraph"/>
              <w:numPr>
                <w:ilvl w:val="0"/>
                <w:numId w:val="7"/>
              </w:numPr>
              <w:tabs>
                <w:tab w:val="left" w:pos="484"/>
              </w:tabs>
              <w:spacing w:before="59"/>
              <w:ind w:hanging="263"/>
              <w:rPr>
                <w:sz w:val="20"/>
                <w:lang w:val="en-GB"/>
              </w:rPr>
            </w:pPr>
            <w:r w:rsidRPr="0006346A">
              <w:rPr>
                <w:sz w:val="20"/>
                <w:lang w:val="en-GB"/>
              </w:rPr>
              <w:t>Group-occulting</w:t>
            </w:r>
            <w:r w:rsidRPr="0006346A">
              <w:rPr>
                <w:spacing w:val="-2"/>
                <w:sz w:val="20"/>
                <w:lang w:val="en-GB"/>
              </w:rPr>
              <w:t xml:space="preserve"> </w:t>
            </w:r>
            <w:r w:rsidRPr="0006346A">
              <w:rPr>
                <w:sz w:val="20"/>
                <w:lang w:val="en-GB"/>
              </w:rPr>
              <w:t>light.</w:t>
            </w:r>
          </w:p>
          <w:p w14:paraId="2AFFD2C5" w14:textId="77777777" w:rsidR="005D3EA2" w:rsidRPr="0006346A" w:rsidRDefault="005D3EA2" w:rsidP="005D3EA2">
            <w:pPr>
              <w:pStyle w:val="TableParagraph"/>
              <w:numPr>
                <w:ilvl w:val="0"/>
                <w:numId w:val="7"/>
              </w:numPr>
              <w:tabs>
                <w:tab w:val="left" w:pos="492"/>
              </w:tabs>
              <w:spacing w:before="60"/>
              <w:ind w:left="491" w:hanging="271"/>
              <w:rPr>
                <w:sz w:val="20"/>
                <w:lang w:val="en-GB"/>
              </w:rPr>
            </w:pPr>
            <w:r w:rsidRPr="0006346A">
              <w:rPr>
                <w:sz w:val="20"/>
                <w:lang w:val="en-GB"/>
              </w:rPr>
              <w:t>Single-flashing</w:t>
            </w:r>
            <w:r w:rsidRPr="0006346A">
              <w:rPr>
                <w:spacing w:val="-4"/>
                <w:sz w:val="20"/>
                <w:lang w:val="en-GB"/>
              </w:rPr>
              <w:t xml:space="preserve"> </w:t>
            </w:r>
            <w:r w:rsidRPr="0006346A">
              <w:rPr>
                <w:sz w:val="20"/>
                <w:lang w:val="en-GB"/>
              </w:rPr>
              <w:t>light,</w:t>
            </w:r>
            <w:r w:rsidRPr="0006346A">
              <w:rPr>
                <w:spacing w:val="-4"/>
                <w:sz w:val="20"/>
                <w:lang w:val="en-GB"/>
              </w:rPr>
              <w:t xml:space="preserve"> </w:t>
            </w:r>
            <w:r w:rsidRPr="0006346A">
              <w:rPr>
                <w:sz w:val="20"/>
                <w:lang w:val="en-GB"/>
              </w:rPr>
              <w:t>but</w:t>
            </w:r>
            <w:r w:rsidRPr="0006346A">
              <w:rPr>
                <w:spacing w:val="-4"/>
                <w:sz w:val="20"/>
                <w:lang w:val="en-GB"/>
              </w:rPr>
              <w:t xml:space="preserve"> </w:t>
            </w:r>
            <w:r w:rsidRPr="0006346A">
              <w:rPr>
                <w:sz w:val="20"/>
                <w:lang w:val="en-GB"/>
              </w:rPr>
              <w:t>not</w:t>
            </w:r>
            <w:r w:rsidRPr="0006346A">
              <w:rPr>
                <w:spacing w:val="-4"/>
                <w:sz w:val="20"/>
                <w:lang w:val="en-GB"/>
              </w:rPr>
              <w:t xml:space="preserve"> </w:t>
            </w:r>
            <w:r w:rsidRPr="0006346A">
              <w:rPr>
                <w:sz w:val="20"/>
                <w:lang w:val="en-GB"/>
              </w:rPr>
              <w:t>a</w:t>
            </w:r>
            <w:r w:rsidRPr="0006346A">
              <w:rPr>
                <w:spacing w:val="-4"/>
                <w:sz w:val="20"/>
                <w:lang w:val="en-GB"/>
              </w:rPr>
              <w:t xml:space="preserve"> </w:t>
            </w:r>
            <w:r w:rsidRPr="0006346A">
              <w:rPr>
                <w:sz w:val="20"/>
                <w:lang w:val="en-GB"/>
              </w:rPr>
              <w:t>long-flashing</w:t>
            </w:r>
            <w:r w:rsidRPr="0006346A">
              <w:rPr>
                <w:spacing w:val="-3"/>
                <w:sz w:val="20"/>
                <w:lang w:val="en-GB"/>
              </w:rPr>
              <w:t xml:space="preserve"> </w:t>
            </w:r>
            <w:r w:rsidRPr="0006346A">
              <w:rPr>
                <w:sz w:val="20"/>
                <w:lang w:val="en-GB"/>
              </w:rPr>
              <w:t>light</w:t>
            </w:r>
            <w:r w:rsidRPr="0006346A">
              <w:rPr>
                <w:spacing w:val="-4"/>
                <w:sz w:val="20"/>
                <w:lang w:val="en-GB"/>
              </w:rPr>
              <w:t xml:space="preserve"> </w:t>
            </w:r>
            <w:r w:rsidRPr="0006346A">
              <w:rPr>
                <w:sz w:val="20"/>
                <w:lang w:val="en-GB"/>
              </w:rPr>
              <w:t>with</w:t>
            </w:r>
            <w:r w:rsidRPr="0006346A">
              <w:rPr>
                <w:spacing w:val="-4"/>
                <w:sz w:val="20"/>
                <w:lang w:val="en-GB"/>
              </w:rPr>
              <w:t xml:space="preserve"> </w:t>
            </w:r>
            <w:r w:rsidRPr="0006346A">
              <w:rPr>
                <w:sz w:val="20"/>
                <w:lang w:val="en-GB"/>
              </w:rPr>
              <w:t>a</w:t>
            </w:r>
            <w:r w:rsidRPr="0006346A">
              <w:rPr>
                <w:spacing w:val="-2"/>
                <w:sz w:val="20"/>
                <w:lang w:val="en-GB"/>
              </w:rPr>
              <w:t xml:space="preserve"> </w:t>
            </w:r>
            <w:r w:rsidRPr="0006346A">
              <w:rPr>
                <w:sz w:val="20"/>
                <w:lang w:val="en-GB"/>
              </w:rPr>
              <w:t>period</w:t>
            </w:r>
            <w:r w:rsidRPr="0006346A">
              <w:rPr>
                <w:spacing w:val="-3"/>
                <w:sz w:val="20"/>
                <w:lang w:val="en-GB"/>
              </w:rPr>
              <w:t xml:space="preserve"> </w:t>
            </w:r>
            <w:r w:rsidRPr="0006346A">
              <w:rPr>
                <w:sz w:val="20"/>
                <w:lang w:val="en-GB"/>
              </w:rPr>
              <w:t>of</w:t>
            </w:r>
            <w:r w:rsidRPr="0006346A">
              <w:rPr>
                <w:spacing w:val="-4"/>
                <w:sz w:val="20"/>
                <w:lang w:val="en-GB"/>
              </w:rPr>
              <w:t xml:space="preserve"> </w:t>
            </w:r>
            <w:r w:rsidRPr="0006346A">
              <w:rPr>
                <w:sz w:val="20"/>
                <w:lang w:val="en-GB"/>
              </w:rPr>
              <w:t>10</w:t>
            </w:r>
            <w:r w:rsidRPr="0006346A">
              <w:rPr>
                <w:spacing w:val="-4"/>
                <w:sz w:val="20"/>
                <w:lang w:val="en-GB"/>
              </w:rPr>
              <w:t xml:space="preserve"> </w:t>
            </w:r>
            <w:r w:rsidRPr="0006346A">
              <w:rPr>
                <w:sz w:val="20"/>
                <w:lang w:val="en-GB"/>
              </w:rPr>
              <w:t>s.</w:t>
            </w:r>
          </w:p>
          <w:p w14:paraId="3345A1FD" w14:textId="77777777" w:rsidR="005D3EA2" w:rsidRPr="0006346A" w:rsidRDefault="005D3EA2" w:rsidP="005D3EA2">
            <w:pPr>
              <w:pStyle w:val="TableParagraph"/>
              <w:numPr>
                <w:ilvl w:val="0"/>
                <w:numId w:val="7"/>
              </w:numPr>
              <w:tabs>
                <w:tab w:val="left" w:pos="472"/>
              </w:tabs>
              <w:spacing w:before="60"/>
              <w:ind w:left="220" w:right="518" w:firstLine="0"/>
              <w:rPr>
                <w:sz w:val="20"/>
                <w:lang w:val="en-GB"/>
              </w:rPr>
            </w:pPr>
            <w:r w:rsidRPr="0006346A">
              <w:rPr>
                <w:sz w:val="20"/>
                <w:lang w:val="en-GB"/>
              </w:rPr>
              <w:t>Group-flashing</w:t>
            </w:r>
            <w:r w:rsidRPr="0006346A">
              <w:rPr>
                <w:spacing w:val="-5"/>
                <w:sz w:val="20"/>
                <w:lang w:val="en-GB"/>
              </w:rPr>
              <w:t xml:space="preserve"> </w:t>
            </w:r>
            <w:r w:rsidRPr="0006346A">
              <w:rPr>
                <w:sz w:val="20"/>
                <w:lang w:val="en-GB"/>
              </w:rPr>
              <w:t>light</w:t>
            </w:r>
            <w:r w:rsidRPr="0006346A">
              <w:rPr>
                <w:spacing w:val="-4"/>
                <w:sz w:val="20"/>
                <w:lang w:val="en-GB"/>
              </w:rPr>
              <w:t xml:space="preserve"> </w:t>
            </w:r>
            <w:r w:rsidRPr="0006346A">
              <w:rPr>
                <w:sz w:val="20"/>
                <w:lang w:val="en-GB"/>
              </w:rPr>
              <w:t>with</w:t>
            </w:r>
            <w:r w:rsidRPr="0006346A">
              <w:rPr>
                <w:spacing w:val="-4"/>
                <w:sz w:val="20"/>
                <w:lang w:val="en-GB"/>
              </w:rPr>
              <w:t xml:space="preserve"> </w:t>
            </w:r>
            <w:r w:rsidRPr="0006346A">
              <w:rPr>
                <w:sz w:val="20"/>
                <w:lang w:val="en-GB"/>
              </w:rPr>
              <w:t>a</w:t>
            </w:r>
            <w:r w:rsidRPr="0006346A">
              <w:rPr>
                <w:spacing w:val="-3"/>
                <w:sz w:val="20"/>
                <w:lang w:val="en-GB"/>
              </w:rPr>
              <w:t xml:space="preserve"> </w:t>
            </w:r>
            <w:r w:rsidRPr="0006346A">
              <w:rPr>
                <w:sz w:val="20"/>
                <w:lang w:val="en-GB"/>
              </w:rPr>
              <w:t>group</w:t>
            </w:r>
            <w:r w:rsidRPr="0006346A">
              <w:rPr>
                <w:spacing w:val="-3"/>
                <w:sz w:val="20"/>
                <w:lang w:val="en-GB"/>
              </w:rPr>
              <w:t xml:space="preserve"> </w:t>
            </w:r>
            <w:r w:rsidRPr="0006346A">
              <w:rPr>
                <w:sz w:val="20"/>
                <w:lang w:val="en-GB"/>
              </w:rPr>
              <w:t>of</w:t>
            </w:r>
            <w:r w:rsidRPr="0006346A">
              <w:rPr>
                <w:spacing w:val="-5"/>
                <w:sz w:val="20"/>
                <w:lang w:val="en-GB"/>
              </w:rPr>
              <w:t xml:space="preserve"> </w:t>
            </w:r>
            <w:r w:rsidRPr="0006346A">
              <w:rPr>
                <w:sz w:val="20"/>
                <w:lang w:val="en-GB"/>
              </w:rPr>
              <w:t>four,</w:t>
            </w:r>
            <w:r w:rsidRPr="0006346A">
              <w:rPr>
                <w:spacing w:val="-3"/>
                <w:sz w:val="20"/>
                <w:lang w:val="en-GB"/>
              </w:rPr>
              <w:t xml:space="preserve"> </w:t>
            </w:r>
            <w:r w:rsidRPr="0006346A">
              <w:rPr>
                <w:sz w:val="20"/>
                <w:lang w:val="en-GB"/>
              </w:rPr>
              <w:t>five</w:t>
            </w:r>
            <w:r w:rsidRPr="0006346A">
              <w:rPr>
                <w:spacing w:val="-3"/>
                <w:sz w:val="20"/>
                <w:lang w:val="en-GB"/>
              </w:rPr>
              <w:t xml:space="preserve"> </w:t>
            </w:r>
            <w:r w:rsidRPr="0006346A">
              <w:rPr>
                <w:sz w:val="20"/>
                <w:lang w:val="en-GB"/>
              </w:rPr>
              <w:t>or</w:t>
            </w:r>
            <w:r w:rsidRPr="0006346A">
              <w:rPr>
                <w:spacing w:val="-4"/>
                <w:sz w:val="20"/>
                <w:lang w:val="en-GB"/>
              </w:rPr>
              <w:t xml:space="preserve"> </w:t>
            </w:r>
            <w:r w:rsidRPr="0006346A">
              <w:rPr>
                <w:sz w:val="20"/>
                <w:lang w:val="en-GB"/>
              </w:rPr>
              <w:t>(exceptionally)</w:t>
            </w:r>
            <w:r w:rsidRPr="0006346A">
              <w:rPr>
                <w:spacing w:val="-4"/>
                <w:sz w:val="20"/>
                <w:lang w:val="en-GB"/>
              </w:rPr>
              <w:t xml:space="preserve"> </w:t>
            </w:r>
            <w:r w:rsidRPr="0006346A">
              <w:rPr>
                <w:sz w:val="20"/>
                <w:lang w:val="en-GB"/>
              </w:rPr>
              <w:t>six flashes.</w:t>
            </w:r>
          </w:p>
          <w:p w14:paraId="11643942" w14:textId="77777777" w:rsidR="005D3EA2" w:rsidRPr="0006346A" w:rsidRDefault="005D3EA2" w:rsidP="005D3EA2">
            <w:pPr>
              <w:pStyle w:val="TableParagraph"/>
              <w:numPr>
                <w:ilvl w:val="0"/>
                <w:numId w:val="7"/>
              </w:numPr>
              <w:tabs>
                <w:tab w:val="left" w:pos="493"/>
              </w:tabs>
              <w:spacing w:before="60"/>
              <w:ind w:left="492" w:hanging="272"/>
              <w:rPr>
                <w:sz w:val="20"/>
                <w:lang w:val="en-GB"/>
              </w:rPr>
            </w:pPr>
            <w:r w:rsidRPr="0006346A">
              <w:rPr>
                <w:sz w:val="20"/>
                <w:lang w:val="en-GB"/>
              </w:rPr>
              <w:t>Composite group-flashing</w:t>
            </w:r>
            <w:r w:rsidRPr="0006346A">
              <w:rPr>
                <w:spacing w:val="-6"/>
                <w:sz w:val="20"/>
                <w:lang w:val="en-GB"/>
              </w:rPr>
              <w:t xml:space="preserve"> </w:t>
            </w:r>
            <w:r w:rsidRPr="0006346A">
              <w:rPr>
                <w:sz w:val="20"/>
                <w:lang w:val="en-GB"/>
              </w:rPr>
              <w:t>light.</w:t>
            </w:r>
          </w:p>
          <w:p w14:paraId="4CF5645B" w14:textId="77777777" w:rsidR="005D3EA2" w:rsidRPr="0006346A" w:rsidRDefault="005D3EA2" w:rsidP="005D3EA2">
            <w:pPr>
              <w:pStyle w:val="TableParagraph"/>
              <w:numPr>
                <w:ilvl w:val="0"/>
                <w:numId w:val="7"/>
              </w:numPr>
              <w:tabs>
                <w:tab w:val="left" w:pos="487"/>
              </w:tabs>
              <w:spacing w:before="61"/>
              <w:ind w:left="220" w:right="387" w:firstLine="0"/>
              <w:rPr>
                <w:sz w:val="20"/>
                <w:lang w:val="en-GB"/>
              </w:rPr>
            </w:pPr>
            <w:r w:rsidRPr="0006346A">
              <w:rPr>
                <w:sz w:val="20"/>
                <w:lang w:val="en-GB"/>
              </w:rPr>
              <w:t>Morse Code light, but not with either of the single characters "A" or “</w:t>
            </w:r>
            <w:proofErr w:type="gramStart"/>
            <w:r w:rsidRPr="0006346A">
              <w:rPr>
                <w:sz w:val="20"/>
                <w:lang w:val="en-GB"/>
              </w:rPr>
              <w:t>U”`</w:t>
            </w:r>
            <w:proofErr w:type="gramEnd"/>
            <w:r w:rsidRPr="0006346A">
              <w:rPr>
                <w:position w:val="6"/>
                <w:sz w:val="12"/>
                <w:lang w:val="en-GB"/>
              </w:rPr>
              <w:t>3</w:t>
            </w:r>
            <w:r w:rsidRPr="0006346A">
              <w:rPr>
                <w:sz w:val="20"/>
                <w:lang w:val="en-GB"/>
              </w:rPr>
              <w:t>.</w:t>
            </w:r>
          </w:p>
        </w:tc>
        <w:tc>
          <w:tcPr>
            <w:tcW w:w="6733" w:type="dxa"/>
          </w:tcPr>
          <w:p w14:paraId="7D17C68E" w14:textId="77777777" w:rsidR="005D3EA2" w:rsidRPr="0006346A" w:rsidRDefault="005D3EA2" w:rsidP="0006346A">
            <w:pPr>
              <w:pStyle w:val="TableParagraph"/>
              <w:spacing w:before="59"/>
              <w:ind w:left="220"/>
              <w:rPr>
                <w:sz w:val="20"/>
                <w:lang w:val="en-GB"/>
              </w:rPr>
            </w:pPr>
            <w:r w:rsidRPr="0006346A">
              <w:rPr>
                <w:sz w:val="20"/>
                <w:lang w:val="en-GB"/>
              </w:rPr>
              <w:t>Only the colour Yellow is used.</w:t>
            </w:r>
          </w:p>
          <w:p w14:paraId="14292B14" w14:textId="77777777" w:rsidR="005D3EA2" w:rsidRPr="0006346A" w:rsidRDefault="005D3EA2" w:rsidP="0006346A">
            <w:pPr>
              <w:pStyle w:val="TableParagraph"/>
              <w:rPr>
                <w:rFonts w:ascii="Times New Roman"/>
                <w:sz w:val="20"/>
                <w:lang w:val="en-GB"/>
              </w:rPr>
            </w:pPr>
          </w:p>
          <w:p w14:paraId="0A664A8D" w14:textId="77777777" w:rsidR="005D3EA2" w:rsidRPr="0006346A" w:rsidRDefault="005D3EA2" w:rsidP="0006346A">
            <w:pPr>
              <w:pStyle w:val="TableParagraph"/>
              <w:spacing w:before="134"/>
              <w:ind w:left="220" w:right="397"/>
              <w:rPr>
                <w:sz w:val="20"/>
                <w:lang w:val="en-GB"/>
              </w:rPr>
            </w:pPr>
            <w:r w:rsidRPr="0006346A">
              <w:rPr>
                <w:sz w:val="20"/>
                <w:lang w:val="en-GB"/>
              </w:rPr>
              <w:t>A group-flashing light with a group of five flashes at a rate of 30 flashes per minute, in a period of 20 s, is assigned to Ocean Data Acquisition Systems (ODAS) buoys.</w:t>
            </w:r>
          </w:p>
        </w:tc>
      </w:tr>
      <w:tr w:rsidR="005D3EA2" w:rsidRPr="0006346A" w14:paraId="48E812E2" w14:textId="77777777" w:rsidTr="0006346A">
        <w:trPr>
          <w:trHeight w:val="1096"/>
        </w:trPr>
        <w:tc>
          <w:tcPr>
            <w:tcW w:w="1548" w:type="dxa"/>
          </w:tcPr>
          <w:p w14:paraId="62DE4B8C" w14:textId="77777777" w:rsidR="005D3EA2" w:rsidRPr="0006346A" w:rsidRDefault="005D3EA2" w:rsidP="0006346A">
            <w:pPr>
              <w:pStyle w:val="TableParagraph"/>
              <w:spacing w:before="59"/>
              <w:ind w:left="220" w:right="266"/>
              <w:rPr>
                <w:sz w:val="20"/>
                <w:lang w:val="en-GB"/>
              </w:rPr>
            </w:pPr>
            <w:r w:rsidRPr="0006346A">
              <w:rPr>
                <w:sz w:val="20"/>
                <w:lang w:val="en-GB"/>
              </w:rPr>
              <w:t>EMERGENCY WRECK MARKING BUOY</w:t>
            </w:r>
          </w:p>
        </w:tc>
        <w:tc>
          <w:tcPr>
            <w:tcW w:w="6389" w:type="dxa"/>
          </w:tcPr>
          <w:p w14:paraId="050530D9" w14:textId="77777777" w:rsidR="005D3EA2" w:rsidRPr="0006346A" w:rsidRDefault="005D3EA2" w:rsidP="0006346A">
            <w:pPr>
              <w:pStyle w:val="TableParagraph"/>
              <w:spacing w:before="59"/>
              <w:ind w:left="220"/>
              <w:rPr>
                <w:sz w:val="20"/>
                <w:lang w:val="en-GB"/>
              </w:rPr>
            </w:pPr>
            <w:r w:rsidRPr="0006346A">
              <w:rPr>
                <w:sz w:val="20"/>
                <w:lang w:val="en-GB"/>
              </w:rPr>
              <w:t>Occulting Alternating light with a period of 3s</w:t>
            </w:r>
          </w:p>
        </w:tc>
        <w:tc>
          <w:tcPr>
            <w:tcW w:w="6733" w:type="dxa"/>
          </w:tcPr>
          <w:p w14:paraId="332FB964" w14:textId="77777777" w:rsidR="005D3EA2" w:rsidRPr="0006346A" w:rsidRDefault="005D3EA2" w:rsidP="0006346A">
            <w:pPr>
              <w:pStyle w:val="TableParagraph"/>
              <w:spacing w:before="59"/>
              <w:ind w:left="220"/>
              <w:rPr>
                <w:sz w:val="20"/>
                <w:lang w:val="en-GB"/>
              </w:rPr>
            </w:pPr>
            <w:r w:rsidRPr="0006346A">
              <w:rPr>
                <w:sz w:val="20"/>
                <w:lang w:val="en-GB"/>
              </w:rPr>
              <w:t>Only the colours Blue and Yellow are used</w:t>
            </w:r>
          </w:p>
        </w:tc>
      </w:tr>
    </w:tbl>
    <w:p w14:paraId="0A2954FA" w14:textId="77777777" w:rsidR="005D3EA2" w:rsidRPr="0006346A" w:rsidRDefault="005D3EA2" w:rsidP="005D3EA2">
      <w:pPr>
        <w:pStyle w:val="BodyText"/>
        <w:rPr>
          <w:rFonts w:ascii="Times New Roman"/>
          <w:sz w:val="20"/>
          <w:lang w:val="en-GB"/>
        </w:rPr>
      </w:pPr>
    </w:p>
    <w:p w14:paraId="6EADAB5F" w14:textId="77777777" w:rsidR="005D3EA2" w:rsidRPr="0006346A" w:rsidRDefault="005D3EA2" w:rsidP="005D3EA2">
      <w:pPr>
        <w:pStyle w:val="BodyText"/>
        <w:rPr>
          <w:rFonts w:ascii="Times New Roman"/>
          <w:sz w:val="20"/>
          <w:lang w:val="en-GB"/>
        </w:rPr>
      </w:pPr>
    </w:p>
    <w:p w14:paraId="17945054" w14:textId="77777777" w:rsidR="005D3EA2" w:rsidRPr="0006346A" w:rsidRDefault="005D3EA2" w:rsidP="005D3EA2">
      <w:pPr>
        <w:pStyle w:val="BodyText"/>
        <w:rPr>
          <w:rFonts w:ascii="Times New Roman"/>
          <w:sz w:val="20"/>
          <w:lang w:val="en-GB"/>
        </w:rPr>
      </w:pPr>
    </w:p>
    <w:p w14:paraId="2FDA60E3" w14:textId="77777777" w:rsidR="005D3EA2" w:rsidRPr="0006346A" w:rsidRDefault="005D3EA2" w:rsidP="005D3EA2">
      <w:pPr>
        <w:pStyle w:val="BodyText"/>
        <w:rPr>
          <w:rFonts w:ascii="Times New Roman"/>
          <w:sz w:val="20"/>
          <w:lang w:val="en-GB"/>
        </w:rPr>
      </w:pPr>
    </w:p>
    <w:p w14:paraId="67C3AB0C" w14:textId="77777777" w:rsidR="005D3EA2" w:rsidRPr="0006346A" w:rsidRDefault="005D3EA2" w:rsidP="005D3EA2">
      <w:pPr>
        <w:pStyle w:val="BodyText"/>
        <w:rPr>
          <w:rFonts w:ascii="Times New Roman"/>
          <w:sz w:val="20"/>
          <w:lang w:val="en-GB"/>
        </w:rPr>
      </w:pPr>
    </w:p>
    <w:p w14:paraId="5885C93E" w14:textId="77777777" w:rsidR="005D3EA2" w:rsidRPr="0006346A" w:rsidRDefault="005D3EA2" w:rsidP="005D3EA2">
      <w:pPr>
        <w:pStyle w:val="BodyText"/>
        <w:rPr>
          <w:rFonts w:ascii="Times New Roman"/>
          <w:sz w:val="20"/>
          <w:lang w:val="en-GB"/>
        </w:rPr>
      </w:pPr>
    </w:p>
    <w:p w14:paraId="1F864038" w14:textId="77777777" w:rsidR="005D3EA2" w:rsidRPr="0006346A" w:rsidRDefault="00FD36C0" w:rsidP="005D3EA2">
      <w:pPr>
        <w:pStyle w:val="BodyText"/>
        <w:spacing w:before="2"/>
        <w:rPr>
          <w:rFonts w:ascii="Times New Roman"/>
          <w:sz w:val="15"/>
          <w:lang w:val="en-GB"/>
        </w:rPr>
      </w:pPr>
      <w:r w:rsidRPr="0006346A">
        <w:rPr>
          <w:noProof/>
          <w:lang w:val="nb-NO" w:eastAsia="nb-NO"/>
        </w:rPr>
        <mc:AlternateContent>
          <mc:Choice Requires="wps">
            <w:drawing>
              <wp:anchor distT="0" distB="0" distL="0" distR="0" simplePos="0" relativeHeight="251696640" behindDoc="1" locked="0" layoutInCell="1" allowOverlap="1" wp14:anchorId="15677307" wp14:editId="3CB49DA6">
                <wp:simplePos x="0" y="0"/>
                <wp:positionH relativeFrom="page">
                  <wp:posOffset>360045</wp:posOffset>
                </wp:positionH>
                <wp:positionV relativeFrom="paragraph">
                  <wp:posOffset>139700</wp:posOffset>
                </wp:positionV>
                <wp:extent cx="1828800" cy="0"/>
                <wp:effectExtent l="7620" t="8255" r="11430" b="10795"/>
                <wp:wrapTopAndBottom/>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B50AD" id="Line 38" o:spid="_x0000_s1026" style="position:absolute;z-index:-251619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35pt,11pt" to="172.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" strokeweight=".6pt">
                <w10:wrap type="topAndBottom" anchorx="page"/>
              </v:line>
            </w:pict>
          </mc:Fallback>
        </mc:AlternateContent>
      </w:r>
    </w:p>
    <w:p w14:paraId="7C5A5F02" w14:textId="77777777" w:rsidR="005D3EA2" w:rsidRPr="0006346A" w:rsidRDefault="005D3EA2" w:rsidP="005D3EA2">
      <w:pPr>
        <w:pStyle w:val="BodyText"/>
        <w:rPr>
          <w:rFonts w:ascii="Times New Roman"/>
          <w:sz w:val="16"/>
          <w:lang w:val="en-GB"/>
        </w:rPr>
      </w:pPr>
    </w:p>
    <w:p w14:paraId="31FBD88C" w14:textId="77777777" w:rsidR="005D3EA2" w:rsidRPr="0006346A" w:rsidRDefault="005D3EA2" w:rsidP="005D3EA2">
      <w:pPr>
        <w:tabs>
          <w:tab w:val="left" w:pos="391"/>
        </w:tabs>
        <w:spacing w:before="95"/>
        <w:ind w:left="107"/>
        <w:rPr>
          <w:rFonts w:ascii="Times New Roman"/>
          <w:sz w:val="16"/>
          <w:lang w:val="en-GB"/>
        </w:rPr>
      </w:pPr>
      <w:r w:rsidRPr="0006346A">
        <w:rPr>
          <w:rFonts w:ascii="Times New Roman"/>
          <w:position w:val="6"/>
          <w:sz w:val="10"/>
          <w:lang w:val="en-GB"/>
        </w:rPr>
        <w:t>3</w:t>
      </w:r>
      <w:r w:rsidRPr="0006346A">
        <w:rPr>
          <w:rFonts w:ascii="Times New Roman"/>
          <w:position w:val="6"/>
          <w:sz w:val="10"/>
          <w:lang w:val="en-GB"/>
        </w:rPr>
        <w:tab/>
      </w:r>
      <w:r w:rsidRPr="0006346A">
        <w:rPr>
          <w:rFonts w:ascii="Times New Roman"/>
          <w:sz w:val="16"/>
          <w:lang w:val="en-GB"/>
        </w:rPr>
        <w:t>A Morse Code white light with the single character "U" is assigned to offshore</w:t>
      </w:r>
      <w:r w:rsidRPr="0006346A">
        <w:rPr>
          <w:rFonts w:ascii="Times New Roman"/>
          <w:spacing w:val="-11"/>
          <w:sz w:val="16"/>
          <w:lang w:val="en-GB"/>
        </w:rPr>
        <w:t xml:space="preserve"> </w:t>
      </w:r>
      <w:r w:rsidRPr="0006346A">
        <w:rPr>
          <w:rFonts w:ascii="Times New Roman"/>
          <w:sz w:val="16"/>
          <w:lang w:val="en-GB"/>
        </w:rPr>
        <w:t>structures.</w:t>
      </w:r>
    </w:p>
    <w:p w14:paraId="25AF4069" w14:textId="77777777" w:rsidR="002E735D" w:rsidRPr="0006346A" w:rsidRDefault="002E735D" w:rsidP="005D3EA2">
      <w:pPr>
        <w:tabs>
          <w:tab w:val="left" w:pos="714"/>
          <w:tab w:val="left" w:pos="715"/>
        </w:tabs>
        <w:ind w:left="147"/>
        <w:rPr>
          <w:lang w:val="en-GB"/>
        </w:rPr>
      </w:pPr>
    </w:p>
    <w:sectPr w:rsidR="002E735D" w:rsidRPr="0006346A">
      <w:pgSz w:w="11910" w:h="16840"/>
      <w:pgMar w:top="920" w:right="380" w:bottom="1440" w:left="760" w:header="461"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3F86C" w14:textId="77777777" w:rsidR="00DC27F0" w:rsidRDefault="00DC27F0">
      <w:r>
        <w:separator/>
      </w:r>
    </w:p>
  </w:endnote>
  <w:endnote w:type="continuationSeparator" w:id="0">
    <w:p w14:paraId="4998559D" w14:textId="77777777" w:rsidR="00DC27F0" w:rsidRDefault="00DC2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70814" w14:textId="77777777" w:rsidR="00622065" w:rsidRDefault="006220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90A1D" w14:textId="77777777" w:rsidR="00622065" w:rsidRDefault="006220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74E03" w14:textId="77777777" w:rsidR="00622065" w:rsidRDefault="006220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30401" w14:textId="77777777" w:rsidR="00622065" w:rsidRDefault="00622065">
    <w:pPr>
      <w:pStyle w:val="BodyText"/>
      <w:spacing w:line="14" w:lineRule="auto"/>
      <w:rPr>
        <w:sz w:val="20"/>
      </w:rPr>
    </w:pPr>
    <w:r>
      <w:rPr>
        <w:noProof/>
        <w:lang w:val="nb-NO" w:eastAsia="nb-NO"/>
      </w:rPr>
      <mc:AlternateContent>
        <mc:Choice Requires="wps">
          <w:drawing>
            <wp:anchor distT="0" distB="0" distL="114300" distR="114300" simplePos="0" relativeHeight="251651584" behindDoc="1" locked="0" layoutInCell="1" allowOverlap="1" wp14:anchorId="2BC1FD47" wp14:editId="4C1E4B35">
              <wp:simplePos x="0" y="0"/>
              <wp:positionH relativeFrom="page">
                <wp:posOffset>556895</wp:posOffset>
              </wp:positionH>
              <wp:positionV relativeFrom="page">
                <wp:posOffset>9724390</wp:posOffset>
              </wp:positionV>
              <wp:extent cx="6518275" cy="0"/>
              <wp:effectExtent l="13970" t="8890" r="11430" b="1016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87B54" id="Line 3"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65.7pt" to="557.1pt,7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hQU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" strokeweight=".48pt">
              <w10:wrap anchorx="page" anchory="page"/>
            </v:line>
          </w:pict>
        </mc:Fallback>
      </mc:AlternateContent>
    </w:r>
    <w:r>
      <w:rPr>
        <w:noProof/>
        <w:lang w:val="nb-NO" w:eastAsia="nb-NO"/>
      </w:rPr>
      <mc:AlternateContent>
        <mc:Choice Requires="wps">
          <w:drawing>
            <wp:anchor distT="0" distB="0" distL="114300" distR="114300" simplePos="0" relativeHeight="251652608" behindDoc="1" locked="0" layoutInCell="1" allowOverlap="1" wp14:anchorId="413815DB" wp14:editId="1FAB5817">
              <wp:simplePos x="0" y="0"/>
              <wp:positionH relativeFrom="page">
                <wp:posOffset>563245</wp:posOffset>
              </wp:positionH>
              <wp:positionV relativeFrom="page">
                <wp:posOffset>9904730</wp:posOffset>
              </wp:positionV>
              <wp:extent cx="4286885" cy="257810"/>
              <wp:effectExtent l="1270" t="0" r="0" b="63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88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3DD7B" w14:textId="77777777" w:rsidR="00622065" w:rsidRDefault="00622065">
                          <w:pPr>
                            <w:spacing w:line="173" w:lineRule="exact"/>
                            <w:ind w:left="20"/>
                            <w:rPr>
                              <w:b/>
                              <w:sz w:val="15"/>
                            </w:rPr>
                          </w:pPr>
                          <w:r>
                            <w:rPr>
                              <w:b/>
                              <w:color w:val="00558D"/>
                              <w:sz w:val="15"/>
                            </w:rPr>
                            <w:t xml:space="preserve">IALA Guideline 1116 – Selection of Rhythmic Characters and </w:t>
                          </w:r>
                          <w:proofErr w:type="spellStart"/>
                          <w:r>
                            <w:rPr>
                              <w:b/>
                              <w:color w:val="00558D"/>
                              <w:sz w:val="15"/>
                            </w:rPr>
                            <w:t>Synchronisation</w:t>
                          </w:r>
                          <w:proofErr w:type="spellEnd"/>
                          <w:r>
                            <w:rPr>
                              <w:b/>
                              <w:color w:val="00558D"/>
                              <w:sz w:val="15"/>
                            </w:rPr>
                            <w:t xml:space="preserve"> of Lights for Aids to Navigation</w:t>
                          </w:r>
                        </w:p>
                        <w:p w14:paraId="4B548276" w14:textId="77777777" w:rsidR="00622065" w:rsidRDefault="00622065">
                          <w:pPr>
                            <w:spacing w:before="33"/>
                            <w:ind w:left="20"/>
                            <w:rPr>
                              <w:b/>
                              <w:sz w:val="15"/>
                            </w:rPr>
                          </w:pPr>
                          <w:r>
                            <w:rPr>
                              <w:b/>
                              <w:color w:val="00558D"/>
                              <w:sz w:val="15"/>
                            </w:rPr>
                            <w:t>Edition 1.0 Revokes IALA Guideline 1069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44.35pt;margin-top:779.9pt;width:337.55pt;height:20.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6zGsAIAAKo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" filled="f" stroked="f">
              <v:textbox inset="0,0,0,0">
                <w:txbxContent>
                  <w:p w:rsidR="00622065" w:rsidRDefault="00622065">
                    <w:pPr>
                      <w:spacing w:line="173" w:lineRule="exact"/>
                      <w:ind w:left="20"/>
                      <w:rPr>
                        <w:b/>
                        <w:sz w:val="15"/>
                      </w:rPr>
                    </w:pPr>
                    <w:r>
                      <w:rPr>
                        <w:b/>
                        <w:color w:val="00558D"/>
                        <w:sz w:val="15"/>
                      </w:rPr>
                      <w:t xml:space="preserve">IALA Guideline 1116 – Selection of Rhythmic Characters and </w:t>
                    </w:r>
                    <w:proofErr w:type="spellStart"/>
                    <w:r>
                      <w:rPr>
                        <w:b/>
                        <w:color w:val="00558D"/>
                        <w:sz w:val="15"/>
                      </w:rPr>
                      <w:t>Synchronisation</w:t>
                    </w:r>
                    <w:proofErr w:type="spellEnd"/>
                    <w:r>
                      <w:rPr>
                        <w:b/>
                        <w:color w:val="00558D"/>
                        <w:sz w:val="15"/>
                      </w:rPr>
                      <w:t xml:space="preserve"> of Lights for Aids to Navigation</w:t>
                    </w:r>
                  </w:p>
                  <w:p w:rsidR="00622065" w:rsidRDefault="00622065">
                    <w:pPr>
                      <w:spacing w:before="33"/>
                      <w:ind w:left="20"/>
                      <w:rPr>
                        <w:b/>
                        <w:sz w:val="15"/>
                      </w:rPr>
                    </w:pPr>
                    <w:r>
                      <w:rPr>
                        <w:b/>
                        <w:color w:val="00558D"/>
                        <w:sz w:val="15"/>
                      </w:rPr>
                      <w:t>Edition 1.0 Revokes IALA Guideline 1069</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53632" behindDoc="1" locked="0" layoutInCell="1" allowOverlap="1" wp14:anchorId="0B5F228E" wp14:editId="5BBD5DE7">
              <wp:simplePos x="0" y="0"/>
              <wp:positionH relativeFrom="page">
                <wp:posOffset>6515100</wp:posOffset>
              </wp:positionH>
              <wp:positionV relativeFrom="page">
                <wp:posOffset>10041890</wp:posOffset>
              </wp:positionV>
              <wp:extent cx="207010" cy="120650"/>
              <wp:effectExtent l="0" t="2540" r="2540" b="635"/>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9911" w14:textId="77777777"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513pt;margin-top:790.7pt;width:16.3pt;height: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rpsQIAALA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" filled="f" stroked="f">
              <v:textbox inset="0,0,0,0">
                <w:txbxContent>
                  <w:p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98C8" w14:textId="77777777" w:rsidR="00622065" w:rsidRDefault="00622065">
    <w:pPr>
      <w:pStyle w:val="BodyText"/>
      <w:spacing w:line="14" w:lineRule="auto"/>
      <w:rPr>
        <w:sz w:val="20"/>
      </w:rPr>
    </w:pPr>
    <w:r>
      <w:rPr>
        <w:noProof/>
        <w:lang w:val="nb-NO" w:eastAsia="nb-NO"/>
      </w:rPr>
      <mc:AlternateContent>
        <mc:Choice Requires="wps">
          <w:drawing>
            <wp:anchor distT="0" distB="0" distL="114300" distR="114300" simplePos="0" relativeHeight="251667968" behindDoc="1" locked="0" layoutInCell="1" allowOverlap="1" wp14:anchorId="78FFC53B" wp14:editId="073E5F46">
              <wp:simplePos x="0" y="0"/>
              <wp:positionH relativeFrom="page">
                <wp:posOffset>347345</wp:posOffset>
              </wp:positionH>
              <wp:positionV relativeFrom="page">
                <wp:posOffset>6772910</wp:posOffset>
              </wp:positionV>
              <wp:extent cx="3242310" cy="257810"/>
              <wp:effectExtent l="4445" t="635" r="127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31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2EDED" w14:textId="77777777" w:rsidR="00622065" w:rsidRDefault="00622065">
                          <w:pPr>
                            <w:spacing w:line="173" w:lineRule="exact"/>
                            <w:ind w:left="20"/>
                            <w:rPr>
                              <w:b/>
                              <w:sz w:val="15"/>
                            </w:rPr>
                          </w:pPr>
                          <w:r>
                            <w:rPr>
                              <w:b/>
                              <w:color w:val="00558D"/>
                              <w:sz w:val="15"/>
                            </w:rPr>
                            <w:t>IALA Recommendation E-110 Rhythmic Characters of Lights on Aids to Navigation</w:t>
                          </w:r>
                        </w:p>
                        <w:p w14:paraId="4C4E8DDE" w14:textId="77777777" w:rsidR="00622065" w:rsidRDefault="00622065">
                          <w:pPr>
                            <w:spacing w:before="33"/>
                            <w:ind w:left="20"/>
                            <w:rPr>
                              <w:b/>
                              <w:sz w:val="15"/>
                            </w:rPr>
                          </w:pPr>
                          <w:r>
                            <w:rPr>
                              <w:b/>
                              <w:color w:val="00558D"/>
                              <w:sz w:val="15"/>
                            </w:rPr>
                            <w:t>Edition 4.0 December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32" type="#_x0000_t202" style="position:absolute;margin-left:27.35pt;margin-top:533.3pt;width:255.3pt;height:20.3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5r5rw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" filled="f" stroked="f">
              <v:textbox inset="0,0,0,0">
                <w:txbxContent>
                  <w:p w:rsidR="00622065" w:rsidRDefault="00622065">
                    <w:pPr>
                      <w:spacing w:line="173" w:lineRule="exact"/>
                      <w:ind w:left="20"/>
                      <w:rPr>
                        <w:b/>
                        <w:sz w:val="15"/>
                      </w:rPr>
                    </w:pPr>
                    <w:r>
                      <w:rPr>
                        <w:b/>
                        <w:color w:val="00558D"/>
                        <w:sz w:val="15"/>
                      </w:rPr>
                      <w:t>IALA Recommendation E-110 Rhythmic Characters of Lights on Aids to Navigation</w:t>
                    </w:r>
                  </w:p>
                  <w:p w:rsidR="00622065" w:rsidRDefault="00622065">
                    <w:pPr>
                      <w:spacing w:before="33"/>
                      <w:ind w:left="20"/>
                      <w:rPr>
                        <w:b/>
                        <w:sz w:val="15"/>
                      </w:rPr>
                    </w:pPr>
                    <w:r>
                      <w:rPr>
                        <w:b/>
                        <w:color w:val="00558D"/>
                        <w:sz w:val="15"/>
                      </w:rPr>
                      <w:t>Edition 4.0 December 2016</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68992" behindDoc="1" locked="0" layoutInCell="1" allowOverlap="1" wp14:anchorId="7ED9B733" wp14:editId="01561744">
              <wp:simplePos x="0" y="0"/>
              <wp:positionH relativeFrom="page">
                <wp:posOffset>9947910</wp:posOffset>
              </wp:positionH>
              <wp:positionV relativeFrom="page">
                <wp:posOffset>6910070</wp:posOffset>
              </wp:positionV>
              <wp:extent cx="146050" cy="120650"/>
              <wp:effectExtent l="3810" t="4445" r="254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C2A26" w14:textId="77777777" w:rsidR="00622065" w:rsidRDefault="00622065">
                          <w:pPr>
                            <w:spacing w:line="173" w:lineRule="exact"/>
                            <w:ind w:left="20"/>
                            <w:rPr>
                              <w:b/>
                              <w:sz w:val="15"/>
                            </w:rPr>
                          </w:pPr>
                          <w:r>
                            <w:rPr>
                              <w:b/>
                              <w:color w:val="00558D"/>
                              <w:sz w:val="15"/>
                            </w:rPr>
                            <w:t>P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margin-left:783.3pt;margin-top:544.1pt;width:11.5pt;height:9.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YF0rgIAALE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" filled="f" stroked="f">
              <v:textbox inset="0,0,0,0">
                <w:txbxContent>
                  <w:p w:rsidR="00622065" w:rsidRDefault="00622065">
                    <w:pPr>
                      <w:spacing w:line="173" w:lineRule="exact"/>
                      <w:ind w:left="20"/>
                      <w:rPr>
                        <w:b/>
                        <w:sz w:val="15"/>
                      </w:rPr>
                    </w:pPr>
                    <w:r>
                      <w:rPr>
                        <w:b/>
                        <w:color w:val="00558D"/>
                        <w:sz w:val="15"/>
                      </w:rPr>
                      <w:t>P 5</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4C40B" w14:textId="77777777" w:rsidR="00622065" w:rsidRDefault="00622065">
    <w:pPr>
      <w:pStyle w:val="BodyText"/>
      <w:spacing w:line="14" w:lineRule="auto"/>
      <w:rPr>
        <w:sz w:val="20"/>
      </w:rPr>
    </w:pPr>
    <w:r>
      <w:rPr>
        <w:noProof/>
        <w:lang w:val="nb-NO" w:eastAsia="nb-NO"/>
      </w:rPr>
      <mc:AlternateContent>
        <mc:Choice Requires="wps">
          <w:drawing>
            <wp:anchor distT="0" distB="0" distL="114300" distR="114300" simplePos="0" relativeHeight="251670016" behindDoc="1" locked="0" layoutInCell="1" allowOverlap="1" wp14:anchorId="5699CF49" wp14:editId="65B218C8">
              <wp:simplePos x="0" y="0"/>
              <wp:positionH relativeFrom="page">
                <wp:posOffset>340995</wp:posOffset>
              </wp:positionH>
              <wp:positionV relativeFrom="page">
                <wp:posOffset>6592570</wp:posOffset>
              </wp:positionV>
              <wp:extent cx="10010775" cy="0"/>
              <wp:effectExtent l="7620" t="10795" r="11430" b="8255"/>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077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7F67A" id="Line 19" o:spid="_x0000_s1026" style="position:absolute;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85pt,519.1pt" to="815.1pt,5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EOoEw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" strokeweight=".16936mm">
              <w10:wrap anchorx="page" anchory="page"/>
            </v:line>
          </w:pict>
        </mc:Fallback>
      </mc:AlternateContent>
    </w:r>
    <w:r>
      <w:rPr>
        <w:noProof/>
        <w:lang w:val="nb-NO" w:eastAsia="nb-NO"/>
      </w:rPr>
      <mc:AlternateContent>
        <mc:Choice Requires="wps">
          <w:drawing>
            <wp:anchor distT="0" distB="0" distL="114300" distR="114300" simplePos="0" relativeHeight="251671040" behindDoc="1" locked="0" layoutInCell="1" allowOverlap="1" wp14:anchorId="7C6D94C2" wp14:editId="12F0CA18">
              <wp:simplePos x="0" y="0"/>
              <wp:positionH relativeFrom="page">
                <wp:posOffset>347345</wp:posOffset>
              </wp:positionH>
              <wp:positionV relativeFrom="page">
                <wp:posOffset>6772910</wp:posOffset>
              </wp:positionV>
              <wp:extent cx="3242310" cy="257810"/>
              <wp:effectExtent l="4445" t="635" r="127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31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9559D" w14:textId="77777777" w:rsidR="00622065" w:rsidRDefault="00622065">
                          <w:pPr>
                            <w:spacing w:line="173" w:lineRule="exact"/>
                            <w:ind w:left="20"/>
                            <w:rPr>
                              <w:b/>
                              <w:sz w:val="15"/>
                            </w:rPr>
                          </w:pPr>
                          <w:r>
                            <w:rPr>
                              <w:b/>
                              <w:color w:val="00558D"/>
                              <w:sz w:val="15"/>
                            </w:rPr>
                            <w:t>IALA Recommendation E-110 Rhythmic Characters of Lights on Aids to Navigation</w:t>
                          </w:r>
                        </w:p>
                        <w:p w14:paraId="4226447F" w14:textId="77777777" w:rsidR="00622065" w:rsidRDefault="00622065">
                          <w:pPr>
                            <w:spacing w:before="33"/>
                            <w:ind w:left="20"/>
                            <w:rPr>
                              <w:b/>
                              <w:sz w:val="15"/>
                            </w:rPr>
                          </w:pPr>
                          <w:r>
                            <w:rPr>
                              <w:b/>
                              <w:color w:val="00558D"/>
                              <w:sz w:val="15"/>
                            </w:rPr>
                            <w:t>Edition 4.0 December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34" type="#_x0000_t202" style="position:absolute;margin-left:27.35pt;margin-top:533.3pt;width:255.3pt;height:20.3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itUrw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" filled="f" stroked="f">
              <v:textbox inset="0,0,0,0">
                <w:txbxContent>
                  <w:p w:rsidR="00622065" w:rsidRDefault="00622065">
                    <w:pPr>
                      <w:spacing w:line="173" w:lineRule="exact"/>
                      <w:ind w:left="20"/>
                      <w:rPr>
                        <w:b/>
                        <w:sz w:val="15"/>
                      </w:rPr>
                    </w:pPr>
                    <w:r>
                      <w:rPr>
                        <w:b/>
                        <w:color w:val="00558D"/>
                        <w:sz w:val="15"/>
                      </w:rPr>
                      <w:t>IALA Recommendation E-110 Rhythmic Characters of Lights on Aids to Navigation</w:t>
                    </w:r>
                  </w:p>
                  <w:p w:rsidR="00622065" w:rsidRDefault="00622065">
                    <w:pPr>
                      <w:spacing w:before="33"/>
                      <w:ind w:left="20"/>
                      <w:rPr>
                        <w:b/>
                        <w:sz w:val="15"/>
                      </w:rPr>
                    </w:pPr>
                    <w:r>
                      <w:rPr>
                        <w:b/>
                        <w:color w:val="00558D"/>
                        <w:sz w:val="15"/>
                      </w:rPr>
                      <w:t>Edition 4.0 December 2016</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72064" behindDoc="1" locked="0" layoutInCell="1" allowOverlap="1" wp14:anchorId="3A85B8AF" wp14:editId="370AF3BB">
              <wp:simplePos x="0" y="0"/>
              <wp:positionH relativeFrom="page">
                <wp:posOffset>9900285</wp:posOffset>
              </wp:positionH>
              <wp:positionV relativeFrom="page">
                <wp:posOffset>6910070</wp:posOffset>
              </wp:positionV>
              <wp:extent cx="207010" cy="120650"/>
              <wp:effectExtent l="3810" t="4445" r="0" b="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11FED" w14:textId="77777777"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5" type="#_x0000_t202" style="position:absolute;margin-left:779.55pt;margin-top:544.1pt;width:16.3pt;height:9.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qsQIAALA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" filled="f" stroked="f">
              <v:textbox inset="0,0,0,0">
                <w:txbxContent>
                  <w:p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0B56E" w14:textId="77777777" w:rsidR="00DC27F0" w:rsidRDefault="00DC27F0">
      <w:r>
        <w:separator/>
      </w:r>
    </w:p>
  </w:footnote>
  <w:footnote w:type="continuationSeparator" w:id="0">
    <w:p w14:paraId="78556401" w14:textId="77777777" w:rsidR="00DC27F0" w:rsidRDefault="00DC2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430CA" w14:textId="77777777" w:rsidR="00622065" w:rsidRDefault="002B7A49">
    <w:pPr>
      <w:pStyle w:val="Header"/>
    </w:pPr>
    <w:r>
      <w:rPr>
        <w:noProof/>
      </w:rPr>
      <w:pict w14:anchorId="118909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1" o:spid="_x0000_s2054" type="#_x0000_t136" style="position:absolute;margin-left:0;margin-top:0;width:474.5pt;height:284.7pt;rotation:315;z-index:-251660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3D12C" w14:textId="77777777" w:rsidR="00622065" w:rsidRDefault="002B7A49">
    <w:pPr>
      <w:pStyle w:val="Header"/>
    </w:pPr>
    <w:r>
      <w:rPr>
        <w:noProof/>
      </w:rPr>
      <w:pict w14:anchorId="40ADF5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0" o:spid="_x0000_s2063" type="#_x0000_t136" style="position:absolute;margin-left:0;margin-top:0;width:474.5pt;height:284.7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B50C7" w14:textId="77777777" w:rsidR="00622065" w:rsidRDefault="002B7A49">
    <w:pPr>
      <w:pStyle w:val="BodyText"/>
      <w:spacing w:line="14" w:lineRule="auto"/>
      <w:rPr>
        <w:sz w:val="20"/>
      </w:rPr>
    </w:pPr>
    <w:r>
      <w:rPr>
        <w:noProof/>
      </w:rPr>
      <w:pict w14:anchorId="6CB15C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1" o:spid="_x0000_s2064" type="#_x0000_t136" style="position:absolute;margin-left:0;margin-top:0;width:474.5pt;height:284.7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22065">
      <w:rPr>
        <w:noProof/>
        <w:lang w:val="nb-NO" w:eastAsia="nb-NO"/>
      </w:rPr>
      <w:drawing>
        <wp:anchor distT="0" distB="0" distL="0" distR="0" simplePos="0" relativeHeight="251650560" behindDoc="1" locked="0" layoutInCell="1" allowOverlap="1" wp14:anchorId="6B43764D" wp14:editId="161E4BDB">
          <wp:simplePos x="0" y="0"/>
          <wp:positionH relativeFrom="page">
            <wp:posOffset>6972169</wp:posOffset>
          </wp:positionH>
          <wp:positionV relativeFrom="page">
            <wp:posOffset>292758</wp:posOffset>
          </wp:positionV>
          <wp:extent cx="267934" cy="292504"/>
          <wp:effectExtent l="0" t="0" r="0" b="0"/>
          <wp:wrapNone/>
          <wp:docPr id="7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 cstate="print"/>
                  <a:stretch>
                    <a:fillRect/>
                  </a:stretch>
                </pic:blipFill>
                <pic:spPr>
                  <a:xfrm>
                    <a:off x="0" y="0"/>
                    <a:ext cx="267934" cy="292504"/>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B5213" w14:textId="77777777" w:rsidR="00622065" w:rsidRDefault="002B7A49">
    <w:pPr>
      <w:pStyle w:val="Header"/>
    </w:pPr>
    <w:r>
      <w:rPr>
        <w:noProof/>
      </w:rPr>
      <w:pict w14:anchorId="2350C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9" o:spid="_x0000_s2062" type="#_x0000_t136" style="position:absolute;margin-left:0;margin-top:0;width:474.5pt;height:284.7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E90A2" w14:textId="77777777" w:rsidR="00622065" w:rsidRDefault="002B7A49">
    <w:pPr>
      <w:pStyle w:val="Header"/>
    </w:pPr>
    <w:r>
      <w:rPr>
        <w:noProof/>
      </w:rPr>
      <w:pict w14:anchorId="6D3B16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2" o:spid="_x0000_s2071" type="#_x0000_t136" style="position:absolute;margin-left:0;margin-top:0;width:502.7pt;height:301.6pt;rotation:315;z-index:-251642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2FCBB" w14:textId="77777777" w:rsidR="00622065" w:rsidRDefault="002B7A49">
    <w:pPr>
      <w:pStyle w:val="Header"/>
    </w:pPr>
    <w:r>
      <w:rPr>
        <w:noProof/>
      </w:rPr>
      <w:pict w14:anchorId="0ED76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3" o:spid="_x0000_s2072" type="#_x0000_t136" style="position:absolute;margin-left:0;margin-top:0;width:502.7pt;height:301.6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CEA3" w14:textId="77777777" w:rsidR="00622065" w:rsidRDefault="002B7A49">
    <w:pPr>
      <w:pStyle w:val="Header"/>
    </w:pPr>
    <w:r>
      <w:rPr>
        <w:noProof/>
      </w:rPr>
      <w:pict w14:anchorId="5EC749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1" o:spid="_x0000_s2070" type="#_x0000_t136" style="position:absolute;margin-left:0;margin-top:0;width:502.7pt;height:301.6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D8865" w14:textId="77777777" w:rsidR="00622065" w:rsidRDefault="002B7A49">
    <w:pPr>
      <w:pStyle w:val="Header"/>
    </w:pPr>
    <w:r>
      <w:rPr>
        <w:noProof/>
      </w:rPr>
      <w:pict w14:anchorId="1E568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5" o:spid="_x0000_s2074" type="#_x0000_t136" style="position:absolute;margin-left:0;margin-top:0;width:502.7pt;height:301.6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F3A58" w14:textId="77777777" w:rsidR="00622065" w:rsidRDefault="002B7A49">
    <w:pPr>
      <w:pStyle w:val="Header"/>
    </w:pPr>
    <w:r>
      <w:rPr>
        <w:noProof/>
      </w:rPr>
      <w:pict w14:anchorId="78A46A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6" o:spid="_x0000_s2075" type="#_x0000_t136" style="position:absolute;margin-left:0;margin-top:0;width:502.7pt;height:301.6pt;rotation:315;z-index:-251638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5F5DB" w14:textId="77777777" w:rsidR="00622065" w:rsidRDefault="002B7A49">
    <w:pPr>
      <w:pStyle w:val="Header"/>
    </w:pPr>
    <w:r>
      <w:rPr>
        <w:noProof/>
      </w:rPr>
      <w:pict w14:anchorId="3A3524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4" o:spid="_x0000_s2073" type="#_x0000_t136" style="position:absolute;margin-left:0;margin-top:0;width:502.7pt;height:301.6pt;rotation:315;z-index:-251640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F7CE7" w14:textId="658164E4" w:rsidR="00622065" w:rsidRDefault="002B7A49" w:rsidP="002B7A49">
    <w:pPr>
      <w:pStyle w:val="Header"/>
      <w:jc w:val="right"/>
    </w:pPr>
    <w:r>
      <w:rPr>
        <w:noProof/>
      </w:rPr>
      <w:pict w14:anchorId="513FF4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2" o:spid="_x0000_s2055" type="#_x0000_t136" style="position:absolute;left:0;text-align:left;margin-left:0;margin-top:0;width:474.5pt;height:284.7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t>ARM1</w:t>
    </w:r>
    <w:bookmarkStart w:id="2" w:name="_GoBack"/>
    <w:bookmarkEnd w:id="2"/>
    <w:r>
      <w:t>0-8.7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D44F7" w14:textId="77777777" w:rsidR="00622065" w:rsidRDefault="002B7A49">
    <w:pPr>
      <w:pStyle w:val="Header"/>
    </w:pPr>
    <w:r>
      <w:rPr>
        <w:noProof/>
      </w:rPr>
      <w:pict w14:anchorId="1D94F9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0" o:spid="_x0000_s2053" type="#_x0000_t136" style="position:absolute;margin-left:0;margin-top:0;width:379.4pt;height:379.4pt;rotation:315;z-index:-251661824;mso-position-horizontal:center;mso-position-horizontal-relative:margin;mso-position-vertical:center;mso-position-vertical-relative:margin" o:allowincell="f" fillcolor="silver" stroked="f">
          <v:fill opacity=".5"/>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FADD" w14:textId="77777777" w:rsidR="00622065" w:rsidRDefault="002B7A49">
    <w:pPr>
      <w:pStyle w:val="Header"/>
    </w:pPr>
    <w:r>
      <w:rPr>
        <w:noProof/>
      </w:rPr>
      <w:pict w14:anchorId="7741B7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4" o:spid="_x0000_s2057" type="#_x0000_t136" style="position:absolute;margin-left:0;margin-top:0;width:474.5pt;height:284.7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60A9" w14:textId="77777777" w:rsidR="00622065" w:rsidRDefault="002B7A49">
    <w:pPr>
      <w:pStyle w:val="BodyText"/>
      <w:spacing w:line="14" w:lineRule="auto"/>
      <w:rPr>
        <w:sz w:val="20"/>
      </w:rPr>
    </w:pPr>
    <w:r>
      <w:rPr>
        <w:noProof/>
      </w:rPr>
      <w:pict w14:anchorId="2F2F2F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5" o:spid="_x0000_s2058" type="#_x0000_t136" style="position:absolute;margin-left:0;margin-top:0;width:474.5pt;height:284.7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22065">
      <w:rPr>
        <w:noProof/>
        <w:lang w:val="nb-NO" w:eastAsia="nb-NO"/>
      </w:rPr>
      <w:drawing>
        <wp:anchor distT="0" distB="0" distL="0" distR="0" simplePos="0" relativeHeight="251649536" behindDoc="1" locked="0" layoutInCell="1" allowOverlap="1" wp14:anchorId="403F07D0" wp14:editId="4D1B9220">
          <wp:simplePos x="0" y="0"/>
          <wp:positionH relativeFrom="page">
            <wp:posOffset>6963547</wp:posOffset>
          </wp:positionH>
          <wp:positionV relativeFrom="page">
            <wp:posOffset>293068</wp:posOffset>
          </wp:positionV>
          <wp:extent cx="269083" cy="292814"/>
          <wp:effectExtent l="0" t="0" r="0" b="0"/>
          <wp:wrapNone/>
          <wp:docPr id="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359FE" w14:textId="77777777" w:rsidR="00622065" w:rsidRDefault="002B7A49">
    <w:pPr>
      <w:pStyle w:val="Header"/>
    </w:pPr>
    <w:r>
      <w:rPr>
        <w:noProof/>
      </w:rPr>
      <w:pict w14:anchorId="35C1AE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3" o:spid="_x0000_s2056" type="#_x0000_t136" style="position:absolute;margin-left:0;margin-top:0;width:474.5pt;height:284.7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F90A9" w14:textId="77777777" w:rsidR="00622065" w:rsidRDefault="002B7A49">
    <w:pPr>
      <w:pStyle w:val="Header"/>
    </w:pPr>
    <w:r>
      <w:rPr>
        <w:noProof/>
      </w:rPr>
      <w:pict w14:anchorId="62417C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7" o:spid="_x0000_s2060" type="#_x0000_t136" style="position:absolute;margin-left:0;margin-top:0;width:474.5pt;height:284.7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A131C" w14:textId="77777777" w:rsidR="00622065" w:rsidRDefault="002B7A49">
    <w:pPr>
      <w:pStyle w:val="Header"/>
    </w:pPr>
    <w:r>
      <w:rPr>
        <w:noProof/>
      </w:rPr>
      <w:pict w14:anchorId="0547BA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8" o:spid="_x0000_s2061" type="#_x0000_t136" style="position:absolute;margin-left:0;margin-top:0;width:474.5pt;height:284.7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F1ED3" w14:textId="77777777" w:rsidR="00622065" w:rsidRDefault="002B7A49">
    <w:pPr>
      <w:pStyle w:val="Header"/>
    </w:pPr>
    <w:r>
      <w:rPr>
        <w:noProof/>
      </w:rPr>
      <w:pict w14:anchorId="0AC84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6" o:spid="_x0000_s2059" type="#_x0000_t136" style="position:absolute;margin-left:0;margin-top:0;width:474.5pt;height:284.7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25D07"/>
    <w:multiLevelType w:val="hybridMultilevel"/>
    <w:tmpl w:val="36A23166"/>
    <w:lvl w:ilvl="0" w:tplc="7436A5AA">
      <w:start w:val="1"/>
      <w:numFmt w:val="lowerLetter"/>
      <w:lvlText w:val="(%1)"/>
      <w:lvlJc w:val="left"/>
      <w:pPr>
        <w:ind w:left="482" w:hanging="264"/>
        <w:jc w:val="left"/>
      </w:pPr>
      <w:rPr>
        <w:rFonts w:ascii="Calibri" w:eastAsia="Calibri" w:hAnsi="Calibri" w:cs="Calibri" w:hint="default"/>
        <w:w w:val="100"/>
        <w:sz w:val="20"/>
        <w:szCs w:val="20"/>
      </w:rPr>
    </w:lvl>
    <w:lvl w:ilvl="1" w:tplc="1EC6D292">
      <w:numFmt w:val="bullet"/>
      <w:lvlText w:val="•"/>
      <w:lvlJc w:val="left"/>
      <w:pPr>
        <w:ind w:left="1069" w:hanging="264"/>
      </w:pPr>
      <w:rPr>
        <w:rFonts w:hint="default"/>
      </w:rPr>
    </w:lvl>
    <w:lvl w:ilvl="2" w:tplc="DE808B1A">
      <w:numFmt w:val="bullet"/>
      <w:lvlText w:val="•"/>
      <w:lvlJc w:val="left"/>
      <w:pPr>
        <w:ind w:left="1659" w:hanging="264"/>
      </w:pPr>
      <w:rPr>
        <w:rFonts w:hint="default"/>
      </w:rPr>
    </w:lvl>
    <w:lvl w:ilvl="3" w:tplc="FC748358">
      <w:numFmt w:val="bullet"/>
      <w:lvlText w:val="•"/>
      <w:lvlJc w:val="left"/>
      <w:pPr>
        <w:ind w:left="2249" w:hanging="264"/>
      </w:pPr>
      <w:rPr>
        <w:rFonts w:hint="default"/>
      </w:rPr>
    </w:lvl>
    <w:lvl w:ilvl="4" w:tplc="3A74E8E2">
      <w:numFmt w:val="bullet"/>
      <w:lvlText w:val="•"/>
      <w:lvlJc w:val="left"/>
      <w:pPr>
        <w:ind w:left="2839" w:hanging="264"/>
      </w:pPr>
      <w:rPr>
        <w:rFonts w:hint="default"/>
      </w:rPr>
    </w:lvl>
    <w:lvl w:ilvl="5" w:tplc="AD66C214">
      <w:numFmt w:val="bullet"/>
      <w:lvlText w:val="•"/>
      <w:lvlJc w:val="left"/>
      <w:pPr>
        <w:ind w:left="3429" w:hanging="264"/>
      </w:pPr>
      <w:rPr>
        <w:rFonts w:hint="default"/>
      </w:rPr>
    </w:lvl>
    <w:lvl w:ilvl="6" w:tplc="32A09CA0">
      <w:numFmt w:val="bullet"/>
      <w:lvlText w:val="•"/>
      <w:lvlJc w:val="left"/>
      <w:pPr>
        <w:ind w:left="4019" w:hanging="264"/>
      </w:pPr>
      <w:rPr>
        <w:rFonts w:hint="default"/>
      </w:rPr>
    </w:lvl>
    <w:lvl w:ilvl="7" w:tplc="52E46156">
      <w:numFmt w:val="bullet"/>
      <w:lvlText w:val="•"/>
      <w:lvlJc w:val="left"/>
      <w:pPr>
        <w:ind w:left="4609" w:hanging="264"/>
      </w:pPr>
      <w:rPr>
        <w:rFonts w:hint="default"/>
      </w:rPr>
    </w:lvl>
    <w:lvl w:ilvl="8" w:tplc="992A653E">
      <w:numFmt w:val="bullet"/>
      <w:lvlText w:val="•"/>
      <w:lvlJc w:val="left"/>
      <w:pPr>
        <w:ind w:left="5199" w:hanging="264"/>
      </w:pPr>
      <w:rPr>
        <w:rFonts w:hint="default"/>
      </w:rPr>
    </w:lvl>
  </w:abstractNum>
  <w:abstractNum w:abstractNumId="1" w15:restartNumberingAfterBreak="0">
    <w:nsid w:val="310B2B98"/>
    <w:multiLevelType w:val="hybridMultilevel"/>
    <w:tmpl w:val="68B43B76"/>
    <w:lvl w:ilvl="0" w:tplc="96907E88">
      <w:start w:val="1"/>
      <w:numFmt w:val="lowerLetter"/>
      <w:lvlText w:val="(%1)"/>
      <w:lvlJc w:val="left"/>
      <w:pPr>
        <w:ind w:left="483" w:hanging="264"/>
        <w:jc w:val="left"/>
      </w:pPr>
      <w:rPr>
        <w:rFonts w:ascii="Calibri" w:eastAsia="Calibri" w:hAnsi="Calibri" w:cs="Calibri" w:hint="default"/>
        <w:w w:val="100"/>
        <w:sz w:val="20"/>
        <w:szCs w:val="20"/>
      </w:rPr>
    </w:lvl>
    <w:lvl w:ilvl="1" w:tplc="C7DAB29E">
      <w:numFmt w:val="bullet"/>
      <w:lvlText w:val="•"/>
      <w:lvlJc w:val="left"/>
      <w:pPr>
        <w:ind w:left="1069" w:hanging="264"/>
      </w:pPr>
      <w:rPr>
        <w:rFonts w:hint="default"/>
      </w:rPr>
    </w:lvl>
    <w:lvl w:ilvl="2" w:tplc="FE1C1166">
      <w:numFmt w:val="bullet"/>
      <w:lvlText w:val="•"/>
      <w:lvlJc w:val="left"/>
      <w:pPr>
        <w:ind w:left="1659" w:hanging="264"/>
      </w:pPr>
      <w:rPr>
        <w:rFonts w:hint="default"/>
      </w:rPr>
    </w:lvl>
    <w:lvl w:ilvl="3" w:tplc="E690E7EA">
      <w:numFmt w:val="bullet"/>
      <w:lvlText w:val="•"/>
      <w:lvlJc w:val="left"/>
      <w:pPr>
        <w:ind w:left="2249" w:hanging="264"/>
      </w:pPr>
      <w:rPr>
        <w:rFonts w:hint="default"/>
      </w:rPr>
    </w:lvl>
    <w:lvl w:ilvl="4" w:tplc="99306328">
      <w:numFmt w:val="bullet"/>
      <w:lvlText w:val="•"/>
      <w:lvlJc w:val="left"/>
      <w:pPr>
        <w:ind w:left="2839" w:hanging="264"/>
      </w:pPr>
      <w:rPr>
        <w:rFonts w:hint="default"/>
      </w:rPr>
    </w:lvl>
    <w:lvl w:ilvl="5" w:tplc="53B60418">
      <w:numFmt w:val="bullet"/>
      <w:lvlText w:val="•"/>
      <w:lvlJc w:val="left"/>
      <w:pPr>
        <w:ind w:left="3429" w:hanging="264"/>
      </w:pPr>
      <w:rPr>
        <w:rFonts w:hint="default"/>
      </w:rPr>
    </w:lvl>
    <w:lvl w:ilvl="6" w:tplc="525C2362">
      <w:numFmt w:val="bullet"/>
      <w:lvlText w:val="•"/>
      <w:lvlJc w:val="left"/>
      <w:pPr>
        <w:ind w:left="4019" w:hanging="264"/>
      </w:pPr>
      <w:rPr>
        <w:rFonts w:hint="default"/>
      </w:rPr>
    </w:lvl>
    <w:lvl w:ilvl="7" w:tplc="C01EE8AC">
      <w:numFmt w:val="bullet"/>
      <w:lvlText w:val="•"/>
      <w:lvlJc w:val="left"/>
      <w:pPr>
        <w:ind w:left="4609" w:hanging="264"/>
      </w:pPr>
      <w:rPr>
        <w:rFonts w:hint="default"/>
      </w:rPr>
    </w:lvl>
    <w:lvl w:ilvl="8" w:tplc="AA26FF8C">
      <w:numFmt w:val="bullet"/>
      <w:lvlText w:val="•"/>
      <w:lvlJc w:val="left"/>
      <w:pPr>
        <w:ind w:left="5199" w:hanging="264"/>
      </w:pPr>
      <w:rPr>
        <w:rFonts w:hint="default"/>
      </w:rPr>
    </w:lvl>
  </w:abstractNum>
  <w:abstractNum w:abstractNumId="2" w15:restartNumberingAfterBreak="0">
    <w:nsid w:val="312773AE"/>
    <w:multiLevelType w:val="hybridMultilevel"/>
    <w:tmpl w:val="4FDC166A"/>
    <w:lvl w:ilvl="0" w:tplc="2BD87B28">
      <w:start w:val="1"/>
      <w:numFmt w:val="lowerLetter"/>
      <w:lvlText w:val="(%1)"/>
      <w:lvlJc w:val="left"/>
      <w:pPr>
        <w:ind w:left="483" w:hanging="263"/>
        <w:jc w:val="left"/>
      </w:pPr>
      <w:rPr>
        <w:rFonts w:ascii="Calibri" w:eastAsia="Calibri" w:hAnsi="Calibri" w:cs="Calibri" w:hint="default"/>
        <w:w w:val="100"/>
        <w:sz w:val="20"/>
        <w:szCs w:val="20"/>
      </w:rPr>
    </w:lvl>
    <w:lvl w:ilvl="1" w:tplc="135E45F6">
      <w:numFmt w:val="bullet"/>
      <w:lvlText w:val="•"/>
      <w:lvlJc w:val="left"/>
      <w:pPr>
        <w:ind w:left="1069" w:hanging="263"/>
      </w:pPr>
      <w:rPr>
        <w:rFonts w:hint="default"/>
      </w:rPr>
    </w:lvl>
    <w:lvl w:ilvl="2" w:tplc="7012DDF0">
      <w:numFmt w:val="bullet"/>
      <w:lvlText w:val="•"/>
      <w:lvlJc w:val="left"/>
      <w:pPr>
        <w:ind w:left="1659" w:hanging="263"/>
      </w:pPr>
      <w:rPr>
        <w:rFonts w:hint="default"/>
      </w:rPr>
    </w:lvl>
    <w:lvl w:ilvl="3" w:tplc="C0E0C92E">
      <w:numFmt w:val="bullet"/>
      <w:lvlText w:val="•"/>
      <w:lvlJc w:val="left"/>
      <w:pPr>
        <w:ind w:left="2249" w:hanging="263"/>
      </w:pPr>
      <w:rPr>
        <w:rFonts w:hint="default"/>
      </w:rPr>
    </w:lvl>
    <w:lvl w:ilvl="4" w:tplc="7A92B210">
      <w:numFmt w:val="bullet"/>
      <w:lvlText w:val="•"/>
      <w:lvlJc w:val="left"/>
      <w:pPr>
        <w:ind w:left="2839" w:hanging="263"/>
      </w:pPr>
      <w:rPr>
        <w:rFonts w:hint="default"/>
      </w:rPr>
    </w:lvl>
    <w:lvl w:ilvl="5" w:tplc="7C5E8DC4">
      <w:numFmt w:val="bullet"/>
      <w:lvlText w:val="•"/>
      <w:lvlJc w:val="left"/>
      <w:pPr>
        <w:ind w:left="3429" w:hanging="263"/>
      </w:pPr>
      <w:rPr>
        <w:rFonts w:hint="default"/>
      </w:rPr>
    </w:lvl>
    <w:lvl w:ilvl="6" w:tplc="FC12C288">
      <w:numFmt w:val="bullet"/>
      <w:lvlText w:val="•"/>
      <w:lvlJc w:val="left"/>
      <w:pPr>
        <w:ind w:left="4019" w:hanging="263"/>
      </w:pPr>
      <w:rPr>
        <w:rFonts w:hint="default"/>
      </w:rPr>
    </w:lvl>
    <w:lvl w:ilvl="7" w:tplc="66484A4E">
      <w:numFmt w:val="bullet"/>
      <w:lvlText w:val="•"/>
      <w:lvlJc w:val="left"/>
      <w:pPr>
        <w:ind w:left="4609" w:hanging="263"/>
      </w:pPr>
      <w:rPr>
        <w:rFonts w:hint="default"/>
      </w:rPr>
    </w:lvl>
    <w:lvl w:ilvl="8" w:tplc="2752EC5A">
      <w:numFmt w:val="bullet"/>
      <w:lvlText w:val="•"/>
      <w:lvlJc w:val="left"/>
      <w:pPr>
        <w:ind w:left="5199" w:hanging="263"/>
      </w:pPr>
      <w:rPr>
        <w:rFonts w:hint="default"/>
      </w:rPr>
    </w:lvl>
  </w:abstractNum>
  <w:abstractNum w:abstractNumId="3" w15:restartNumberingAfterBreak="0">
    <w:nsid w:val="368D0FFB"/>
    <w:multiLevelType w:val="hybridMultilevel"/>
    <w:tmpl w:val="6EF4EAF4"/>
    <w:lvl w:ilvl="0" w:tplc="233036C6">
      <w:start w:val="1"/>
      <w:numFmt w:val="lowerLetter"/>
      <w:lvlText w:val="(%1)"/>
      <w:lvlJc w:val="left"/>
      <w:pPr>
        <w:ind w:left="483" w:hanging="263"/>
        <w:jc w:val="left"/>
      </w:pPr>
      <w:rPr>
        <w:rFonts w:ascii="Calibri" w:eastAsia="Calibri" w:hAnsi="Calibri" w:cs="Calibri" w:hint="default"/>
        <w:spacing w:val="-1"/>
        <w:w w:val="100"/>
        <w:sz w:val="20"/>
        <w:szCs w:val="20"/>
      </w:rPr>
    </w:lvl>
    <w:lvl w:ilvl="1" w:tplc="C0E25036">
      <w:numFmt w:val="bullet"/>
      <w:lvlText w:val="•"/>
      <w:lvlJc w:val="left"/>
      <w:pPr>
        <w:ind w:left="1069" w:hanging="263"/>
      </w:pPr>
      <w:rPr>
        <w:rFonts w:hint="default"/>
      </w:rPr>
    </w:lvl>
    <w:lvl w:ilvl="2" w:tplc="8116C628">
      <w:numFmt w:val="bullet"/>
      <w:lvlText w:val="•"/>
      <w:lvlJc w:val="left"/>
      <w:pPr>
        <w:ind w:left="1659" w:hanging="263"/>
      </w:pPr>
      <w:rPr>
        <w:rFonts w:hint="default"/>
      </w:rPr>
    </w:lvl>
    <w:lvl w:ilvl="3" w:tplc="9C7E3A1E">
      <w:numFmt w:val="bullet"/>
      <w:lvlText w:val="•"/>
      <w:lvlJc w:val="left"/>
      <w:pPr>
        <w:ind w:left="2249" w:hanging="263"/>
      </w:pPr>
      <w:rPr>
        <w:rFonts w:hint="default"/>
      </w:rPr>
    </w:lvl>
    <w:lvl w:ilvl="4" w:tplc="ED94F438">
      <w:numFmt w:val="bullet"/>
      <w:lvlText w:val="•"/>
      <w:lvlJc w:val="left"/>
      <w:pPr>
        <w:ind w:left="2839" w:hanging="263"/>
      </w:pPr>
      <w:rPr>
        <w:rFonts w:hint="default"/>
      </w:rPr>
    </w:lvl>
    <w:lvl w:ilvl="5" w:tplc="A518FB28">
      <w:numFmt w:val="bullet"/>
      <w:lvlText w:val="•"/>
      <w:lvlJc w:val="left"/>
      <w:pPr>
        <w:ind w:left="3429" w:hanging="263"/>
      </w:pPr>
      <w:rPr>
        <w:rFonts w:hint="default"/>
      </w:rPr>
    </w:lvl>
    <w:lvl w:ilvl="6" w:tplc="D102F39C">
      <w:numFmt w:val="bullet"/>
      <w:lvlText w:val="•"/>
      <w:lvlJc w:val="left"/>
      <w:pPr>
        <w:ind w:left="4019" w:hanging="263"/>
      </w:pPr>
      <w:rPr>
        <w:rFonts w:hint="default"/>
      </w:rPr>
    </w:lvl>
    <w:lvl w:ilvl="7" w:tplc="6AE2FDB8">
      <w:numFmt w:val="bullet"/>
      <w:lvlText w:val="•"/>
      <w:lvlJc w:val="left"/>
      <w:pPr>
        <w:ind w:left="4609" w:hanging="263"/>
      </w:pPr>
      <w:rPr>
        <w:rFonts w:hint="default"/>
      </w:rPr>
    </w:lvl>
    <w:lvl w:ilvl="8" w:tplc="4A0411C2">
      <w:numFmt w:val="bullet"/>
      <w:lvlText w:val="•"/>
      <w:lvlJc w:val="left"/>
      <w:pPr>
        <w:ind w:left="5199" w:hanging="263"/>
      </w:pPr>
      <w:rPr>
        <w:rFonts w:hint="default"/>
      </w:rPr>
    </w:lvl>
  </w:abstractNum>
  <w:abstractNum w:abstractNumId="4" w15:restartNumberingAfterBreak="0">
    <w:nsid w:val="3DAF13BB"/>
    <w:multiLevelType w:val="hybridMultilevel"/>
    <w:tmpl w:val="25824672"/>
    <w:lvl w:ilvl="0" w:tplc="E804A0E6">
      <w:start w:val="1"/>
      <w:numFmt w:val="lowerLetter"/>
      <w:lvlText w:val="(%1)"/>
      <w:lvlJc w:val="left"/>
      <w:pPr>
        <w:ind w:left="483" w:hanging="263"/>
        <w:jc w:val="left"/>
      </w:pPr>
      <w:rPr>
        <w:rFonts w:ascii="Calibri" w:eastAsia="Calibri" w:hAnsi="Calibri" w:cs="Calibri" w:hint="default"/>
        <w:spacing w:val="-1"/>
        <w:w w:val="100"/>
        <w:sz w:val="20"/>
        <w:szCs w:val="20"/>
      </w:rPr>
    </w:lvl>
    <w:lvl w:ilvl="1" w:tplc="42926FEA">
      <w:numFmt w:val="bullet"/>
      <w:lvlText w:val="•"/>
      <w:lvlJc w:val="left"/>
      <w:pPr>
        <w:ind w:left="1069" w:hanging="263"/>
      </w:pPr>
      <w:rPr>
        <w:rFonts w:hint="default"/>
      </w:rPr>
    </w:lvl>
    <w:lvl w:ilvl="2" w:tplc="D0A4DD00">
      <w:numFmt w:val="bullet"/>
      <w:lvlText w:val="•"/>
      <w:lvlJc w:val="left"/>
      <w:pPr>
        <w:ind w:left="1659" w:hanging="263"/>
      </w:pPr>
      <w:rPr>
        <w:rFonts w:hint="default"/>
      </w:rPr>
    </w:lvl>
    <w:lvl w:ilvl="3" w:tplc="02641506">
      <w:numFmt w:val="bullet"/>
      <w:lvlText w:val="•"/>
      <w:lvlJc w:val="left"/>
      <w:pPr>
        <w:ind w:left="2249" w:hanging="263"/>
      </w:pPr>
      <w:rPr>
        <w:rFonts w:hint="default"/>
      </w:rPr>
    </w:lvl>
    <w:lvl w:ilvl="4" w:tplc="EB34B12A">
      <w:numFmt w:val="bullet"/>
      <w:lvlText w:val="•"/>
      <w:lvlJc w:val="left"/>
      <w:pPr>
        <w:ind w:left="2839" w:hanging="263"/>
      </w:pPr>
      <w:rPr>
        <w:rFonts w:hint="default"/>
      </w:rPr>
    </w:lvl>
    <w:lvl w:ilvl="5" w:tplc="0C36F20E">
      <w:numFmt w:val="bullet"/>
      <w:lvlText w:val="•"/>
      <w:lvlJc w:val="left"/>
      <w:pPr>
        <w:ind w:left="3429" w:hanging="263"/>
      </w:pPr>
      <w:rPr>
        <w:rFonts w:hint="default"/>
      </w:rPr>
    </w:lvl>
    <w:lvl w:ilvl="6" w:tplc="C1C8CC34">
      <w:numFmt w:val="bullet"/>
      <w:lvlText w:val="•"/>
      <w:lvlJc w:val="left"/>
      <w:pPr>
        <w:ind w:left="4019" w:hanging="263"/>
      </w:pPr>
      <w:rPr>
        <w:rFonts w:hint="default"/>
      </w:rPr>
    </w:lvl>
    <w:lvl w:ilvl="7" w:tplc="9D380E06">
      <w:numFmt w:val="bullet"/>
      <w:lvlText w:val="•"/>
      <w:lvlJc w:val="left"/>
      <w:pPr>
        <w:ind w:left="4609" w:hanging="263"/>
      </w:pPr>
      <w:rPr>
        <w:rFonts w:hint="default"/>
      </w:rPr>
    </w:lvl>
    <w:lvl w:ilvl="8" w:tplc="71E4A014">
      <w:numFmt w:val="bullet"/>
      <w:lvlText w:val="•"/>
      <w:lvlJc w:val="left"/>
      <w:pPr>
        <w:ind w:left="5199" w:hanging="263"/>
      </w:pPr>
      <w:rPr>
        <w:rFonts w:hint="default"/>
      </w:rPr>
    </w:lvl>
  </w:abstractNum>
  <w:abstractNum w:abstractNumId="5" w15:restartNumberingAfterBreak="0">
    <w:nsid w:val="3DFF1C80"/>
    <w:multiLevelType w:val="hybridMultilevel"/>
    <w:tmpl w:val="37ECCBC2"/>
    <w:lvl w:ilvl="0" w:tplc="9028D952">
      <w:start w:val="1"/>
      <w:numFmt w:val="decimal"/>
      <w:lvlText w:val="%1"/>
      <w:lvlJc w:val="left"/>
      <w:pPr>
        <w:ind w:left="1761" w:hanging="568"/>
        <w:jc w:val="left"/>
      </w:pPr>
      <w:rPr>
        <w:rFonts w:ascii="Calibri" w:eastAsia="Calibri" w:hAnsi="Calibri" w:cs="Calibri" w:hint="default"/>
        <w:spacing w:val="-1"/>
        <w:w w:val="100"/>
        <w:sz w:val="24"/>
        <w:szCs w:val="24"/>
      </w:rPr>
    </w:lvl>
    <w:lvl w:ilvl="1" w:tplc="96AE11A0">
      <w:numFmt w:val="bullet"/>
      <w:lvlText w:val="•"/>
      <w:lvlJc w:val="left"/>
      <w:pPr>
        <w:ind w:left="2724" w:hanging="568"/>
      </w:pPr>
      <w:rPr>
        <w:rFonts w:hint="default"/>
      </w:rPr>
    </w:lvl>
    <w:lvl w:ilvl="2" w:tplc="63BCA9DE">
      <w:numFmt w:val="bullet"/>
      <w:lvlText w:val="•"/>
      <w:lvlJc w:val="left"/>
      <w:pPr>
        <w:ind w:left="3688" w:hanging="568"/>
      </w:pPr>
      <w:rPr>
        <w:rFonts w:hint="default"/>
      </w:rPr>
    </w:lvl>
    <w:lvl w:ilvl="3" w:tplc="269A2C8C">
      <w:numFmt w:val="bullet"/>
      <w:lvlText w:val="•"/>
      <w:lvlJc w:val="left"/>
      <w:pPr>
        <w:ind w:left="4653" w:hanging="568"/>
      </w:pPr>
      <w:rPr>
        <w:rFonts w:hint="default"/>
      </w:rPr>
    </w:lvl>
    <w:lvl w:ilvl="4" w:tplc="649658F6">
      <w:numFmt w:val="bullet"/>
      <w:lvlText w:val="•"/>
      <w:lvlJc w:val="left"/>
      <w:pPr>
        <w:ind w:left="5617" w:hanging="568"/>
      </w:pPr>
      <w:rPr>
        <w:rFonts w:hint="default"/>
      </w:rPr>
    </w:lvl>
    <w:lvl w:ilvl="5" w:tplc="58701240">
      <w:numFmt w:val="bullet"/>
      <w:lvlText w:val="•"/>
      <w:lvlJc w:val="left"/>
      <w:pPr>
        <w:ind w:left="6582" w:hanging="568"/>
      </w:pPr>
      <w:rPr>
        <w:rFonts w:hint="default"/>
      </w:rPr>
    </w:lvl>
    <w:lvl w:ilvl="6" w:tplc="867826FE">
      <w:numFmt w:val="bullet"/>
      <w:lvlText w:val="•"/>
      <w:lvlJc w:val="left"/>
      <w:pPr>
        <w:ind w:left="7546" w:hanging="568"/>
      </w:pPr>
      <w:rPr>
        <w:rFonts w:hint="default"/>
      </w:rPr>
    </w:lvl>
    <w:lvl w:ilvl="7" w:tplc="338A8FF0">
      <w:numFmt w:val="bullet"/>
      <w:lvlText w:val="•"/>
      <w:lvlJc w:val="left"/>
      <w:pPr>
        <w:ind w:left="8511" w:hanging="568"/>
      </w:pPr>
      <w:rPr>
        <w:rFonts w:hint="default"/>
      </w:rPr>
    </w:lvl>
    <w:lvl w:ilvl="8" w:tplc="8CFAE458">
      <w:numFmt w:val="bullet"/>
      <w:lvlText w:val="•"/>
      <w:lvlJc w:val="left"/>
      <w:pPr>
        <w:ind w:left="9475" w:hanging="568"/>
      </w:pPr>
      <w:rPr>
        <w:rFonts w:hint="default"/>
      </w:rPr>
    </w:lvl>
  </w:abstractNum>
  <w:abstractNum w:abstractNumId="6" w15:restartNumberingAfterBreak="0">
    <w:nsid w:val="420C1B17"/>
    <w:multiLevelType w:val="hybridMultilevel"/>
    <w:tmpl w:val="F000CBB4"/>
    <w:lvl w:ilvl="0" w:tplc="633204EC">
      <w:start w:val="1"/>
      <w:numFmt w:val="decimal"/>
      <w:lvlText w:val="%1"/>
      <w:lvlJc w:val="left"/>
      <w:pPr>
        <w:ind w:left="714" w:hanging="568"/>
        <w:jc w:val="left"/>
      </w:pPr>
      <w:rPr>
        <w:rFonts w:ascii="Calibri" w:eastAsia="Calibri" w:hAnsi="Calibri" w:cs="Calibri" w:hint="default"/>
        <w:w w:val="99"/>
        <w:sz w:val="22"/>
        <w:szCs w:val="22"/>
      </w:rPr>
    </w:lvl>
    <w:lvl w:ilvl="1" w:tplc="4F06EB36">
      <w:numFmt w:val="bullet"/>
      <w:lvlText w:val="•"/>
      <w:lvlJc w:val="left"/>
      <w:pPr>
        <w:ind w:left="1724" w:hanging="568"/>
      </w:pPr>
      <w:rPr>
        <w:rFonts w:hint="default"/>
      </w:rPr>
    </w:lvl>
    <w:lvl w:ilvl="2" w:tplc="304C5166">
      <w:numFmt w:val="bullet"/>
      <w:lvlText w:val="•"/>
      <w:lvlJc w:val="left"/>
      <w:pPr>
        <w:ind w:left="2728" w:hanging="568"/>
      </w:pPr>
      <w:rPr>
        <w:rFonts w:hint="default"/>
      </w:rPr>
    </w:lvl>
    <w:lvl w:ilvl="3" w:tplc="454E1428">
      <w:numFmt w:val="bullet"/>
      <w:lvlText w:val="•"/>
      <w:lvlJc w:val="left"/>
      <w:pPr>
        <w:ind w:left="3733" w:hanging="568"/>
      </w:pPr>
      <w:rPr>
        <w:rFonts w:hint="default"/>
      </w:rPr>
    </w:lvl>
    <w:lvl w:ilvl="4" w:tplc="B2E0AE60">
      <w:numFmt w:val="bullet"/>
      <w:lvlText w:val="•"/>
      <w:lvlJc w:val="left"/>
      <w:pPr>
        <w:ind w:left="4737" w:hanging="568"/>
      </w:pPr>
      <w:rPr>
        <w:rFonts w:hint="default"/>
      </w:rPr>
    </w:lvl>
    <w:lvl w:ilvl="5" w:tplc="0E1A3618">
      <w:numFmt w:val="bullet"/>
      <w:lvlText w:val="•"/>
      <w:lvlJc w:val="left"/>
      <w:pPr>
        <w:ind w:left="5742" w:hanging="568"/>
      </w:pPr>
      <w:rPr>
        <w:rFonts w:hint="default"/>
      </w:rPr>
    </w:lvl>
    <w:lvl w:ilvl="6" w:tplc="C0B2EB64">
      <w:numFmt w:val="bullet"/>
      <w:lvlText w:val="•"/>
      <w:lvlJc w:val="left"/>
      <w:pPr>
        <w:ind w:left="6746" w:hanging="568"/>
      </w:pPr>
      <w:rPr>
        <w:rFonts w:hint="default"/>
      </w:rPr>
    </w:lvl>
    <w:lvl w:ilvl="7" w:tplc="E362C962">
      <w:numFmt w:val="bullet"/>
      <w:lvlText w:val="•"/>
      <w:lvlJc w:val="left"/>
      <w:pPr>
        <w:ind w:left="7751" w:hanging="568"/>
      </w:pPr>
      <w:rPr>
        <w:rFonts w:hint="default"/>
      </w:rPr>
    </w:lvl>
    <w:lvl w:ilvl="8" w:tplc="65A83C84">
      <w:numFmt w:val="bullet"/>
      <w:lvlText w:val="•"/>
      <w:lvlJc w:val="left"/>
      <w:pPr>
        <w:ind w:left="8755" w:hanging="568"/>
      </w:pPr>
      <w:rPr>
        <w:rFonts w:hint="default"/>
      </w:rPr>
    </w:lvl>
  </w:abstractNum>
  <w:abstractNum w:abstractNumId="7" w15:restartNumberingAfterBreak="0">
    <w:nsid w:val="44D97DC9"/>
    <w:multiLevelType w:val="multilevel"/>
    <w:tmpl w:val="BB808C64"/>
    <w:lvl w:ilvl="0">
      <w:start w:val="1"/>
      <w:numFmt w:val="decimal"/>
      <w:lvlText w:val="%1."/>
      <w:lvlJc w:val="left"/>
      <w:pPr>
        <w:ind w:left="856" w:hanging="710"/>
        <w:jc w:val="left"/>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jc w:val="left"/>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8" w15:restartNumberingAfterBreak="0">
    <w:nsid w:val="482C7485"/>
    <w:multiLevelType w:val="multilevel"/>
    <w:tmpl w:val="733411B6"/>
    <w:lvl w:ilvl="0">
      <w:start w:val="7"/>
      <w:numFmt w:val="decimal"/>
      <w:lvlText w:val="%1"/>
      <w:lvlJc w:val="left"/>
      <w:pPr>
        <w:ind w:left="998" w:hanging="851"/>
        <w:jc w:val="left"/>
      </w:pPr>
      <w:rPr>
        <w:rFonts w:hint="default"/>
      </w:rPr>
    </w:lvl>
    <w:lvl w:ilvl="1">
      <w:start w:val="4"/>
      <w:numFmt w:val="decimal"/>
      <w:lvlText w:val="%1.%2."/>
      <w:lvlJc w:val="left"/>
      <w:pPr>
        <w:ind w:left="998" w:hanging="851"/>
        <w:jc w:val="left"/>
      </w:pPr>
      <w:rPr>
        <w:rFonts w:ascii="Calibri" w:eastAsia="Calibri" w:hAnsi="Calibri" w:cs="Calibri" w:hint="default"/>
        <w:b/>
        <w:bCs/>
        <w:color w:val="407DC9"/>
        <w:spacing w:val="-2"/>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3278" w:hanging="993"/>
      </w:pPr>
      <w:rPr>
        <w:rFonts w:hint="default"/>
      </w:rPr>
    </w:lvl>
    <w:lvl w:ilvl="4">
      <w:numFmt w:val="bullet"/>
      <w:lvlText w:val="•"/>
      <w:lvlJc w:val="left"/>
      <w:pPr>
        <w:ind w:left="4348" w:hanging="993"/>
      </w:pPr>
      <w:rPr>
        <w:rFonts w:hint="default"/>
      </w:rPr>
    </w:lvl>
    <w:lvl w:ilvl="5">
      <w:numFmt w:val="bullet"/>
      <w:lvlText w:val="•"/>
      <w:lvlJc w:val="left"/>
      <w:pPr>
        <w:ind w:left="5417" w:hanging="993"/>
      </w:pPr>
      <w:rPr>
        <w:rFonts w:hint="default"/>
      </w:rPr>
    </w:lvl>
    <w:lvl w:ilvl="6">
      <w:numFmt w:val="bullet"/>
      <w:lvlText w:val="•"/>
      <w:lvlJc w:val="left"/>
      <w:pPr>
        <w:ind w:left="6486" w:hanging="993"/>
      </w:pPr>
      <w:rPr>
        <w:rFonts w:hint="default"/>
      </w:rPr>
    </w:lvl>
    <w:lvl w:ilvl="7">
      <w:numFmt w:val="bullet"/>
      <w:lvlText w:val="•"/>
      <w:lvlJc w:val="left"/>
      <w:pPr>
        <w:ind w:left="7556" w:hanging="993"/>
      </w:pPr>
      <w:rPr>
        <w:rFonts w:hint="default"/>
      </w:rPr>
    </w:lvl>
    <w:lvl w:ilvl="8">
      <w:numFmt w:val="bullet"/>
      <w:lvlText w:val="•"/>
      <w:lvlJc w:val="left"/>
      <w:pPr>
        <w:ind w:left="8625" w:hanging="993"/>
      </w:pPr>
      <w:rPr>
        <w:rFonts w:hint="default"/>
      </w:rPr>
    </w:lvl>
  </w:abstractNum>
  <w:abstractNum w:abstractNumId="9" w15:restartNumberingAfterBreak="0">
    <w:nsid w:val="4BA073A4"/>
    <w:multiLevelType w:val="hybridMultilevel"/>
    <w:tmpl w:val="336290FE"/>
    <w:lvl w:ilvl="0" w:tplc="DC069232">
      <w:start w:val="1"/>
      <w:numFmt w:val="decimal"/>
      <w:lvlText w:val="[%1]"/>
      <w:lvlJc w:val="left"/>
      <w:pPr>
        <w:ind w:left="714" w:hanging="568"/>
        <w:jc w:val="left"/>
      </w:pPr>
      <w:rPr>
        <w:rFonts w:ascii="Calibri" w:eastAsia="Calibri" w:hAnsi="Calibri" w:cs="Calibri" w:hint="default"/>
        <w:w w:val="99"/>
        <w:sz w:val="22"/>
        <w:szCs w:val="22"/>
      </w:rPr>
    </w:lvl>
    <w:lvl w:ilvl="1" w:tplc="02527A16">
      <w:numFmt w:val="bullet"/>
      <w:lvlText w:val="•"/>
      <w:lvlJc w:val="left"/>
      <w:pPr>
        <w:ind w:left="1724" w:hanging="568"/>
      </w:pPr>
      <w:rPr>
        <w:rFonts w:hint="default"/>
      </w:rPr>
    </w:lvl>
    <w:lvl w:ilvl="2" w:tplc="35CAF8D2">
      <w:numFmt w:val="bullet"/>
      <w:lvlText w:val="•"/>
      <w:lvlJc w:val="left"/>
      <w:pPr>
        <w:ind w:left="2728" w:hanging="568"/>
      </w:pPr>
      <w:rPr>
        <w:rFonts w:hint="default"/>
      </w:rPr>
    </w:lvl>
    <w:lvl w:ilvl="3" w:tplc="4B046FCA">
      <w:numFmt w:val="bullet"/>
      <w:lvlText w:val="•"/>
      <w:lvlJc w:val="left"/>
      <w:pPr>
        <w:ind w:left="3733" w:hanging="568"/>
      </w:pPr>
      <w:rPr>
        <w:rFonts w:hint="default"/>
      </w:rPr>
    </w:lvl>
    <w:lvl w:ilvl="4" w:tplc="1F6279A8">
      <w:numFmt w:val="bullet"/>
      <w:lvlText w:val="•"/>
      <w:lvlJc w:val="left"/>
      <w:pPr>
        <w:ind w:left="4737" w:hanging="568"/>
      </w:pPr>
      <w:rPr>
        <w:rFonts w:hint="default"/>
      </w:rPr>
    </w:lvl>
    <w:lvl w:ilvl="5" w:tplc="90884D96">
      <w:numFmt w:val="bullet"/>
      <w:lvlText w:val="•"/>
      <w:lvlJc w:val="left"/>
      <w:pPr>
        <w:ind w:left="5742" w:hanging="568"/>
      </w:pPr>
      <w:rPr>
        <w:rFonts w:hint="default"/>
      </w:rPr>
    </w:lvl>
    <w:lvl w:ilvl="6" w:tplc="E1B2EC2A">
      <w:numFmt w:val="bullet"/>
      <w:lvlText w:val="•"/>
      <w:lvlJc w:val="left"/>
      <w:pPr>
        <w:ind w:left="6746" w:hanging="568"/>
      </w:pPr>
      <w:rPr>
        <w:rFonts w:hint="default"/>
      </w:rPr>
    </w:lvl>
    <w:lvl w:ilvl="7" w:tplc="BBB0F91C">
      <w:numFmt w:val="bullet"/>
      <w:lvlText w:val="•"/>
      <w:lvlJc w:val="left"/>
      <w:pPr>
        <w:ind w:left="7751" w:hanging="568"/>
      </w:pPr>
      <w:rPr>
        <w:rFonts w:hint="default"/>
      </w:rPr>
    </w:lvl>
    <w:lvl w:ilvl="8" w:tplc="49465126">
      <w:numFmt w:val="bullet"/>
      <w:lvlText w:val="•"/>
      <w:lvlJc w:val="left"/>
      <w:pPr>
        <w:ind w:left="8755" w:hanging="568"/>
      </w:pPr>
      <w:rPr>
        <w:rFonts w:hint="default"/>
      </w:rPr>
    </w:lvl>
  </w:abstractNum>
  <w:abstractNum w:abstractNumId="10" w15:restartNumberingAfterBreak="0">
    <w:nsid w:val="56CD3CB3"/>
    <w:multiLevelType w:val="hybridMultilevel"/>
    <w:tmpl w:val="BCD81E0E"/>
    <w:lvl w:ilvl="0" w:tplc="574462B2">
      <w:start w:val="1"/>
      <w:numFmt w:val="decimal"/>
      <w:lvlText w:val="%1"/>
      <w:lvlJc w:val="left"/>
      <w:pPr>
        <w:ind w:left="613" w:hanging="568"/>
        <w:jc w:val="left"/>
      </w:pPr>
      <w:rPr>
        <w:rFonts w:ascii="Calibri" w:eastAsia="Calibri" w:hAnsi="Calibri" w:cs="Calibri" w:hint="default"/>
        <w:spacing w:val="-2"/>
        <w:w w:val="100"/>
        <w:sz w:val="18"/>
        <w:szCs w:val="18"/>
      </w:rPr>
    </w:lvl>
    <w:lvl w:ilvl="1" w:tplc="DDEE93AA">
      <w:numFmt w:val="bullet"/>
      <w:lvlText w:val="•"/>
      <w:lvlJc w:val="left"/>
      <w:pPr>
        <w:ind w:left="1583" w:hanging="568"/>
      </w:pPr>
      <w:rPr>
        <w:rFonts w:hint="default"/>
      </w:rPr>
    </w:lvl>
    <w:lvl w:ilvl="2" w:tplc="820C8610">
      <w:numFmt w:val="bullet"/>
      <w:lvlText w:val="•"/>
      <w:lvlJc w:val="left"/>
      <w:pPr>
        <w:ind w:left="2547" w:hanging="568"/>
      </w:pPr>
      <w:rPr>
        <w:rFonts w:hint="default"/>
      </w:rPr>
    </w:lvl>
    <w:lvl w:ilvl="3" w:tplc="ADBEF2C6">
      <w:numFmt w:val="bullet"/>
      <w:lvlText w:val="•"/>
      <w:lvlJc w:val="left"/>
      <w:pPr>
        <w:ind w:left="3510" w:hanging="568"/>
      </w:pPr>
      <w:rPr>
        <w:rFonts w:hint="default"/>
      </w:rPr>
    </w:lvl>
    <w:lvl w:ilvl="4" w:tplc="27C042AA">
      <w:numFmt w:val="bullet"/>
      <w:lvlText w:val="•"/>
      <w:lvlJc w:val="left"/>
      <w:pPr>
        <w:ind w:left="4474" w:hanging="568"/>
      </w:pPr>
      <w:rPr>
        <w:rFonts w:hint="default"/>
      </w:rPr>
    </w:lvl>
    <w:lvl w:ilvl="5" w:tplc="C10EE2EA">
      <w:numFmt w:val="bullet"/>
      <w:lvlText w:val="•"/>
      <w:lvlJc w:val="left"/>
      <w:pPr>
        <w:ind w:left="5438" w:hanging="568"/>
      </w:pPr>
      <w:rPr>
        <w:rFonts w:hint="default"/>
      </w:rPr>
    </w:lvl>
    <w:lvl w:ilvl="6" w:tplc="B47CA502">
      <w:numFmt w:val="bullet"/>
      <w:lvlText w:val="•"/>
      <w:lvlJc w:val="left"/>
      <w:pPr>
        <w:ind w:left="6401" w:hanging="568"/>
      </w:pPr>
      <w:rPr>
        <w:rFonts w:hint="default"/>
      </w:rPr>
    </w:lvl>
    <w:lvl w:ilvl="7" w:tplc="E80221D2">
      <w:numFmt w:val="bullet"/>
      <w:lvlText w:val="•"/>
      <w:lvlJc w:val="left"/>
      <w:pPr>
        <w:ind w:left="7365" w:hanging="568"/>
      </w:pPr>
      <w:rPr>
        <w:rFonts w:hint="default"/>
      </w:rPr>
    </w:lvl>
    <w:lvl w:ilvl="8" w:tplc="D2186830">
      <w:numFmt w:val="bullet"/>
      <w:lvlText w:val="•"/>
      <w:lvlJc w:val="left"/>
      <w:pPr>
        <w:ind w:left="8328" w:hanging="568"/>
      </w:pPr>
      <w:rPr>
        <w:rFonts w:hint="default"/>
      </w:rPr>
    </w:lvl>
  </w:abstractNum>
  <w:abstractNum w:abstractNumId="11" w15:restartNumberingAfterBreak="0">
    <w:nsid w:val="665C195E"/>
    <w:multiLevelType w:val="hybridMultilevel"/>
    <w:tmpl w:val="C2AAA8F2"/>
    <w:lvl w:ilvl="0" w:tplc="FDF0A116">
      <w:start w:val="1"/>
      <w:numFmt w:val="lowerLetter"/>
      <w:lvlText w:val="(%1)"/>
      <w:lvlJc w:val="left"/>
      <w:pPr>
        <w:ind w:left="220" w:hanging="263"/>
        <w:jc w:val="left"/>
      </w:pPr>
      <w:rPr>
        <w:rFonts w:ascii="Calibri" w:eastAsia="Calibri" w:hAnsi="Calibri" w:cs="Calibri" w:hint="default"/>
        <w:spacing w:val="-1"/>
        <w:w w:val="100"/>
        <w:sz w:val="20"/>
        <w:szCs w:val="20"/>
      </w:rPr>
    </w:lvl>
    <w:lvl w:ilvl="1" w:tplc="559CCEC6">
      <w:numFmt w:val="bullet"/>
      <w:lvlText w:val="•"/>
      <w:lvlJc w:val="left"/>
      <w:pPr>
        <w:ind w:left="835" w:hanging="263"/>
      </w:pPr>
      <w:rPr>
        <w:rFonts w:hint="default"/>
      </w:rPr>
    </w:lvl>
    <w:lvl w:ilvl="2" w:tplc="037C23DE">
      <w:numFmt w:val="bullet"/>
      <w:lvlText w:val="•"/>
      <w:lvlJc w:val="left"/>
      <w:pPr>
        <w:ind w:left="1451" w:hanging="263"/>
      </w:pPr>
      <w:rPr>
        <w:rFonts w:hint="default"/>
      </w:rPr>
    </w:lvl>
    <w:lvl w:ilvl="3" w:tplc="42C26B70">
      <w:numFmt w:val="bullet"/>
      <w:lvlText w:val="•"/>
      <w:lvlJc w:val="left"/>
      <w:pPr>
        <w:ind w:left="2067" w:hanging="263"/>
      </w:pPr>
      <w:rPr>
        <w:rFonts w:hint="default"/>
      </w:rPr>
    </w:lvl>
    <w:lvl w:ilvl="4" w:tplc="1A860CA6">
      <w:numFmt w:val="bullet"/>
      <w:lvlText w:val="•"/>
      <w:lvlJc w:val="left"/>
      <w:pPr>
        <w:ind w:left="2683" w:hanging="263"/>
      </w:pPr>
      <w:rPr>
        <w:rFonts w:hint="default"/>
      </w:rPr>
    </w:lvl>
    <w:lvl w:ilvl="5" w:tplc="89B2E070">
      <w:numFmt w:val="bullet"/>
      <w:lvlText w:val="•"/>
      <w:lvlJc w:val="left"/>
      <w:pPr>
        <w:ind w:left="3299" w:hanging="263"/>
      </w:pPr>
      <w:rPr>
        <w:rFonts w:hint="default"/>
      </w:rPr>
    </w:lvl>
    <w:lvl w:ilvl="6" w:tplc="C04823F6">
      <w:numFmt w:val="bullet"/>
      <w:lvlText w:val="•"/>
      <w:lvlJc w:val="left"/>
      <w:pPr>
        <w:ind w:left="3915" w:hanging="263"/>
      </w:pPr>
      <w:rPr>
        <w:rFonts w:hint="default"/>
      </w:rPr>
    </w:lvl>
    <w:lvl w:ilvl="7" w:tplc="F49CAECE">
      <w:numFmt w:val="bullet"/>
      <w:lvlText w:val="•"/>
      <w:lvlJc w:val="left"/>
      <w:pPr>
        <w:ind w:left="4531" w:hanging="263"/>
      </w:pPr>
      <w:rPr>
        <w:rFonts w:hint="default"/>
      </w:rPr>
    </w:lvl>
    <w:lvl w:ilvl="8" w:tplc="C65C423C">
      <w:numFmt w:val="bullet"/>
      <w:lvlText w:val="•"/>
      <w:lvlJc w:val="left"/>
      <w:pPr>
        <w:ind w:left="5147" w:hanging="263"/>
      </w:pPr>
      <w:rPr>
        <w:rFonts w:hint="default"/>
      </w:rPr>
    </w:lvl>
  </w:abstractNum>
  <w:abstractNum w:abstractNumId="12" w15:restartNumberingAfterBreak="0">
    <w:nsid w:val="6E237C45"/>
    <w:multiLevelType w:val="hybridMultilevel"/>
    <w:tmpl w:val="6E6C83FA"/>
    <w:lvl w:ilvl="0" w:tplc="8164772E">
      <w:start w:val="1"/>
      <w:numFmt w:val="lowerLetter"/>
      <w:lvlText w:val="(%1)"/>
      <w:lvlJc w:val="left"/>
      <w:pPr>
        <w:ind w:left="482" w:hanging="263"/>
        <w:jc w:val="left"/>
      </w:pPr>
      <w:rPr>
        <w:rFonts w:ascii="Calibri" w:eastAsia="Calibri" w:hAnsi="Calibri" w:cs="Calibri" w:hint="default"/>
        <w:spacing w:val="-1"/>
        <w:w w:val="100"/>
        <w:sz w:val="20"/>
        <w:szCs w:val="20"/>
      </w:rPr>
    </w:lvl>
    <w:lvl w:ilvl="1" w:tplc="7DEAFC46">
      <w:numFmt w:val="bullet"/>
      <w:lvlText w:val="•"/>
      <w:lvlJc w:val="left"/>
      <w:pPr>
        <w:ind w:left="1069" w:hanging="263"/>
      </w:pPr>
      <w:rPr>
        <w:rFonts w:hint="default"/>
      </w:rPr>
    </w:lvl>
    <w:lvl w:ilvl="2" w:tplc="B1DE3F9C">
      <w:numFmt w:val="bullet"/>
      <w:lvlText w:val="•"/>
      <w:lvlJc w:val="left"/>
      <w:pPr>
        <w:ind w:left="1659" w:hanging="263"/>
      </w:pPr>
      <w:rPr>
        <w:rFonts w:hint="default"/>
      </w:rPr>
    </w:lvl>
    <w:lvl w:ilvl="3" w:tplc="BAFCD2A8">
      <w:numFmt w:val="bullet"/>
      <w:lvlText w:val="•"/>
      <w:lvlJc w:val="left"/>
      <w:pPr>
        <w:ind w:left="2249" w:hanging="263"/>
      </w:pPr>
      <w:rPr>
        <w:rFonts w:hint="default"/>
      </w:rPr>
    </w:lvl>
    <w:lvl w:ilvl="4" w:tplc="33F6D4A4">
      <w:numFmt w:val="bullet"/>
      <w:lvlText w:val="•"/>
      <w:lvlJc w:val="left"/>
      <w:pPr>
        <w:ind w:left="2839" w:hanging="263"/>
      </w:pPr>
      <w:rPr>
        <w:rFonts w:hint="default"/>
      </w:rPr>
    </w:lvl>
    <w:lvl w:ilvl="5" w:tplc="3D125288">
      <w:numFmt w:val="bullet"/>
      <w:lvlText w:val="•"/>
      <w:lvlJc w:val="left"/>
      <w:pPr>
        <w:ind w:left="3429" w:hanging="263"/>
      </w:pPr>
      <w:rPr>
        <w:rFonts w:hint="default"/>
      </w:rPr>
    </w:lvl>
    <w:lvl w:ilvl="6" w:tplc="B10C98D4">
      <w:numFmt w:val="bullet"/>
      <w:lvlText w:val="•"/>
      <w:lvlJc w:val="left"/>
      <w:pPr>
        <w:ind w:left="4019" w:hanging="263"/>
      </w:pPr>
      <w:rPr>
        <w:rFonts w:hint="default"/>
      </w:rPr>
    </w:lvl>
    <w:lvl w:ilvl="7" w:tplc="A49456E0">
      <w:numFmt w:val="bullet"/>
      <w:lvlText w:val="•"/>
      <w:lvlJc w:val="left"/>
      <w:pPr>
        <w:ind w:left="4609" w:hanging="263"/>
      </w:pPr>
      <w:rPr>
        <w:rFonts w:hint="default"/>
      </w:rPr>
    </w:lvl>
    <w:lvl w:ilvl="8" w:tplc="2994803A">
      <w:numFmt w:val="bullet"/>
      <w:lvlText w:val="•"/>
      <w:lvlJc w:val="left"/>
      <w:pPr>
        <w:ind w:left="5199" w:hanging="263"/>
      </w:pPr>
      <w:rPr>
        <w:rFonts w:hint="default"/>
      </w:rPr>
    </w:lvl>
  </w:abstractNum>
  <w:abstractNum w:abstractNumId="13" w15:restartNumberingAfterBreak="0">
    <w:nsid w:val="77D32396"/>
    <w:multiLevelType w:val="hybridMultilevel"/>
    <w:tmpl w:val="FA0C670C"/>
    <w:lvl w:ilvl="0" w:tplc="B934B734">
      <w:numFmt w:val="bullet"/>
      <w:lvlText w:val=""/>
      <w:lvlJc w:val="left"/>
      <w:pPr>
        <w:ind w:left="572" w:hanging="425"/>
      </w:pPr>
      <w:rPr>
        <w:rFonts w:ascii="Symbol" w:eastAsia="Symbol" w:hAnsi="Symbol" w:cs="Symbol" w:hint="default"/>
        <w:color w:val="00558D"/>
        <w:w w:val="99"/>
        <w:sz w:val="22"/>
        <w:szCs w:val="22"/>
      </w:rPr>
    </w:lvl>
    <w:lvl w:ilvl="1" w:tplc="FCFC005C">
      <w:numFmt w:val="bullet"/>
      <w:lvlText w:val="•"/>
      <w:lvlJc w:val="left"/>
      <w:pPr>
        <w:ind w:left="1598" w:hanging="425"/>
      </w:pPr>
      <w:rPr>
        <w:rFonts w:hint="default"/>
      </w:rPr>
    </w:lvl>
    <w:lvl w:ilvl="2" w:tplc="0E624434">
      <w:numFmt w:val="bullet"/>
      <w:lvlText w:val="•"/>
      <w:lvlJc w:val="left"/>
      <w:pPr>
        <w:ind w:left="2616" w:hanging="425"/>
      </w:pPr>
      <w:rPr>
        <w:rFonts w:hint="default"/>
      </w:rPr>
    </w:lvl>
    <w:lvl w:ilvl="3" w:tplc="0C5C6296">
      <w:numFmt w:val="bullet"/>
      <w:lvlText w:val="•"/>
      <w:lvlJc w:val="left"/>
      <w:pPr>
        <w:ind w:left="3635" w:hanging="425"/>
      </w:pPr>
      <w:rPr>
        <w:rFonts w:hint="default"/>
      </w:rPr>
    </w:lvl>
    <w:lvl w:ilvl="4" w:tplc="9A4CCB94">
      <w:numFmt w:val="bullet"/>
      <w:lvlText w:val="•"/>
      <w:lvlJc w:val="left"/>
      <w:pPr>
        <w:ind w:left="4653" w:hanging="425"/>
      </w:pPr>
      <w:rPr>
        <w:rFonts w:hint="default"/>
      </w:rPr>
    </w:lvl>
    <w:lvl w:ilvl="5" w:tplc="837A6168">
      <w:numFmt w:val="bullet"/>
      <w:lvlText w:val="•"/>
      <w:lvlJc w:val="left"/>
      <w:pPr>
        <w:ind w:left="5672" w:hanging="425"/>
      </w:pPr>
      <w:rPr>
        <w:rFonts w:hint="default"/>
      </w:rPr>
    </w:lvl>
    <w:lvl w:ilvl="6" w:tplc="387A240A">
      <w:numFmt w:val="bullet"/>
      <w:lvlText w:val="•"/>
      <w:lvlJc w:val="left"/>
      <w:pPr>
        <w:ind w:left="6690" w:hanging="425"/>
      </w:pPr>
      <w:rPr>
        <w:rFonts w:hint="default"/>
      </w:rPr>
    </w:lvl>
    <w:lvl w:ilvl="7" w:tplc="DB3E9276">
      <w:numFmt w:val="bullet"/>
      <w:lvlText w:val="•"/>
      <w:lvlJc w:val="left"/>
      <w:pPr>
        <w:ind w:left="7709" w:hanging="425"/>
      </w:pPr>
      <w:rPr>
        <w:rFonts w:hint="default"/>
      </w:rPr>
    </w:lvl>
    <w:lvl w:ilvl="8" w:tplc="1C2AC86C">
      <w:numFmt w:val="bullet"/>
      <w:lvlText w:val="•"/>
      <w:lvlJc w:val="left"/>
      <w:pPr>
        <w:ind w:left="8727" w:hanging="425"/>
      </w:pPr>
      <w:rPr>
        <w:rFonts w:hint="default"/>
      </w:rPr>
    </w:lvl>
  </w:abstractNum>
  <w:abstractNum w:abstractNumId="14" w15:restartNumberingAfterBreak="0">
    <w:nsid w:val="7C8D7609"/>
    <w:multiLevelType w:val="multilevel"/>
    <w:tmpl w:val="C35E7C10"/>
    <w:lvl w:ilvl="0">
      <w:start w:val="1"/>
      <w:numFmt w:val="decimal"/>
      <w:lvlText w:val="%1."/>
      <w:lvlJc w:val="left"/>
      <w:pPr>
        <w:ind w:left="572" w:hanging="425"/>
        <w:jc w:val="left"/>
      </w:pPr>
      <w:rPr>
        <w:rFonts w:ascii="Calibri" w:eastAsia="Calibri" w:hAnsi="Calibri" w:cs="Calibri" w:hint="default"/>
        <w:b/>
        <w:bCs/>
        <w:color w:val="00558D"/>
        <w:w w:val="99"/>
        <w:sz w:val="22"/>
        <w:szCs w:val="22"/>
      </w:rPr>
    </w:lvl>
    <w:lvl w:ilvl="1">
      <w:start w:val="1"/>
      <w:numFmt w:val="decimal"/>
      <w:lvlText w:val="%1.%2."/>
      <w:lvlJc w:val="left"/>
      <w:pPr>
        <w:ind w:left="856" w:hanging="710"/>
        <w:jc w:val="left"/>
      </w:pPr>
      <w:rPr>
        <w:rFonts w:ascii="Calibri" w:eastAsia="Calibri" w:hAnsi="Calibri" w:cs="Calibri" w:hint="default"/>
        <w:color w:val="00558D"/>
        <w:w w:val="99"/>
        <w:sz w:val="22"/>
        <w:szCs w:val="22"/>
      </w:rPr>
    </w:lvl>
    <w:lvl w:ilvl="2">
      <w:start w:val="1"/>
      <w:numFmt w:val="decimal"/>
      <w:lvlText w:val="%1.%2.%3."/>
      <w:lvlJc w:val="left"/>
      <w:pPr>
        <w:ind w:left="1281" w:hanging="710"/>
        <w:jc w:val="left"/>
      </w:pPr>
      <w:rPr>
        <w:rFonts w:ascii="Calibri" w:eastAsia="Calibri" w:hAnsi="Calibri" w:cs="Calibri" w:hint="default"/>
        <w:spacing w:val="-1"/>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num w:numId="1">
    <w:abstractNumId w:val="9"/>
  </w:num>
  <w:num w:numId="2">
    <w:abstractNumId w:val="8"/>
  </w:num>
  <w:num w:numId="3">
    <w:abstractNumId w:val="6"/>
  </w:num>
  <w:num w:numId="4">
    <w:abstractNumId w:val="13"/>
  </w:num>
  <w:num w:numId="5">
    <w:abstractNumId w:val="7"/>
  </w:num>
  <w:num w:numId="6">
    <w:abstractNumId w:val="14"/>
  </w:num>
  <w:num w:numId="7">
    <w:abstractNumId w:val="1"/>
  </w:num>
  <w:num w:numId="8">
    <w:abstractNumId w:val="0"/>
  </w:num>
  <w:num w:numId="9">
    <w:abstractNumId w:val="3"/>
  </w:num>
  <w:num w:numId="10">
    <w:abstractNumId w:val="4"/>
  </w:num>
  <w:num w:numId="11">
    <w:abstractNumId w:val="11"/>
  </w:num>
  <w:num w:numId="12">
    <w:abstractNumId w:val="2"/>
  </w:num>
  <w:num w:numId="13">
    <w:abstractNumId w:val="12"/>
  </w:num>
  <w:num w:numId="14">
    <w:abstractNumId w:val="10"/>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sterlund, Johan">
    <w15:presenceInfo w15:providerId="AD" w15:userId="S-1-5-21-3711137892-2375806388-3929695594-12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35D"/>
    <w:rsid w:val="0006346A"/>
    <w:rsid w:val="000849E7"/>
    <w:rsid w:val="0011559D"/>
    <w:rsid w:val="001D2065"/>
    <w:rsid w:val="002B7A49"/>
    <w:rsid w:val="002E5ADD"/>
    <w:rsid w:val="002E735D"/>
    <w:rsid w:val="003524A4"/>
    <w:rsid w:val="00420A4F"/>
    <w:rsid w:val="004B15CF"/>
    <w:rsid w:val="00597DD3"/>
    <w:rsid w:val="005D3EA2"/>
    <w:rsid w:val="00622065"/>
    <w:rsid w:val="00641F12"/>
    <w:rsid w:val="006B4A35"/>
    <w:rsid w:val="00751562"/>
    <w:rsid w:val="00925770"/>
    <w:rsid w:val="00981C86"/>
    <w:rsid w:val="009F22B7"/>
    <w:rsid w:val="00A6192A"/>
    <w:rsid w:val="00AA439D"/>
    <w:rsid w:val="00AB60BB"/>
    <w:rsid w:val="00AC2129"/>
    <w:rsid w:val="00D30D13"/>
    <w:rsid w:val="00DC27F0"/>
    <w:rsid w:val="00E53E32"/>
    <w:rsid w:val="00E86BFB"/>
    <w:rsid w:val="00FD36C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4:docId w14:val="444BBC87"/>
  <w15:docId w15:val="{914D3390-1164-41E4-8F31-E86C4EF2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28"/>
      <w:ind w:left="147"/>
      <w:outlineLvl w:val="0"/>
    </w:pPr>
    <w:rPr>
      <w:b/>
      <w:bCs/>
      <w:sz w:val="56"/>
      <w:szCs w:val="56"/>
    </w:rPr>
  </w:style>
  <w:style w:type="paragraph" w:styleId="Heading2">
    <w:name w:val="heading 2"/>
    <w:basedOn w:val="Normal"/>
    <w:uiPriority w:val="1"/>
    <w:qFormat/>
    <w:pPr>
      <w:ind w:left="856" w:hanging="709"/>
      <w:outlineLvl w:val="1"/>
    </w:pPr>
    <w:rPr>
      <w:b/>
      <w:bCs/>
      <w:sz w:val="28"/>
      <w:szCs w:val="28"/>
    </w:rPr>
  </w:style>
  <w:style w:type="paragraph" w:styleId="Heading3">
    <w:name w:val="heading 3"/>
    <w:basedOn w:val="Normal"/>
    <w:uiPriority w:val="1"/>
    <w:qFormat/>
    <w:pPr>
      <w:spacing w:before="120"/>
      <w:ind w:left="998" w:hanging="8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1"/>
    <w:qFormat/>
    <w:pPr>
      <w:spacing w:before="258"/>
      <w:ind w:left="147"/>
    </w:pPr>
    <w:rPr>
      <w:b/>
      <w:bCs/>
      <w:sz w:val="40"/>
      <w:szCs w:val="40"/>
    </w:rPr>
  </w:style>
  <w:style w:type="paragraph" w:styleId="TOC2">
    <w:name w:val="toc 2"/>
    <w:basedOn w:val="Normal"/>
    <w:uiPriority w:val="1"/>
    <w:qFormat/>
    <w:pPr>
      <w:spacing w:before="71"/>
      <w:ind w:left="572" w:hanging="425"/>
    </w:pPr>
    <w:rPr>
      <w:b/>
      <w:bCs/>
    </w:rPr>
  </w:style>
  <w:style w:type="paragraph" w:styleId="TOC3">
    <w:name w:val="toc 3"/>
    <w:basedOn w:val="Normal"/>
    <w:uiPriority w:val="1"/>
    <w:qFormat/>
    <w:pPr>
      <w:spacing w:before="71"/>
      <w:ind w:left="856" w:hanging="709"/>
    </w:pPr>
  </w:style>
  <w:style w:type="paragraph" w:styleId="TOC4">
    <w:name w:val="toc 4"/>
    <w:basedOn w:val="Normal"/>
    <w:uiPriority w:val="1"/>
    <w:qFormat/>
    <w:pPr>
      <w:spacing w:before="60"/>
      <w:ind w:left="147" w:hanging="1276"/>
    </w:pPr>
    <w:rPr>
      <w:i/>
    </w:rPr>
  </w:style>
  <w:style w:type="paragraph" w:styleId="TOC5">
    <w:name w:val="toc 5"/>
    <w:basedOn w:val="Normal"/>
    <w:uiPriority w:val="1"/>
    <w:qFormat/>
    <w:pPr>
      <w:spacing w:before="60"/>
      <w:ind w:left="1281" w:hanging="709"/>
    </w:pPr>
    <w:rPr>
      <w:sz w:val="18"/>
      <w:szCs w:val="18"/>
    </w:rPr>
  </w:style>
  <w:style w:type="paragraph" w:styleId="BodyText">
    <w:name w:val="Body Text"/>
    <w:basedOn w:val="Normal"/>
    <w:uiPriority w:val="1"/>
    <w:qFormat/>
  </w:style>
  <w:style w:type="paragraph" w:styleId="ListParagraph">
    <w:name w:val="List Paragraph"/>
    <w:basedOn w:val="Normal"/>
    <w:uiPriority w:val="1"/>
    <w:qFormat/>
    <w:pPr>
      <w:spacing w:before="120"/>
      <w:ind w:left="714" w:hanging="56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D2065"/>
    <w:pPr>
      <w:tabs>
        <w:tab w:val="center" w:pos="4536"/>
        <w:tab w:val="right" w:pos="9072"/>
      </w:tabs>
    </w:pPr>
  </w:style>
  <w:style w:type="character" w:customStyle="1" w:styleId="HeaderChar">
    <w:name w:val="Header Char"/>
    <w:basedOn w:val="DefaultParagraphFont"/>
    <w:link w:val="Header"/>
    <w:uiPriority w:val="99"/>
    <w:rsid w:val="001D2065"/>
    <w:rPr>
      <w:rFonts w:ascii="Calibri" w:eastAsia="Calibri" w:hAnsi="Calibri" w:cs="Calibri"/>
    </w:rPr>
  </w:style>
  <w:style w:type="paragraph" w:styleId="Footer">
    <w:name w:val="footer"/>
    <w:basedOn w:val="Normal"/>
    <w:link w:val="FooterChar"/>
    <w:uiPriority w:val="99"/>
    <w:unhideWhenUsed/>
    <w:rsid w:val="001D2065"/>
    <w:pPr>
      <w:tabs>
        <w:tab w:val="center" w:pos="4536"/>
        <w:tab w:val="right" w:pos="9072"/>
      </w:tabs>
    </w:pPr>
  </w:style>
  <w:style w:type="character" w:customStyle="1" w:styleId="FooterChar">
    <w:name w:val="Footer Char"/>
    <w:basedOn w:val="DefaultParagraphFont"/>
    <w:link w:val="Footer"/>
    <w:uiPriority w:val="99"/>
    <w:rsid w:val="001D2065"/>
    <w:rPr>
      <w:rFonts w:ascii="Calibri" w:eastAsia="Calibri" w:hAnsi="Calibri" w:cs="Calibri"/>
    </w:rPr>
  </w:style>
  <w:style w:type="paragraph" w:styleId="BalloonText">
    <w:name w:val="Balloon Text"/>
    <w:basedOn w:val="Normal"/>
    <w:link w:val="BalloonTextChar"/>
    <w:uiPriority w:val="99"/>
    <w:semiHidden/>
    <w:unhideWhenUsed/>
    <w:rsid w:val="002E5A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ADD"/>
    <w:rPr>
      <w:rFonts w:ascii="Segoe UI" w:eastAsia="Calibri" w:hAnsi="Segoe UI" w:cs="Segoe UI"/>
      <w:sz w:val="18"/>
      <w:szCs w:val="18"/>
    </w:rPr>
  </w:style>
  <w:style w:type="paragraph" w:styleId="Revision">
    <w:name w:val="Revision"/>
    <w:hidden/>
    <w:uiPriority w:val="99"/>
    <w:semiHidden/>
    <w:rsid w:val="009F22B7"/>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6.png"/><Relationship Id="rId39" Type="http://schemas.openxmlformats.org/officeDocument/2006/relationships/image" Target="media/image12.png"/><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footer" Target="footer6.xml"/><Relationship Id="rId47" Type="http://schemas.openxmlformats.org/officeDocument/2006/relationships/image" Target="media/image16.png"/><Relationship Id="rId50" Type="http://schemas.openxmlformats.org/officeDocument/2006/relationships/image" Target="media/image19.png"/><Relationship Id="rId55" Type="http://schemas.openxmlformats.org/officeDocument/2006/relationships/image" Target="media/image24.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7.xml"/><Relationship Id="rId54"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9.xml"/><Relationship Id="rId32" Type="http://schemas.openxmlformats.org/officeDocument/2006/relationships/image" Target="media/image9.png"/><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image" Target="media/image14.png"/><Relationship Id="rId53" Type="http://schemas.openxmlformats.org/officeDocument/2006/relationships/image" Target="media/image22.png"/><Relationship Id="rId58"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image" Target="media/image8.jpeg"/><Relationship Id="rId36" Type="http://schemas.openxmlformats.org/officeDocument/2006/relationships/footer" Target="footer5.xml"/><Relationship Id="rId49" Type="http://schemas.openxmlformats.org/officeDocument/2006/relationships/image" Target="media/image18.png"/><Relationship Id="rId57" Type="http://schemas.openxmlformats.org/officeDocument/2006/relationships/image" Target="media/image26.png"/><Relationship Id="rId61"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header" Target="header12.xml"/><Relationship Id="rId44" Type="http://schemas.openxmlformats.org/officeDocument/2006/relationships/image" Target="media/image13.png"/><Relationship Id="rId52" Type="http://schemas.openxmlformats.org/officeDocument/2006/relationships/image" Target="media/image21.png"/><Relationship Id="rId60"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image" Target="media/image17.png"/><Relationship Id="rId56" Type="http://schemas.openxmlformats.org/officeDocument/2006/relationships/image" Target="media/image25.png"/><Relationship Id="rId8" Type="http://schemas.openxmlformats.org/officeDocument/2006/relationships/image" Target="media/image1.png"/><Relationship Id="rId51" Type="http://schemas.openxmlformats.org/officeDocument/2006/relationships/image" Target="media/image20.pn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33" Type="http://schemas.openxmlformats.org/officeDocument/2006/relationships/image" Target="media/image10.png"/><Relationship Id="rId38" Type="http://schemas.openxmlformats.org/officeDocument/2006/relationships/image" Target="media/image11.png"/><Relationship Id="rId46" Type="http://schemas.openxmlformats.org/officeDocument/2006/relationships/image" Target="media/image15.png"/><Relationship Id="rId59"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BCE28-F7E9-4C76-A889-2DE3134A1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6810</Words>
  <Characters>38817</Characters>
  <Application>Microsoft Office Word</Application>
  <DocSecurity>0</DocSecurity>
  <Lines>323</Lines>
  <Paragraphs>91</Paragraphs>
  <ScaleCrop>false</ScaleCrop>
  <HeadingPairs>
    <vt:vector size="4" baseType="variant">
      <vt:variant>
        <vt:lpstr>Tittel</vt:lpstr>
      </vt:variant>
      <vt:variant>
        <vt:i4>1</vt:i4>
      </vt:variant>
      <vt:variant>
        <vt:lpstr>Rubrik</vt:lpstr>
      </vt:variant>
      <vt:variant>
        <vt:i4>1</vt:i4>
      </vt:variant>
    </vt:vector>
  </HeadingPairs>
  <TitlesOfParts>
    <vt:vector size="2" baseType="lpstr">
      <vt:lpstr>Microsoft Word - 1116 Ed.1 Selection of Rhythmic Characters and Synchronisation of Lights for AtoN_December 2016.docx</vt:lpstr>
      <vt:lpstr>Microsoft Word - 1116 Ed.1 Selection of Rhythmic Characters and Synchronisation of Lights for AtoN_December 2016.docx</vt:lpstr>
    </vt:vector>
  </TitlesOfParts>
  <Company>Transportstyrelsen</Company>
  <LinksUpToDate>false</LinksUpToDate>
  <CharactersWithSpaces>45536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- 1116 Ed.1 Selection of Rhythmic Characters and Synchronisation of Lights for AtoN_December 2016.docx</dc:title>
  <dc:creator>mh.grillet</dc:creator>
  <cp:lastModifiedBy>Kevin Gregory</cp:lastModifiedBy>
  <cp:revision>3</cp:revision>
  <dcterms:created xsi:type="dcterms:W3CDTF">2019-04-04T14:50:00Z</dcterms:created>
  <dcterms:modified xsi:type="dcterms:W3CDTF">2019-08-04T09:56:00Z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2016-12-20T00:00:00Z</vt:filetime>
  </property>
  <property fmtid="{D5CDD505-2E9C-101B-9397-08002B2CF9AE}" pid="3" name="Creator">
    <vt:lpwstr>PScript5.dll Version 5.2.2</vt:lpwstr>
  </property>
  <property fmtid="{D5CDD505-2E9C-101B-9397-08002B2CF9AE}" pid="4" name="LastSaved">
    <vt:filetime>2018-10-23T00:00:00Z</vt:filetime>
  </property>
</Properties>
</file>